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0200" w14:textId="77777777" w:rsidR="00642EFE" w:rsidRPr="003C01B2" w:rsidRDefault="00642EF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ОБЪЯВЛЕНИЕ</w:t>
      </w:r>
    </w:p>
    <w:p w14:paraId="7EAC8D2B" w14:textId="0282EEFA" w:rsidR="00642EFE" w:rsidRPr="003C01B2" w:rsidRDefault="00642EF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ОБ </w:t>
      </w:r>
      <w:r w:rsidR="004F3CC3" w:rsidRPr="003C01B2">
        <w:rPr>
          <w:rFonts w:ascii="GHEA Grapalat" w:hAnsi="GHEA Grapalat"/>
          <w:i w:val="0"/>
        </w:rPr>
        <w:t xml:space="preserve">СРОЧНОМ ОТКРЫТОМ </w:t>
      </w:r>
      <w:r w:rsidRPr="003C01B2">
        <w:rPr>
          <w:rFonts w:ascii="GHEA Grapalat" w:hAnsi="GHEA Grapalat"/>
          <w:i w:val="0"/>
        </w:rPr>
        <w:t>КОНКУРСЕ</w:t>
      </w:r>
    </w:p>
    <w:p w14:paraId="3CB09C4A" w14:textId="77777777" w:rsidR="00642EFE" w:rsidRPr="003C01B2" w:rsidRDefault="00642EFE" w:rsidP="00B46D58">
      <w:pPr>
        <w:pStyle w:val="BodyTextIndent"/>
        <w:widowControl w:val="0"/>
        <w:spacing w:after="160" w:line="240" w:lineRule="auto"/>
        <w:ind w:firstLine="0"/>
        <w:jc w:val="center"/>
        <w:rPr>
          <w:rFonts w:ascii="GHEA Grapalat" w:hAnsi="GHEA Grapalat"/>
          <w:i w:val="0"/>
        </w:rPr>
      </w:pPr>
    </w:p>
    <w:p w14:paraId="274E87D3" w14:textId="40769F02" w:rsidR="004F3CC3" w:rsidRPr="003C01B2" w:rsidRDefault="00642EFE" w:rsidP="004F3CC3">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Настоящий текст объявления утвержден Решением </w:t>
      </w:r>
      <w:r w:rsidR="00417E48" w:rsidRPr="003C01B2">
        <w:rPr>
          <w:rFonts w:ascii="GHEA Grapalat" w:hAnsi="GHEA Grapalat"/>
          <w:i w:val="0"/>
        </w:rPr>
        <w:t xml:space="preserve">Оценочной </w:t>
      </w:r>
      <w:r w:rsidRPr="003C01B2">
        <w:rPr>
          <w:rFonts w:ascii="GHEA Grapalat" w:hAnsi="GHEA Grapalat"/>
          <w:i w:val="0"/>
        </w:rPr>
        <w:t>Комиссии от</w:t>
      </w:r>
      <w:r w:rsidR="004F3CC3" w:rsidRPr="003C01B2">
        <w:rPr>
          <w:rFonts w:ascii="GHEA Grapalat" w:hAnsi="GHEA Grapalat"/>
          <w:i w:val="0"/>
        </w:rPr>
        <w:t xml:space="preserve"> 29</w:t>
      </w:r>
      <w:r w:rsidR="004F3CC3" w:rsidRPr="003C01B2">
        <w:rPr>
          <w:rFonts w:ascii="GHEA Grapalat" w:hAnsi="GHEA Grapalat"/>
          <w:b/>
          <w:i w:val="0"/>
          <w:lang w:val="hy-AM"/>
        </w:rPr>
        <w:t>-ого</w:t>
      </w:r>
      <w:r w:rsidR="004F3CC3" w:rsidRPr="003C01B2">
        <w:rPr>
          <w:rFonts w:ascii="GHEA Grapalat" w:hAnsi="GHEA Grapalat"/>
          <w:b/>
          <w:i w:val="0"/>
        </w:rPr>
        <w:t xml:space="preserve"> </w:t>
      </w:r>
      <w:r w:rsidR="004F3CC3" w:rsidRPr="003C01B2">
        <w:rPr>
          <w:rFonts w:ascii="GHEA Grapalat" w:hAnsi="GHEA Grapalat"/>
          <w:b/>
          <w:i w:val="0"/>
          <w:lang w:val="hy-AM"/>
        </w:rPr>
        <w:t>ию</w:t>
      </w:r>
      <w:r w:rsidR="004F3CC3" w:rsidRPr="003C01B2">
        <w:rPr>
          <w:rFonts w:ascii="GHEA Grapalat" w:hAnsi="GHEA Grapalat"/>
          <w:b/>
          <w:i w:val="0"/>
        </w:rPr>
        <w:t>л</w:t>
      </w:r>
      <w:r w:rsidR="004F3CC3" w:rsidRPr="003C01B2">
        <w:rPr>
          <w:rFonts w:ascii="GHEA Grapalat" w:hAnsi="GHEA Grapalat"/>
          <w:b/>
          <w:i w:val="0"/>
          <w:lang w:val="hy-AM"/>
        </w:rPr>
        <w:t>я</w:t>
      </w:r>
      <w:r w:rsidR="004F3CC3" w:rsidRPr="003C01B2">
        <w:rPr>
          <w:rFonts w:ascii="GHEA Grapalat" w:hAnsi="GHEA Grapalat"/>
          <w:b/>
          <w:i w:val="0"/>
        </w:rPr>
        <w:t xml:space="preserve"> 2025 года решением номер 1</w:t>
      </w:r>
      <w:r w:rsidR="004F3CC3" w:rsidRPr="003C01B2">
        <w:rPr>
          <w:rFonts w:ascii="GHEA Grapalat" w:hAnsi="GHEA Grapalat"/>
          <w:i w:val="0"/>
        </w:rPr>
        <w:t xml:space="preserve"> </w:t>
      </w:r>
    </w:p>
    <w:p w14:paraId="6BBC149F" w14:textId="06B3E89B" w:rsidR="0091042F" w:rsidRPr="003C01B2" w:rsidRDefault="0006703E" w:rsidP="00B46D58">
      <w:pPr>
        <w:pStyle w:val="BodyTextIndent"/>
        <w:widowControl w:val="0"/>
        <w:spacing w:after="160" w:line="240" w:lineRule="auto"/>
        <w:ind w:firstLine="0"/>
        <w:jc w:val="center"/>
        <w:rPr>
          <w:rFonts w:ascii="GHEA Grapalat" w:hAnsi="GHEA Grapalat"/>
          <w:i w:val="0"/>
        </w:rPr>
      </w:pPr>
      <w:r w:rsidRPr="003C01B2">
        <w:rPr>
          <w:rFonts w:ascii="GHEA Grapalat" w:hAnsi="GHEA Grapalat"/>
          <w:i w:val="0"/>
        </w:rPr>
        <w:t xml:space="preserve">Код </w:t>
      </w:r>
      <w:r w:rsidR="00417E48" w:rsidRPr="003C01B2">
        <w:rPr>
          <w:rFonts w:ascii="GHEA Grapalat" w:hAnsi="GHEA Grapalat"/>
          <w:i w:val="0"/>
        </w:rPr>
        <w:t>процедуры</w:t>
      </w:r>
      <w:r w:rsidRPr="003C01B2">
        <w:rPr>
          <w:rFonts w:ascii="GHEA Grapalat" w:hAnsi="GHEA Grapalat"/>
          <w:i w:val="0"/>
        </w:rPr>
        <w:t xml:space="preserve"> </w:t>
      </w:r>
      <w:r w:rsidR="004F3CC3" w:rsidRPr="006C2FA8">
        <w:rPr>
          <w:rFonts w:ascii="GHEA Grapalat" w:hAnsi="GHEA Grapalat"/>
          <w:b/>
          <w:bCs/>
          <w:i w:val="0"/>
        </w:rPr>
        <w:t>ԱՄՖՀ-ՀԲՄԽԾՁԲ-25/1</w:t>
      </w:r>
    </w:p>
    <w:p w14:paraId="29700C47" w14:textId="3AF8F64E" w:rsidR="0091042F" w:rsidRPr="003C01B2" w:rsidRDefault="0091042F" w:rsidP="00B46D58">
      <w:pPr>
        <w:pStyle w:val="BodyTextIndent"/>
        <w:widowControl w:val="0"/>
        <w:spacing w:after="160" w:line="240" w:lineRule="auto"/>
        <w:rPr>
          <w:rFonts w:ascii="GHEA Grapalat" w:hAnsi="GHEA Grapalat"/>
          <w:i w:val="0"/>
        </w:rPr>
      </w:pPr>
    </w:p>
    <w:p w14:paraId="7C0DD271" w14:textId="394F3D86" w:rsidR="001F57CE" w:rsidRPr="003C01B2" w:rsidRDefault="001F57CE" w:rsidP="00B46D58">
      <w:pPr>
        <w:pStyle w:val="BodyTextIndent"/>
        <w:widowControl w:val="0"/>
        <w:spacing w:after="160" w:line="240" w:lineRule="auto"/>
        <w:rPr>
          <w:rFonts w:ascii="GHEA Grapalat" w:hAnsi="GHEA Grapalat"/>
          <w:i w:val="0"/>
        </w:rPr>
      </w:pPr>
    </w:p>
    <w:p w14:paraId="5C7A11AD" w14:textId="16D0FFFF" w:rsidR="001F57CE" w:rsidRPr="003C01B2" w:rsidRDefault="001F57CE" w:rsidP="001F57CE">
      <w:pPr>
        <w:pStyle w:val="BodyTextIndent"/>
        <w:widowControl w:val="0"/>
        <w:spacing w:line="240" w:lineRule="auto"/>
        <w:ind w:firstLine="709"/>
        <w:rPr>
          <w:rFonts w:ascii="GHEA Grapalat" w:hAnsi="GHEA Grapalat"/>
          <w:i w:val="0"/>
          <w:lang w:val="hy-AM"/>
        </w:rPr>
      </w:pPr>
      <w:r w:rsidRPr="003C01B2">
        <w:rPr>
          <w:rFonts w:ascii="GHEA Grapalat" w:hAnsi="GHEA Grapalat"/>
          <w:i w:val="0"/>
        </w:rPr>
        <w:t xml:space="preserve">Заказчик </w:t>
      </w:r>
      <w:r w:rsidRPr="003C01B2">
        <w:rPr>
          <w:rFonts w:ascii="GHEA Grapalat" w:hAnsi="GHEA Grapalat"/>
          <w:b/>
          <w:bCs/>
          <w:i w:val="0"/>
        </w:rPr>
        <w:t>Муниципалитет Ферик, Армавирская область, РА</w:t>
      </w:r>
      <w:r w:rsidRPr="003C01B2">
        <w:rPr>
          <w:rFonts w:ascii="GHEA Grapalat" w:hAnsi="GHEA Grapalat"/>
          <w:i w:val="0"/>
        </w:rPr>
        <w:t xml:space="preserve">, находящийся по адресу: </w:t>
      </w:r>
      <w:r w:rsidRPr="003C01B2">
        <w:rPr>
          <w:rFonts w:ascii="GHEA Grapalat" w:hAnsi="GHEA Grapalat"/>
          <w:b/>
          <w:bCs/>
          <w:i w:val="0"/>
        </w:rPr>
        <w:t>Армавирская область Республики Армения, село Ферик, улица Комитаса, 6</w:t>
      </w:r>
      <w:r w:rsidRPr="003C01B2">
        <w:rPr>
          <w:rFonts w:ascii="GHEA Grapalat" w:hAnsi="GHEA Grapalat"/>
          <w:i w:val="0"/>
        </w:rPr>
        <w:t xml:space="preserve"> объявляет срочный срочный открытый конкурс, который проводится одним этапом</w:t>
      </w:r>
      <w:r w:rsidRPr="003C01B2">
        <w:rPr>
          <w:rFonts w:ascii="GHEA Grapalat" w:hAnsi="GHEA Grapalat"/>
          <w:i w:val="0"/>
          <w:lang w:val="hy-AM"/>
        </w:rPr>
        <w:t>.</w:t>
      </w:r>
    </w:p>
    <w:p w14:paraId="74ED9AA2" w14:textId="77D30C9F" w:rsidR="00341A74" w:rsidRPr="003C01B2" w:rsidRDefault="00A20B69" w:rsidP="001F57CE">
      <w:pPr>
        <w:pStyle w:val="BodyTextIndent"/>
        <w:widowControl w:val="0"/>
        <w:spacing w:after="160" w:line="240" w:lineRule="auto"/>
        <w:ind w:firstLine="567"/>
        <w:rPr>
          <w:rFonts w:ascii="GHEA Grapalat" w:hAnsi="GHEA Grapalat"/>
          <w:i w:val="0"/>
          <w:spacing w:val="6"/>
        </w:rPr>
      </w:pPr>
      <w:r w:rsidRPr="003C01B2">
        <w:rPr>
          <w:rFonts w:ascii="GHEA Grapalat" w:hAnsi="GHEA Grapalat"/>
          <w:i w:val="0"/>
        </w:rPr>
        <w:t xml:space="preserve">Участнику, отобранному по итогам </w:t>
      </w:r>
      <w:r w:rsidR="0041023E" w:rsidRPr="003C01B2">
        <w:rPr>
          <w:rFonts w:ascii="GHEA Grapalat" w:hAnsi="GHEA Grapalat"/>
          <w:i w:val="0"/>
        </w:rPr>
        <w:t>настоящей процедуры</w:t>
      </w:r>
      <w:r w:rsidRPr="003C01B2">
        <w:rPr>
          <w:rFonts w:ascii="GHEA Grapalat" w:hAnsi="GHEA Grapalat"/>
          <w:i w:val="0"/>
        </w:rPr>
        <w:t>, в</w:t>
      </w:r>
      <w:r w:rsidR="00782D60" w:rsidRPr="003C01B2">
        <w:rPr>
          <w:rFonts w:ascii="Courier New" w:hAnsi="Courier New" w:cs="Courier New"/>
          <w:i w:val="0"/>
          <w:lang w:val="en-US"/>
        </w:rPr>
        <w:t> </w:t>
      </w:r>
      <w:r w:rsidRPr="003C01B2">
        <w:rPr>
          <w:rFonts w:ascii="GHEA Grapalat" w:hAnsi="GHEA Grapalat"/>
          <w:i w:val="0"/>
          <w:spacing w:val="6"/>
        </w:rPr>
        <w:t>установленном</w:t>
      </w:r>
      <w:r w:rsidR="00782D60" w:rsidRPr="003C01B2">
        <w:rPr>
          <w:rFonts w:ascii="Courier New" w:hAnsi="Courier New" w:cs="Courier New"/>
          <w:i w:val="0"/>
          <w:spacing w:val="6"/>
          <w:lang w:val="en-US"/>
        </w:rPr>
        <w:t> </w:t>
      </w:r>
      <w:r w:rsidRPr="003C01B2">
        <w:rPr>
          <w:rFonts w:ascii="GHEA Grapalat" w:hAnsi="GHEA Grapalat"/>
          <w:i w:val="0"/>
          <w:spacing w:val="6"/>
        </w:rPr>
        <w:t>порядке будет предложено заключить договор на поставку</w:t>
      </w:r>
      <w:r w:rsidR="001F57CE" w:rsidRPr="003C01B2">
        <w:rPr>
          <w:rFonts w:ascii="GHEA Grapalat" w:hAnsi="GHEA Grapalat"/>
          <w:i w:val="0"/>
          <w:spacing w:val="6"/>
        </w:rPr>
        <w:t xml:space="preserve"> </w:t>
      </w:r>
      <w:r w:rsidR="001F57CE" w:rsidRPr="003C01B2">
        <w:rPr>
          <w:rFonts w:ascii="GHEA Grapalat" w:hAnsi="GHEA Grapalat"/>
          <w:b/>
          <w:bCs/>
          <w:i w:val="0"/>
        </w:rPr>
        <w:t>Технический надзор и консультационные услуги по качеству строительных работ детской игровой площадки «Ферик»</w:t>
      </w:r>
      <w:r w:rsidR="00782D60" w:rsidRPr="003C01B2">
        <w:rPr>
          <w:rFonts w:ascii="GHEA Grapalat" w:hAnsi="GHEA Grapalat"/>
          <w:i w:val="0"/>
        </w:rPr>
        <w:t xml:space="preserve"> (далее — договор).</w:t>
      </w:r>
    </w:p>
    <w:p w14:paraId="1F8EBDF8" w14:textId="77777777" w:rsidR="00357D48" w:rsidRPr="003C01B2" w:rsidRDefault="00A20B69"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C01B2">
        <w:rPr>
          <w:rFonts w:ascii="Courier New" w:hAnsi="Courier New" w:cs="Courier New"/>
          <w:i w:val="0"/>
          <w:lang w:val="en-US"/>
        </w:rPr>
        <w:t> </w:t>
      </w:r>
      <w:r w:rsidR="00F95E94" w:rsidRPr="003C01B2">
        <w:rPr>
          <w:rFonts w:ascii="GHEA Grapalat" w:hAnsi="GHEA Grapalat"/>
          <w:i w:val="0"/>
        </w:rPr>
        <w:t>настоящей процедуре</w:t>
      </w:r>
      <w:r w:rsidRPr="003C01B2">
        <w:rPr>
          <w:rFonts w:ascii="GHEA Grapalat" w:hAnsi="GHEA Grapalat"/>
          <w:i w:val="0"/>
        </w:rPr>
        <w:t>.</w:t>
      </w:r>
    </w:p>
    <w:p w14:paraId="421AA2F8" w14:textId="77777777" w:rsidR="008B069D" w:rsidRPr="003C01B2" w:rsidRDefault="00052084"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 xml:space="preserve">Условия </w:t>
      </w:r>
      <w:r w:rsidR="00677658" w:rsidRPr="003C01B2">
        <w:rPr>
          <w:rFonts w:ascii="GHEA Grapalat" w:hAnsi="GHEA Grapalat"/>
          <w:i w:val="0"/>
        </w:rPr>
        <w:t xml:space="preserve">предъявляемые </w:t>
      </w:r>
      <w:r w:rsidR="00FD0B1A" w:rsidRPr="003C01B2">
        <w:rPr>
          <w:rFonts w:ascii="GHEA Grapalat" w:hAnsi="GHEA Grapalat"/>
          <w:i w:val="0"/>
        </w:rPr>
        <w:t xml:space="preserve">к </w:t>
      </w:r>
      <w:r w:rsidR="00677658" w:rsidRPr="003C01B2">
        <w:rPr>
          <w:rFonts w:ascii="GHEA Grapalat" w:hAnsi="GHEA Grapalat"/>
          <w:i w:val="0"/>
        </w:rPr>
        <w:t xml:space="preserve">лицам, не имеющим права на участие в </w:t>
      </w:r>
      <w:r w:rsidRPr="003C01B2">
        <w:rPr>
          <w:rFonts w:ascii="GHEA Grapalat" w:hAnsi="GHEA Grapalat"/>
          <w:i w:val="0"/>
        </w:rPr>
        <w:t xml:space="preserve"> данной </w:t>
      </w:r>
      <w:r w:rsidR="006F297B" w:rsidRPr="003C01B2">
        <w:rPr>
          <w:rFonts w:ascii="GHEA Grapalat" w:hAnsi="GHEA Grapalat"/>
          <w:i w:val="0"/>
        </w:rPr>
        <w:t>процедуре</w:t>
      </w:r>
      <w:r w:rsidR="00677658" w:rsidRPr="003C01B2">
        <w:rPr>
          <w:rFonts w:ascii="GHEA Grapalat" w:hAnsi="GHEA Grapalat"/>
          <w:i w:val="0"/>
        </w:rPr>
        <w:t>, а также участникам, установлены приглашением на настоящую процедуру.</w:t>
      </w:r>
      <w:r w:rsidRPr="003C01B2" w:rsidDel="00052084">
        <w:rPr>
          <w:rFonts w:ascii="GHEA Grapalat" w:hAnsi="GHEA Grapalat"/>
          <w:i w:val="0"/>
        </w:rPr>
        <w:t xml:space="preserve"> </w:t>
      </w:r>
    </w:p>
    <w:p w14:paraId="12EACFB3" w14:textId="77777777" w:rsidR="00357D48" w:rsidRPr="003C01B2" w:rsidRDefault="00EE73A8" w:rsidP="00B46D58">
      <w:pPr>
        <w:pStyle w:val="BodyTextIndent"/>
        <w:widowControl w:val="0"/>
        <w:spacing w:after="160" w:line="240" w:lineRule="auto"/>
        <w:ind w:firstLine="567"/>
        <w:rPr>
          <w:rFonts w:ascii="GHEA Grapalat" w:hAnsi="GHEA Grapalat"/>
          <w:i w:val="0"/>
        </w:rPr>
      </w:pPr>
      <w:r w:rsidRPr="003C01B2">
        <w:rPr>
          <w:rFonts w:ascii="GHEA Grapalat" w:hAnsi="GHEA Grapalat"/>
          <w:i w:val="0"/>
        </w:rPr>
        <w:t xml:space="preserve">Отобранный участник определяется из числа участников, подавших заявки, оцененные </w:t>
      </w:r>
      <w:r w:rsidR="007442CF" w:rsidRPr="003C01B2">
        <w:rPr>
          <w:rFonts w:ascii="GHEA Grapalat" w:hAnsi="GHEA Grapalat"/>
          <w:i w:val="0"/>
        </w:rPr>
        <w:t>удовлетворительно</w:t>
      </w:r>
      <w:r w:rsidR="007442CF" w:rsidRPr="003C01B2">
        <w:rPr>
          <w:rFonts w:ascii="GHEA Grapalat" w:hAnsi="GHEA Grapalat"/>
          <w:i w:val="0"/>
          <w:lang w:val="hy-AM"/>
        </w:rPr>
        <w:t xml:space="preserve"> </w:t>
      </w:r>
      <w:r w:rsidR="007442CF" w:rsidRPr="003C01B2">
        <w:rPr>
          <w:rFonts w:ascii="GHEA Grapalat" w:hAnsi="GHEA Grapalat"/>
          <w:i w:val="0"/>
        </w:rPr>
        <w:t xml:space="preserve">по </w:t>
      </w:r>
      <w:r w:rsidR="00830445" w:rsidRPr="003C01B2">
        <w:rPr>
          <w:rFonts w:ascii="GHEA Grapalat" w:hAnsi="GHEA Grapalat"/>
          <w:i w:val="0"/>
        </w:rPr>
        <w:t xml:space="preserve">неценовым </w:t>
      </w:r>
      <w:r w:rsidR="007442CF" w:rsidRPr="003C01B2">
        <w:rPr>
          <w:rFonts w:ascii="GHEA Grapalat" w:hAnsi="GHEA Grapalat"/>
          <w:i w:val="0"/>
        </w:rPr>
        <w:t>условиям</w:t>
      </w:r>
      <w:r w:rsidRPr="003C01B2">
        <w:rPr>
          <w:rFonts w:ascii="GHEA Grapalat" w:hAnsi="GHEA Grapalat"/>
          <w:i w:val="0"/>
        </w:rPr>
        <w:t>, по принципу предпочтения, отдаваемого участнику, представившему м</w:t>
      </w:r>
      <w:r w:rsidR="003F762C" w:rsidRPr="003C01B2">
        <w:rPr>
          <w:rFonts w:ascii="GHEA Grapalat" w:hAnsi="GHEA Grapalat"/>
          <w:i w:val="0"/>
        </w:rPr>
        <w:t>инимальное ценовое предложение.</w:t>
      </w:r>
    </w:p>
    <w:p w14:paraId="7E24A94C" w14:textId="77777777" w:rsidR="0067579A" w:rsidRPr="003C01B2" w:rsidRDefault="00357D48" w:rsidP="00B46D58">
      <w:pPr>
        <w:pStyle w:val="BodyTextIndent"/>
        <w:widowControl w:val="0"/>
        <w:spacing w:after="160" w:line="240" w:lineRule="auto"/>
        <w:ind w:firstLine="567"/>
        <w:rPr>
          <w:rFonts w:ascii="GHEA Grapalat" w:hAnsi="GHEA Grapalat"/>
          <w:i w:val="0"/>
          <w:spacing w:val="-6"/>
        </w:rPr>
      </w:pPr>
      <w:r w:rsidRPr="003C01B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C01B2">
        <w:rPr>
          <w:rFonts w:ascii="Courier New" w:hAnsi="Courier New" w:cs="Courier New"/>
          <w:i w:val="0"/>
          <w:spacing w:val="-6"/>
          <w:lang w:val="en-US"/>
        </w:rPr>
        <w:t> </w:t>
      </w:r>
      <w:r w:rsidRPr="003C01B2">
        <w:rPr>
          <w:rFonts w:ascii="GHEA Grapalat" w:hAnsi="GHEA Grapalat"/>
          <w:i w:val="0"/>
          <w:spacing w:val="-6"/>
        </w:rPr>
        <w:t xml:space="preserve">электронной форме в течение рабочего дня, следующего за днем получения заявления. </w:t>
      </w:r>
    </w:p>
    <w:p w14:paraId="1D661B06" w14:textId="52B72B49" w:rsidR="009216D6" w:rsidRPr="003C01B2" w:rsidRDefault="009216D6" w:rsidP="009216D6">
      <w:pPr>
        <w:pStyle w:val="BodyTextIndent"/>
        <w:widowControl w:val="0"/>
        <w:spacing w:after="160"/>
        <w:ind w:firstLine="0"/>
        <w:rPr>
          <w:rFonts w:ascii="GHEA Grapalat" w:hAnsi="GHEA Grapalat"/>
          <w:i w:val="0"/>
        </w:rPr>
      </w:pPr>
      <w:r w:rsidRPr="003C01B2">
        <w:rPr>
          <w:rFonts w:ascii="GHEA Grapalat" w:hAnsi="GHEA Grapalat"/>
          <w:i w:val="0"/>
        </w:rPr>
        <w:t xml:space="preserve">Заявки на </w:t>
      </w:r>
      <w:r w:rsidR="001F57CE" w:rsidRPr="003C01B2">
        <w:rPr>
          <w:rFonts w:ascii="GHEA Grapalat" w:hAnsi="GHEA Grapalat"/>
          <w:i w:val="0"/>
        </w:rPr>
        <w:t>срочный открытый конкурс</w:t>
      </w:r>
      <w:r w:rsidRPr="003C01B2">
        <w:rPr>
          <w:rFonts w:ascii="GHEA Grapalat" w:hAnsi="GHEA Grapalat"/>
          <w:i w:val="0"/>
        </w:rPr>
        <w:t xml:space="preserve"> необходимо подавать по адресу</w:t>
      </w:r>
      <w:r w:rsidR="002E2252" w:rsidRPr="003C01B2">
        <w:rPr>
          <w:rFonts w:ascii="GHEA Grapalat" w:hAnsi="GHEA Grapalat"/>
          <w:i w:val="0"/>
        </w:rPr>
        <w:t xml:space="preserve"> </w:t>
      </w:r>
      <w:r w:rsidR="002E2252" w:rsidRPr="003C01B2">
        <w:rPr>
          <w:rFonts w:ascii="GHEA Grapalat" w:hAnsi="GHEA Grapalat"/>
          <w:b/>
          <w:bCs/>
          <w:i w:val="0"/>
        </w:rPr>
        <w:t>Армавирская область Республики Армения, село Ферик, улица Комитаса, 6</w:t>
      </w:r>
      <w:r w:rsidR="002E2252" w:rsidRPr="003C01B2">
        <w:rPr>
          <w:rFonts w:ascii="GHEA Grapalat" w:hAnsi="GHEA Grapalat"/>
          <w:i w:val="0"/>
        </w:rPr>
        <w:t xml:space="preserve"> в документарной форме, до </w:t>
      </w:r>
      <w:r w:rsidR="002F699B" w:rsidRPr="003C01B2">
        <w:rPr>
          <w:rFonts w:ascii="GHEA Grapalat" w:hAnsi="GHEA Grapalat"/>
          <w:b/>
          <w:bCs/>
          <w:i w:val="0"/>
          <w:lang w:val="hy-AM"/>
        </w:rPr>
        <w:t>8-</w:t>
      </w:r>
      <w:r w:rsidR="002E2252" w:rsidRPr="003C01B2">
        <w:rPr>
          <w:rFonts w:ascii="GHEA Grapalat" w:hAnsi="GHEA Grapalat"/>
          <w:b/>
          <w:bCs/>
          <w:i w:val="0"/>
        </w:rPr>
        <w:t xml:space="preserve">ого </w:t>
      </w:r>
      <w:r w:rsidR="002F699B" w:rsidRPr="003C01B2">
        <w:rPr>
          <w:rFonts w:ascii="GHEA Grapalat" w:hAnsi="GHEA Grapalat"/>
          <w:b/>
          <w:bCs/>
          <w:i w:val="0"/>
        </w:rPr>
        <w:t>августа</w:t>
      </w:r>
      <w:r w:rsidR="002E2252" w:rsidRPr="003C01B2">
        <w:rPr>
          <w:rFonts w:ascii="GHEA Grapalat" w:hAnsi="GHEA Grapalat"/>
          <w:b/>
          <w:bCs/>
          <w:i w:val="0"/>
        </w:rPr>
        <w:t xml:space="preserve"> 2025г 12։00 часов</w:t>
      </w:r>
      <w:r w:rsidRPr="003C01B2">
        <w:rPr>
          <w:rFonts w:ascii="GHEA Grapalat" w:hAnsi="GHEA Grapalat"/>
          <w:i w:val="0"/>
        </w:rPr>
        <w:t>. Кроме армянского языка заявки могут быть поданы также на английском или русском языке.</w:t>
      </w:r>
    </w:p>
    <w:p w14:paraId="5886F77A" w14:textId="2147FD73" w:rsidR="002F699B" w:rsidRPr="003C01B2" w:rsidRDefault="009216D6" w:rsidP="002F699B">
      <w:pPr>
        <w:pStyle w:val="BodyTextIndent"/>
        <w:widowControl w:val="0"/>
        <w:spacing w:after="160"/>
        <w:ind w:firstLine="567"/>
        <w:rPr>
          <w:rFonts w:ascii="GHEA Grapalat" w:hAnsi="GHEA Grapalat"/>
          <w:i w:val="0"/>
        </w:rPr>
      </w:pPr>
      <w:r w:rsidRPr="003C01B2">
        <w:rPr>
          <w:rFonts w:ascii="GHEA Grapalat" w:hAnsi="GHEA Grapalat"/>
          <w:i w:val="0"/>
        </w:rPr>
        <w:t>Вскрытие заявок будет проводиться по адресу</w:t>
      </w:r>
      <w:r w:rsidR="002F699B" w:rsidRPr="003C01B2">
        <w:rPr>
          <w:rFonts w:ascii="GHEA Grapalat" w:hAnsi="GHEA Grapalat"/>
          <w:b/>
          <w:bCs/>
          <w:i w:val="0"/>
        </w:rPr>
        <w:t xml:space="preserve"> Армавирская область Республики Армения, село Ферик, улица Комитаса, 6</w:t>
      </w:r>
      <w:r w:rsidR="002F699B" w:rsidRPr="003C01B2">
        <w:rPr>
          <w:rFonts w:ascii="GHEA Grapalat" w:hAnsi="GHEA Grapalat"/>
          <w:i w:val="0"/>
        </w:rPr>
        <w:t xml:space="preserve">, </w:t>
      </w:r>
      <w:r w:rsidR="002F699B" w:rsidRPr="003C01B2">
        <w:rPr>
          <w:rFonts w:ascii="GHEA Grapalat" w:hAnsi="GHEA Grapalat"/>
          <w:b/>
          <w:bCs/>
          <w:i w:val="0"/>
          <w:lang w:val="hy-AM"/>
        </w:rPr>
        <w:t>8-</w:t>
      </w:r>
      <w:r w:rsidR="002F699B" w:rsidRPr="003C01B2">
        <w:rPr>
          <w:rFonts w:ascii="GHEA Grapalat" w:hAnsi="GHEA Grapalat"/>
          <w:b/>
          <w:bCs/>
          <w:i w:val="0"/>
        </w:rPr>
        <w:t xml:space="preserve">ого августа </w:t>
      </w:r>
      <w:r w:rsidR="002F699B" w:rsidRPr="003C01B2">
        <w:rPr>
          <w:rFonts w:ascii="GHEA Grapalat" w:hAnsi="GHEA Grapalat"/>
          <w:b/>
          <w:i w:val="0"/>
        </w:rPr>
        <w:t>2025г 1</w:t>
      </w:r>
      <w:r w:rsidR="002F699B" w:rsidRPr="003C01B2">
        <w:rPr>
          <w:rFonts w:ascii="GHEA Grapalat" w:hAnsi="GHEA Grapalat"/>
          <w:b/>
          <w:i w:val="0"/>
          <w:lang w:val="hy-AM"/>
        </w:rPr>
        <w:t>2</w:t>
      </w:r>
      <w:r w:rsidR="002F699B" w:rsidRPr="003C01B2">
        <w:rPr>
          <w:rFonts w:ascii="GHEA Grapalat" w:hAnsi="GHEA Grapalat"/>
          <w:b/>
          <w:i w:val="0"/>
        </w:rPr>
        <w:t>։00 часов</w:t>
      </w:r>
      <w:r w:rsidR="002F699B" w:rsidRPr="003C01B2">
        <w:rPr>
          <w:rFonts w:ascii="GHEA Grapalat" w:hAnsi="GHEA Grapalat"/>
          <w:i w:val="0"/>
        </w:rPr>
        <w:t>.</w:t>
      </w:r>
    </w:p>
    <w:p w14:paraId="4CD0E088" w14:textId="77777777" w:rsidR="002F699B" w:rsidRPr="003C01B2" w:rsidRDefault="002F699B" w:rsidP="002F699B">
      <w:pPr>
        <w:pStyle w:val="BodyTextIndent"/>
        <w:widowControl w:val="0"/>
        <w:spacing w:after="160" w:line="240" w:lineRule="auto"/>
        <w:ind w:firstLine="567"/>
        <w:rPr>
          <w:rFonts w:ascii="Cambria Math" w:hAnsi="Cambria Math"/>
          <w:i w:val="0"/>
          <w:lang w:val="hy-AM"/>
        </w:rPr>
      </w:pPr>
      <w:r w:rsidRPr="003C01B2">
        <w:rPr>
          <w:rFonts w:ascii="GHEA Grapalat" w:hAnsi="GHEA Grapalat"/>
          <w:i w:val="0"/>
        </w:rPr>
        <w:t>Для получения дополнительной информации, связанной с настоящим</w:t>
      </w:r>
      <w:r w:rsidRPr="003C01B2">
        <w:rPr>
          <w:rFonts w:ascii="Courier New" w:hAnsi="Courier New" w:cs="Courier New"/>
          <w:i w:val="0"/>
          <w:lang w:val="en-US"/>
        </w:rPr>
        <w:t> </w:t>
      </w:r>
      <w:r w:rsidRPr="003C01B2">
        <w:rPr>
          <w:rFonts w:ascii="GHEA Grapalat" w:hAnsi="GHEA Grapalat"/>
          <w:i w:val="0"/>
        </w:rPr>
        <w:t xml:space="preserve">объявлением, можете обратиться к секретарю Оценочной комиссии </w:t>
      </w:r>
      <w:r w:rsidRPr="003C01B2">
        <w:rPr>
          <w:rFonts w:ascii="GHEA Grapalat" w:hAnsi="GHEA Grapalat"/>
          <w:b/>
          <w:bCs/>
          <w:i w:val="0"/>
        </w:rPr>
        <w:t>Айку Кошецяну</w:t>
      </w:r>
      <w:r w:rsidRPr="003C01B2">
        <w:rPr>
          <w:rFonts w:ascii="Cambria Math" w:hAnsi="Cambria Math"/>
          <w:i w:val="0"/>
          <w:lang w:val="hy-AM"/>
        </w:rPr>
        <w:t>․</w:t>
      </w:r>
    </w:p>
    <w:p w14:paraId="044299C0" w14:textId="77777777" w:rsidR="002F699B" w:rsidRPr="003C01B2" w:rsidRDefault="002F699B" w:rsidP="002F699B">
      <w:pPr>
        <w:pStyle w:val="BodyTextIndent"/>
        <w:widowControl w:val="0"/>
        <w:spacing w:after="160" w:line="240" w:lineRule="auto"/>
        <w:ind w:firstLine="0"/>
        <w:jc w:val="center"/>
        <w:rPr>
          <w:rFonts w:ascii="GHEA Grapalat" w:hAnsi="GHEA Grapalat"/>
          <w:i w:val="0"/>
        </w:rPr>
      </w:pPr>
    </w:p>
    <w:p w14:paraId="0A111426" w14:textId="77777777" w:rsidR="002F699B" w:rsidRPr="003C01B2" w:rsidRDefault="002F699B" w:rsidP="002F699B">
      <w:pPr>
        <w:pStyle w:val="BodyTextIndent"/>
        <w:widowControl w:val="0"/>
        <w:spacing w:after="160" w:line="240" w:lineRule="auto"/>
        <w:ind w:firstLine="0"/>
        <w:jc w:val="center"/>
        <w:rPr>
          <w:rFonts w:ascii="GHEA Grapalat" w:hAnsi="GHEA Grapalat"/>
          <w:i w:val="0"/>
          <w:lang w:val="af-ZA"/>
        </w:rPr>
      </w:pPr>
      <w:r w:rsidRPr="003C01B2">
        <w:rPr>
          <w:rFonts w:ascii="GHEA Grapalat" w:hAnsi="GHEA Grapalat"/>
          <w:i w:val="0"/>
        </w:rPr>
        <w:t xml:space="preserve">Телефон </w:t>
      </w:r>
      <w:bookmarkStart w:id="0" w:name="_Hlk166773153"/>
      <w:r w:rsidRPr="003C01B2">
        <w:rPr>
          <w:rFonts w:ascii="GHEA Grapalat" w:hAnsi="GHEA Grapalat"/>
          <w:i w:val="0"/>
          <w:lang w:val="af-ZA"/>
        </w:rPr>
        <w:t>+374</w:t>
      </w:r>
      <w:r w:rsidRPr="003C01B2">
        <w:rPr>
          <w:rFonts w:ascii="GHEA Grapalat" w:hAnsi="GHEA Grapalat"/>
          <w:i w:val="0"/>
          <w:lang w:val="hy-AM"/>
        </w:rPr>
        <w:t xml:space="preserve"> 99</w:t>
      </w:r>
      <w:r w:rsidRPr="003C01B2">
        <w:rPr>
          <w:rFonts w:ascii="GHEA Grapalat" w:hAnsi="GHEA Grapalat"/>
          <w:i w:val="0"/>
          <w:lang w:val="af-ZA"/>
        </w:rPr>
        <w:t xml:space="preserve"> </w:t>
      </w:r>
      <w:bookmarkEnd w:id="0"/>
      <w:r w:rsidRPr="003C01B2">
        <w:rPr>
          <w:rFonts w:ascii="GHEA Grapalat" w:hAnsi="GHEA Grapalat"/>
          <w:i w:val="0"/>
          <w:lang w:val="hy-AM"/>
        </w:rPr>
        <w:t>447030</w:t>
      </w:r>
    </w:p>
    <w:p w14:paraId="4C3EAE86" w14:textId="77777777" w:rsidR="002F699B" w:rsidRPr="003C01B2" w:rsidRDefault="002F699B" w:rsidP="002F699B">
      <w:pPr>
        <w:pStyle w:val="BodyTextIndent"/>
        <w:widowControl w:val="0"/>
        <w:spacing w:after="160" w:line="240" w:lineRule="auto"/>
        <w:ind w:firstLine="0"/>
        <w:jc w:val="center"/>
        <w:rPr>
          <w:rFonts w:ascii="GHEA Grapalat" w:hAnsi="GHEA Grapalat"/>
          <w:i w:val="0"/>
          <w:lang w:val="hy-AM"/>
        </w:rPr>
      </w:pPr>
      <w:r w:rsidRPr="003C01B2">
        <w:rPr>
          <w:rFonts w:ascii="GHEA Grapalat" w:hAnsi="GHEA Grapalat"/>
          <w:i w:val="0"/>
        </w:rPr>
        <w:t xml:space="preserve">Электронная почта </w:t>
      </w:r>
      <w:r w:rsidRPr="003C01B2">
        <w:fldChar w:fldCharType="begin"/>
      </w:r>
      <w:r w:rsidRPr="003C01B2">
        <w:instrText xml:space="preserve"> HYPERLINK "mailto:mesayan.tender@gmail.com" </w:instrText>
      </w:r>
      <w:r w:rsidRPr="003C01B2">
        <w:fldChar w:fldCharType="separate"/>
      </w:r>
      <w:r w:rsidRPr="003C01B2">
        <w:rPr>
          <w:rStyle w:val="Hyperlink"/>
          <w:rFonts w:ascii="GHEA Grapalat" w:hAnsi="GHEA Grapalat"/>
          <w:i w:val="0"/>
          <w:lang w:val="hy-AM"/>
        </w:rPr>
        <w:t>tender.companion@gmail.com</w:t>
      </w:r>
      <w:r w:rsidRPr="003C01B2">
        <w:rPr>
          <w:rStyle w:val="Hyperlink"/>
          <w:rFonts w:ascii="GHEA Grapalat" w:hAnsi="GHEA Grapalat"/>
          <w:i w:val="0"/>
          <w:lang w:val="hy-AM"/>
        </w:rPr>
        <w:fldChar w:fldCharType="end"/>
      </w:r>
      <w:r w:rsidRPr="003C01B2">
        <w:rPr>
          <w:rFonts w:ascii="GHEA Grapalat" w:hAnsi="GHEA Grapalat"/>
          <w:i w:val="0"/>
        </w:rPr>
        <w:t xml:space="preserve"> </w:t>
      </w:r>
      <w:r w:rsidRPr="003C01B2">
        <w:rPr>
          <w:rFonts w:ascii="GHEA Grapalat" w:hAnsi="GHEA Grapalat"/>
          <w:i w:val="0"/>
          <w:lang w:val="hy-AM"/>
        </w:rPr>
        <w:t>։</w:t>
      </w:r>
    </w:p>
    <w:p w14:paraId="1BBA37C7" w14:textId="77777777" w:rsidR="002F699B" w:rsidRPr="003C01B2" w:rsidRDefault="002F699B" w:rsidP="002F699B">
      <w:pPr>
        <w:pStyle w:val="BodyTextIndent"/>
        <w:widowControl w:val="0"/>
        <w:spacing w:after="160" w:line="240" w:lineRule="auto"/>
        <w:ind w:firstLine="0"/>
        <w:jc w:val="center"/>
        <w:rPr>
          <w:rFonts w:ascii="GHEA Grapalat" w:hAnsi="GHEA Grapalat"/>
          <w:i w:val="0"/>
          <w:u w:val="single"/>
        </w:rPr>
      </w:pPr>
      <w:r w:rsidRPr="003C01B2">
        <w:rPr>
          <w:rFonts w:ascii="GHEA Grapalat" w:hAnsi="GHEA Grapalat"/>
          <w:i w:val="0"/>
        </w:rPr>
        <w:t xml:space="preserve">Заказчик </w:t>
      </w:r>
      <w:r w:rsidRPr="003C01B2">
        <w:rPr>
          <w:rFonts w:ascii="GHEA Grapalat" w:hAnsi="GHEA Grapalat"/>
          <w:b/>
          <w:bCs/>
          <w:i w:val="0"/>
        </w:rPr>
        <w:t>Муниципалитет Ферик, Армавирская область, РА</w:t>
      </w:r>
    </w:p>
    <w:p w14:paraId="55F27B23" w14:textId="51FA92C0" w:rsidR="00915A97" w:rsidRPr="003C01B2" w:rsidRDefault="00915A97" w:rsidP="002F699B">
      <w:pPr>
        <w:pStyle w:val="BodyTextIndent"/>
        <w:widowControl w:val="0"/>
        <w:spacing w:after="160"/>
        <w:ind w:firstLine="567"/>
        <w:rPr>
          <w:rFonts w:ascii="GHEA Grapalat" w:hAnsi="GHEA Grapalat"/>
          <w:i w:val="0"/>
        </w:rPr>
      </w:pPr>
      <w:r w:rsidRPr="003C01B2">
        <w:rPr>
          <w:rFonts w:ascii="GHEA Grapalat" w:hAnsi="GHEA Grapalat" w:cs="Sylfaen"/>
          <w:b/>
        </w:rPr>
        <w:br w:type="page"/>
      </w:r>
    </w:p>
    <w:p w14:paraId="3BEAA6AF" w14:textId="77777777" w:rsidR="002D61A9" w:rsidRPr="006177BF" w:rsidRDefault="002D61A9" w:rsidP="002D61A9">
      <w:pPr>
        <w:pStyle w:val="BodyText"/>
        <w:widowControl w:val="0"/>
        <w:spacing w:after="160"/>
        <w:ind w:firstLine="567"/>
        <w:jc w:val="right"/>
        <w:rPr>
          <w:rFonts w:ascii="GHEA Grapalat" w:hAnsi="GHEA Grapalat" w:cs="Sylfaen"/>
          <w:i/>
          <w:sz w:val="20"/>
          <w:szCs w:val="20"/>
        </w:rPr>
      </w:pPr>
      <w:r w:rsidRPr="006177BF">
        <w:rPr>
          <w:rFonts w:ascii="GHEA Grapalat" w:hAnsi="GHEA Grapalat"/>
          <w:i/>
          <w:sz w:val="20"/>
          <w:szCs w:val="20"/>
        </w:rPr>
        <w:lastRenderedPageBreak/>
        <w:t>Утверждено</w:t>
      </w:r>
    </w:p>
    <w:p w14:paraId="34096742" w14:textId="41ED0B7F" w:rsidR="002D61A9" w:rsidRPr="006177BF" w:rsidRDefault="002D61A9" w:rsidP="002D61A9">
      <w:pPr>
        <w:pStyle w:val="BodyText"/>
        <w:widowControl w:val="0"/>
        <w:spacing w:after="160"/>
        <w:ind w:firstLine="567"/>
        <w:jc w:val="right"/>
        <w:rPr>
          <w:rFonts w:ascii="GHEA Grapalat" w:hAnsi="GHEA Grapalat"/>
          <w:i/>
          <w:sz w:val="20"/>
          <w:szCs w:val="20"/>
        </w:rPr>
      </w:pPr>
      <w:r w:rsidRPr="006177BF">
        <w:rPr>
          <w:rFonts w:ascii="GHEA Grapalat" w:hAnsi="GHEA Grapalat"/>
          <w:sz w:val="20"/>
          <w:szCs w:val="20"/>
        </w:rPr>
        <w:t>Решением Оценочной комиссии открытого конкурса</w:t>
      </w:r>
      <w:r w:rsidRPr="006177BF">
        <w:rPr>
          <w:rFonts w:ascii="GHEA Grapalat" w:hAnsi="GHEA Grapalat" w:cs="Sylfaen"/>
          <w:i/>
          <w:sz w:val="20"/>
          <w:szCs w:val="20"/>
        </w:rPr>
        <w:br/>
      </w:r>
      <w:r w:rsidRPr="006177BF">
        <w:rPr>
          <w:rFonts w:ascii="GHEA Grapalat" w:hAnsi="GHEA Grapalat"/>
          <w:i/>
          <w:sz w:val="20"/>
          <w:szCs w:val="20"/>
        </w:rPr>
        <w:t>под кодом ARFM-GHAShDzB-25/4</w:t>
      </w:r>
      <w:r w:rsidRPr="006177BF">
        <w:rPr>
          <w:rFonts w:ascii="GHEA Grapalat" w:hAnsi="GHEA Grapalat" w:cs="Times Armenian"/>
          <w:i/>
          <w:sz w:val="20"/>
          <w:szCs w:val="20"/>
        </w:rPr>
        <w:br/>
      </w:r>
      <w:r w:rsidRPr="006177BF">
        <w:rPr>
          <w:rFonts w:ascii="GHEA Grapalat" w:hAnsi="GHEA Grapalat"/>
          <w:i/>
          <w:sz w:val="20"/>
          <w:szCs w:val="20"/>
        </w:rPr>
        <w:t xml:space="preserve">№ </w:t>
      </w:r>
      <w:r w:rsidRPr="006177BF">
        <w:rPr>
          <w:rFonts w:ascii="GHEA Grapalat" w:hAnsi="GHEA Grapalat"/>
          <w:i/>
          <w:sz w:val="20"/>
          <w:szCs w:val="20"/>
          <w:lang w:val="hy-AM"/>
        </w:rPr>
        <w:t>1</w:t>
      </w:r>
      <w:r w:rsidRPr="006177BF">
        <w:rPr>
          <w:rFonts w:ascii="GHEA Grapalat" w:hAnsi="GHEA Grapalat"/>
          <w:i/>
          <w:sz w:val="20"/>
          <w:szCs w:val="20"/>
        </w:rPr>
        <w:t xml:space="preserve"> от </w:t>
      </w:r>
      <w:r w:rsidRPr="008D4192">
        <w:rPr>
          <w:rFonts w:ascii="GHEA Grapalat" w:hAnsi="GHEA Grapalat"/>
          <w:b/>
          <w:sz w:val="20"/>
          <w:szCs w:val="20"/>
          <w:lang w:val="hy-AM"/>
        </w:rPr>
        <w:t>29</w:t>
      </w:r>
      <w:r w:rsidRPr="006177BF">
        <w:rPr>
          <w:rFonts w:ascii="GHEA Grapalat" w:hAnsi="GHEA Grapalat"/>
          <w:b/>
          <w:sz w:val="20"/>
          <w:szCs w:val="20"/>
          <w:lang w:val="hy-AM"/>
        </w:rPr>
        <w:t>-ого</w:t>
      </w:r>
      <w:r w:rsidRPr="006177BF">
        <w:rPr>
          <w:rFonts w:ascii="GHEA Grapalat" w:hAnsi="GHEA Grapalat"/>
          <w:b/>
          <w:sz w:val="20"/>
          <w:szCs w:val="20"/>
        </w:rPr>
        <w:t xml:space="preserve"> </w:t>
      </w:r>
      <w:r w:rsidRPr="006177BF">
        <w:rPr>
          <w:rFonts w:ascii="GHEA Grapalat" w:hAnsi="GHEA Grapalat"/>
          <w:b/>
          <w:sz w:val="20"/>
          <w:szCs w:val="20"/>
          <w:lang w:val="hy-AM"/>
        </w:rPr>
        <w:t>ию</w:t>
      </w:r>
      <w:r w:rsidRPr="006177BF">
        <w:rPr>
          <w:rFonts w:ascii="GHEA Grapalat" w:hAnsi="GHEA Grapalat"/>
          <w:b/>
          <w:i/>
          <w:sz w:val="20"/>
          <w:szCs w:val="20"/>
        </w:rPr>
        <w:t>л</w:t>
      </w:r>
      <w:r w:rsidRPr="006177BF">
        <w:rPr>
          <w:rFonts w:ascii="GHEA Grapalat" w:hAnsi="GHEA Grapalat"/>
          <w:b/>
          <w:sz w:val="20"/>
          <w:szCs w:val="20"/>
          <w:lang w:val="hy-AM"/>
        </w:rPr>
        <w:t>я</w:t>
      </w:r>
      <w:r w:rsidRPr="006177BF">
        <w:rPr>
          <w:rFonts w:ascii="GHEA Grapalat" w:hAnsi="GHEA Grapalat"/>
          <w:b/>
          <w:sz w:val="20"/>
          <w:szCs w:val="20"/>
        </w:rPr>
        <w:t xml:space="preserve"> </w:t>
      </w:r>
      <w:r w:rsidRPr="006177BF">
        <w:rPr>
          <w:rFonts w:ascii="GHEA Grapalat" w:hAnsi="GHEA Grapalat"/>
          <w:i/>
          <w:sz w:val="20"/>
          <w:szCs w:val="20"/>
        </w:rPr>
        <w:t xml:space="preserve"> 20</w:t>
      </w:r>
      <w:r w:rsidRPr="006177BF">
        <w:rPr>
          <w:rFonts w:ascii="GHEA Grapalat" w:hAnsi="GHEA Grapalat"/>
          <w:i/>
          <w:sz w:val="20"/>
          <w:szCs w:val="20"/>
          <w:lang w:val="hy-AM"/>
        </w:rPr>
        <w:t>25</w:t>
      </w:r>
      <w:r w:rsidRPr="006177BF">
        <w:rPr>
          <w:rFonts w:ascii="GHEA Grapalat" w:hAnsi="GHEA Grapalat"/>
          <w:i/>
          <w:sz w:val="20"/>
          <w:szCs w:val="20"/>
        </w:rPr>
        <w:t>г.</w:t>
      </w:r>
    </w:p>
    <w:p w14:paraId="67CB2717"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77A78E92"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7215627C"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p>
    <w:p w14:paraId="39701B2B" w14:textId="77777777" w:rsidR="002D61A9" w:rsidRPr="006177BF" w:rsidRDefault="002D61A9" w:rsidP="002D61A9">
      <w:pPr>
        <w:pStyle w:val="BodyText"/>
        <w:widowControl w:val="0"/>
        <w:spacing w:after="160"/>
        <w:ind w:right="-7" w:firstLine="567"/>
        <w:jc w:val="center"/>
        <w:rPr>
          <w:rFonts w:ascii="GHEA Grapalat" w:hAnsi="GHEA Grapalat"/>
          <w:sz w:val="20"/>
          <w:szCs w:val="20"/>
        </w:rPr>
      </w:pPr>
      <w:r w:rsidRPr="006177BF">
        <w:rPr>
          <w:rFonts w:ascii="GHEA Grapalat" w:hAnsi="GHEA Grapalat"/>
          <w:b/>
          <w:bCs/>
          <w:sz w:val="20"/>
          <w:szCs w:val="20"/>
        </w:rPr>
        <w:t>МУНИЦИПАЛИТЕТ ФЕРИК, АРМАВИРСКАЯ ОБЛАСТЬ, РА</w:t>
      </w:r>
    </w:p>
    <w:p w14:paraId="16560494" w14:textId="77777777" w:rsidR="00096865" w:rsidRPr="003C01B2" w:rsidRDefault="00096865" w:rsidP="00B46D58">
      <w:pPr>
        <w:pStyle w:val="BodyText"/>
        <w:widowControl w:val="0"/>
        <w:spacing w:after="160"/>
        <w:ind w:right="-7" w:firstLine="567"/>
        <w:jc w:val="center"/>
        <w:rPr>
          <w:rFonts w:ascii="GHEA Grapalat" w:hAnsi="GHEA Grapalat"/>
          <w:sz w:val="20"/>
          <w:szCs w:val="20"/>
        </w:rPr>
      </w:pPr>
    </w:p>
    <w:p w14:paraId="7CFA50D1" w14:textId="77777777" w:rsidR="000763E5" w:rsidRPr="003C01B2" w:rsidRDefault="000763E5" w:rsidP="00B46D58">
      <w:pPr>
        <w:pStyle w:val="BodyText"/>
        <w:widowControl w:val="0"/>
        <w:spacing w:after="160"/>
        <w:ind w:right="-7" w:firstLine="567"/>
        <w:jc w:val="center"/>
        <w:rPr>
          <w:rFonts w:ascii="GHEA Grapalat" w:hAnsi="GHEA Grapalat"/>
          <w:sz w:val="20"/>
          <w:szCs w:val="20"/>
        </w:rPr>
      </w:pPr>
    </w:p>
    <w:p w14:paraId="29FB64D4" w14:textId="77777777" w:rsidR="000763E5" w:rsidRPr="003C01B2" w:rsidRDefault="000763E5" w:rsidP="00B46D58">
      <w:pPr>
        <w:pStyle w:val="BodyText"/>
        <w:widowControl w:val="0"/>
        <w:spacing w:after="160"/>
        <w:ind w:right="-7" w:firstLine="567"/>
        <w:jc w:val="center"/>
        <w:rPr>
          <w:rFonts w:ascii="GHEA Grapalat" w:hAnsi="GHEA Grapalat"/>
          <w:sz w:val="20"/>
          <w:szCs w:val="20"/>
        </w:rPr>
      </w:pPr>
    </w:p>
    <w:p w14:paraId="2C57D915" w14:textId="77777777" w:rsidR="00096865" w:rsidRPr="003C01B2" w:rsidRDefault="000763E5" w:rsidP="00B46D58">
      <w:pPr>
        <w:pStyle w:val="BodyText"/>
        <w:widowControl w:val="0"/>
        <w:spacing w:after="160"/>
        <w:ind w:right="-7" w:firstLine="567"/>
        <w:jc w:val="center"/>
        <w:rPr>
          <w:rFonts w:ascii="GHEA Grapalat" w:hAnsi="GHEA Grapalat" w:cs="Sylfaen"/>
          <w:sz w:val="20"/>
          <w:szCs w:val="20"/>
        </w:rPr>
      </w:pPr>
      <w:r w:rsidRPr="003C01B2">
        <w:rPr>
          <w:rFonts w:ascii="GHEA Grapalat" w:hAnsi="GHEA Grapalat"/>
          <w:sz w:val="20"/>
          <w:szCs w:val="20"/>
        </w:rPr>
        <w:t>ПРИГЛАШЕНИ</w:t>
      </w:r>
      <w:r w:rsidR="00096865" w:rsidRPr="003C01B2">
        <w:rPr>
          <w:rFonts w:ascii="GHEA Grapalat" w:hAnsi="GHEA Grapalat"/>
          <w:sz w:val="20"/>
          <w:szCs w:val="20"/>
        </w:rPr>
        <w:t>Е</w:t>
      </w:r>
    </w:p>
    <w:p w14:paraId="412FB9B8" w14:textId="77777777" w:rsidR="00096865" w:rsidRPr="003C01B2" w:rsidRDefault="00096865" w:rsidP="00B46D58">
      <w:pPr>
        <w:pStyle w:val="BodyText"/>
        <w:widowControl w:val="0"/>
        <w:spacing w:after="160"/>
        <w:ind w:right="-7" w:firstLine="567"/>
        <w:jc w:val="center"/>
        <w:rPr>
          <w:rFonts w:ascii="GHEA Grapalat" w:hAnsi="GHEA Grapalat" w:cs="Sylfaen"/>
          <w:sz w:val="20"/>
          <w:szCs w:val="20"/>
        </w:rPr>
      </w:pPr>
    </w:p>
    <w:p w14:paraId="5EF49F6F" w14:textId="77777777" w:rsidR="00096865" w:rsidRPr="003C01B2" w:rsidRDefault="00096865" w:rsidP="00B46D58">
      <w:pPr>
        <w:pStyle w:val="BodyText"/>
        <w:widowControl w:val="0"/>
        <w:spacing w:after="160"/>
        <w:ind w:right="-7" w:firstLine="567"/>
        <w:jc w:val="center"/>
        <w:rPr>
          <w:rFonts w:ascii="GHEA Grapalat" w:hAnsi="GHEA Grapalat" w:cs="Sylfaen"/>
          <w:sz w:val="20"/>
          <w:szCs w:val="20"/>
        </w:rPr>
      </w:pPr>
    </w:p>
    <w:p w14:paraId="69954C20" w14:textId="780CCD78" w:rsidR="00096865" w:rsidRPr="003C01B2" w:rsidRDefault="002B32D6" w:rsidP="00B46D58">
      <w:pPr>
        <w:pStyle w:val="BodyText"/>
        <w:widowControl w:val="0"/>
        <w:spacing w:after="160"/>
        <w:ind w:right="-7"/>
        <w:jc w:val="center"/>
        <w:rPr>
          <w:rFonts w:ascii="GHEA Grapalat" w:hAnsi="GHEA Grapalat"/>
          <w:sz w:val="20"/>
          <w:szCs w:val="20"/>
        </w:rPr>
      </w:pPr>
      <w:r w:rsidRPr="003C01B2">
        <w:rPr>
          <w:rFonts w:ascii="GHEA Grapalat" w:hAnsi="GHEA Grapalat"/>
          <w:sz w:val="20"/>
          <w:szCs w:val="20"/>
        </w:rPr>
        <w:t xml:space="preserve">НА </w:t>
      </w:r>
      <w:r w:rsidR="001F57CE" w:rsidRPr="003C01B2">
        <w:rPr>
          <w:rFonts w:ascii="GHEA Grapalat" w:hAnsi="GHEA Grapalat"/>
          <w:sz w:val="20"/>
          <w:szCs w:val="20"/>
        </w:rPr>
        <w:t>СРОЧНЫЙ ОТКРЫТЫЙ КОНКУРС</w:t>
      </w:r>
      <w:r w:rsidRPr="003C01B2">
        <w:rPr>
          <w:rFonts w:ascii="GHEA Grapalat" w:hAnsi="GHEA Grapalat"/>
          <w:sz w:val="20"/>
          <w:szCs w:val="20"/>
        </w:rPr>
        <w:t xml:space="preserve">, ОБЪЯВЛЕННЫЙ С ЦЕЛЬЮ ПРИОБРЕТЕНИЯ </w:t>
      </w:r>
      <w:r w:rsidR="002D61A9" w:rsidRPr="003C01B2">
        <w:rPr>
          <w:rFonts w:ascii="GHEA Grapalat" w:hAnsi="GHEA Grapalat"/>
          <w:b/>
          <w:bCs/>
          <w:sz w:val="20"/>
          <w:szCs w:val="20"/>
        </w:rPr>
        <w:t xml:space="preserve">ТЕХНИЧЕСКИЙ НАДЗОР И КОНСУЛЬТАЦИОННЫЕ УСЛУГИ ПО КАЧЕСТВУ СТРОИТЕЛЬНЫХ РАБОТ ДЕТСКОЙ ИГРОВОЙ ПЛОЩАДКИ </w:t>
      </w:r>
      <w:r w:rsidRPr="003C01B2">
        <w:rPr>
          <w:rFonts w:ascii="GHEA Grapalat" w:hAnsi="GHEA Grapalat"/>
          <w:sz w:val="20"/>
          <w:szCs w:val="20"/>
        </w:rPr>
        <w:t xml:space="preserve"> ДЛЯ НУЖД </w:t>
      </w:r>
      <w:r w:rsidR="002D61A9" w:rsidRPr="006177BF">
        <w:rPr>
          <w:rFonts w:ascii="GHEA Grapalat" w:hAnsi="GHEA Grapalat"/>
          <w:b/>
          <w:bCs/>
          <w:sz w:val="20"/>
          <w:szCs w:val="20"/>
        </w:rPr>
        <w:t>ОБЩИНЫ ФЕРИК АРМАВИРСКОЙ ОБЛАСТИ РА</w:t>
      </w:r>
    </w:p>
    <w:p w14:paraId="1F96498F" w14:textId="77777777" w:rsidR="00CE0D95" w:rsidRPr="003C01B2" w:rsidRDefault="00CE0D95" w:rsidP="00B46D58">
      <w:pPr>
        <w:pStyle w:val="BodyText"/>
        <w:widowControl w:val="0"/>
        <w:spacing w:after="160"/>
        <w:ind w:right="-7" w:firstLine="567"/>
        <w:jc w:val="center"/>
        <w:rPr>
          <w:rFonts w:ascii="GHEA Grapalat" w:hAnsi="GHEA Grapalat"/>
          <w:sz w:val="20"/>
          <w:szCs w:val="20"/>
        </w:rPr>
      </w:pPr>
    </w:p>
    <w:p w14:paraId="6390B5EF" w14:textId="77777777" w:rsidR="00CE0D95" w:rsidRPr="003C01B2" w:rsidRDefault="00CE0D95" w:rsidP="00B46D58">
      <w:pPr>
        <w:pStyle w:val="BodyText"/>
        <w:widowControl w:val="0"/>
        <w:spacing w:after="160"/>
        <w:ind w:right="-7" w:firstLine="567"/>
        <w:jc w:val="center"/>
        <w:rPr>
          <w:rFonts w:ascii="GHEA Grapalat" w:hAnsi="GHEA Grapalat"/>
          <w:sz w:val="20"/>
          <w:szCs w:val="20"/>
        </w:rPr>
      </w:pPr>
    </w:p>
    <w:p w14:paraId="3E0DB700" w14:textId="77777777" w:rsidR="00D452AD" w:rsidRDefault="00D452AD" w:rsidP="00D452AD">
      <w:pPr>
        <w:rPr>
          <w:rFonts w:ascii="GHEA Grapalat" w:hAnsi="GHEA Grapalat"/>
          <w:sz w:val="20"/>
          <w:szCs w:val="20"/>
        </w:rPr>
      </w:pPr>
    </w:p>
    <w:p w14:paraId="39CDC3B1" w14:textId="77777777" w:rsidR="00D452AD" w:rsidRDefault="00D452AD" w:rsidP="00D452AD">
      <w:pPr>
        <w:rPr>
          <w:rFonts w:ascii="GHEA Grapalat" w:hAnsi="GHEA Grapalat"/>
          <w:sz w:val="20"/>
          <w:szCs w:val="20"/>
        </w:rPr>
      </w:pPr>
    </w:p>
    <w:p w14:paraId="16E64B9E" w14:textId="77777777" w:rsidR="00D452AD" w:rsidRDefault="00D452AD" w:rsidP="00D452AD">
      <w:pPr>
        <w:rPr>
          <w:rFonts w:ascii="GHEA Grapalat" w:hAnsi="GHEA Grapalat"/>
          <w:sz w:val="20"/>
          <w:szCs w:val="20"/>
        </w:rPr>
      </w:pPr>
    </w:p>
    <w:p w14:paraId="558CC6C0" w14:textId="77777777" w:rsidR="00D452AD" w:rsidRDefault="00D452AD" w:rsidP="00D452AD">
      <w:pPr>
        <w:rPr>
          <w:rFonts w:ascii="GHEA Grapalat" w:hAnsi="GHEA Grapalat"/>
          <w:sz w:val="20"/>
          <w:szCs w:val="20"/>
        </w:rPr>
      </w:pPr>
    </w:p>
    <w:p w14:paraId="7A862C0B" w14:textId="77777777" w:rsidR="00D452AD" w:rsidRDefault="00D452AD" w:rsidP="00D452AD">
      <w:pPr>
        <w:rPr>
          <w:rFonts w:ascii="GHEA Grapalat" w:hAnsi="GHEA Grapalat"/>
          <w:sz w:val="20"/>
          <w:szCs w:val="20"/>
        </w:rPr>
      </w:pPr>
    </w:p>
    <w:p w14:paraId="2E86B6D1" w14:textId="77777777" w:rsidR="00D452AD" w:rsidRDefault="00D452AD" w:rsidP="00D452AD">
      <w:pPr>
        <w:rPr>
          <w:rFonts w:ascii="GHEA Grapalat" w:hAnsi="GHEA Grapalat"/>
          <w:sz w:val="20"/>
          <w:szCs w:val="20"/>
        </w:rPr>
      </w:pPr>
    </w:p>
    <w:p w14:paraId="4A064C10" w14:textId="77777777" w:rsidR="00D452AD" w:rsidRDefault="00D452AD" w:rsidP="00D452AD">
      <w:pPr>
        <w:rPr>
          <w:rFonts w:ascii="GHEA Grapalat" w:hAnsi="GHEA Grapalat"/>
          <w:sz w:val="20"/>
          <w:szCs w:val="20"/>
        </w:rPr>
      </w:pPr>
    </w:p>
    <w:p w14:paraId="2C1492EF" w14:textId="77777777" w:rsidR="00D452AD" w:rsidRDefault="00D452AD" w:rsidP="00D452AD">
      <w:pPr>
        <w:rPr>
          <w:rFonts w:ascii="GHEA Grapalat" w:hAnsi="GHEA Grapalat"/>
          <w:sz w:val="20"/>
          <w:szCs w:val="20"/>
        </w:rPr>
      </w:pPr>
    </w:p>
    <w:p w14:paraId="6E5FB6AB" w14:textId="77777777" w:rsidR="00D452AD" w:rsidRDefault="00D452AD" w:rsidP="00D452AD">
      <w:pPr>
        <w:rPr>
          <w:rFonts w:ascii="GHEA Grapalat" w:hAnsi="GHEA Grapalat"/>
          <w:sz w:val="20"/>
          <w:szCs w:val="20"/>
        </w:rPr>
      </w:pPr>
    </w:p>
    <w:p w14:paraId="506B07A4" w14:textId="77777777" w:rsidR="00D452AD" w:rsidRDefault="00D452AD" w:rsidP="00D452AD">
      <w:pPr>
        <w:rPr>
          <w:rFonts w:ascii="GHEA Grapalat" w:hAnsi="GHEA Grapalat"/>
          <w:sz w:val="20"/>
          <w:szCs w:val="20"/>
        </w:rPr>
      </w:pPr>
    </w:p>
    <w:p w14:paraId="66D4D584" w14:textId="77777777" w:rsidR="00D452AD" w:rsidRDefault="00D452AD" w:rsidP="00D452AD">
      <w:pPr>
        <w:rPr>
          <w:rFonts w:ascii="GHEA Grapalat" w:hAnsi="GHEA Grapalat"/>
          <w:sz w:val="20"/>
          <w:szCs w:val="20"/>
        </w:rPr>
      </w:pPr>
    </w:p>
    <w:p w14:paraId="19EB7907" w14:textId="77777777" w:rsidR="00D452AD" w:rsidRDefault="00D452AD" w:rsidP="00D452AD">
      <w:pPr>
        <w:rPr>
          <w:rFonts w:ascii="GHEA Grapalat" w:hAnsi="GHEA Grapalat"/>
          <w:sz w:val="20"/>
          <w:szCs w:val="20"/>
        </w:rPr>
      </w:pPr>
    </w:p>
    <w:p w14:paraId="770A8136" w14:textId="77777777" w:rsidR="00D452AD" w:rsidRDefault="00D452AD" w:rsidP="00D452AD">
      <w:pPr>
        <w:rPr>
          <w:rFonts w:ascii="GHEA Grapalat" w:hAnsi="GHEA Grapalat"/>
          <w:sz w:val="20"/>
          <w:szCs w:val="20"/>
        </w:rPr>
      </w:pPr>
    </w:p>
    <w:p w14:paraId="0B17E9E7" w14:textId="77777777" w:rsidR="00D452AD" w:rsidRDefault="00D452AD" w:rsidP="00D452AD">
      <w:pPr>
        <w:rPr>
          <w:rFonts w:ascii="GHEA Grapalat" w:hAnsi="GHEA Grapalat"/>
          <w:sz w:val="20"/>
          <w:szCs w:val="20"/>
        </w:rPr>
      </w:pPr>
    </w:p>
    <w:p w14:paraId="33938415" w14:textId="77777777" w:rsidR="00D452AD" w:rsidRDefault="00D452AD" w:rsidP="00D452AD">
      <w:pPr>
        <w:rPr>
          <w:rFonts w:ascii="GHEA Grapalat" w:hAnsi="GHEA Grapalat"/>
          <w:sz w:val="20"/>
          <w:szCs w:val="20"/>
        </w:rPr>
      </w:pPr>
    </w:p>
    <w:p w14:paraId="315D07CC" w14:textId="77777777" w:rsidR="00D452AD" w:rsidRDefault="00D452AD" w:rsidP="00D452AD">
      <w:pPr>
        <w:rPr>
          <w:rFonts w:ascii="GHEA Grapalat" w:hAnsi="GHEA Grapalat"/>
          <w:sz w:val="20"/>
          <w:szCs w:val="20"/>
        </w:rPr>
      </w:pPr>
    </w:p>
    <w:p w14:paraId="10826E54" w14:textId="77777777" w:rsidR="00D452AD" w:rsidRDefault="00D452AD" w:rsidP="00D452AD">
      <w:pPr>
        <w:rPr>
          <w:rFonts w:ascii="GHEA Grapalat" w:hAnsi="GHEA Grapalat"/>
          <w:sz w:val="20"/>
          <w:szCs w:val="20"/>
        </w:rPr>
      </w:pPr>
    </w:p>
    <w:p w14:paraId="0AAE043B" w14:textId="77777777" w:rsidR="00D452AD" w:rsidRDefault="00D452AD" w:rsidP="00D452AD">
      <w:pPr>
        <w:rPr>
          <w:rFonts w:ascii="GHEA Grapalat" w:hAnsi="GHEA Grapalat"/>
          <w:sz w:val="20"/>
          <w:szCs w:val="20"/>
        </w:rPr>
      </w:pPr>
    </w:p>
    <w:p w14:paraId="7B000EBA" w14:textId="77777777" w:rsidR="00D452AD" w:rsidRDefault="00D452AD" w:rsidP="00D452AD">
      <w:pPr>
        <w:rPr>
          <w:rFonts w:ascii="GHEA Grapalat" w:hAnsi="GHEA Grapalat"/>
          <w:sz w:val="20"/>
          <w:szCs w:val="20"/>
        </w:rPr>
      </w:pPr>
    </w:p>
    <w:p w14:paraId="1B392AC3" w14:textId="77777777" w:rsidR="00D452AD" w:rsidRDefault="00D452AD" w:rsidP="00D452AD">
      <w:pPr>
        <w:rPr>
          <w:rFonts w:ascii="GHEA Grapalat" w:hAnsi="GHEA Grapalat"/>
          <w:sz w:val="20"/>
          <w:szCs w:val="20"/>
        </w:rPr>
      </w:pPr>
    </w:p>
    <w:p w14:paraId="1FDA6196" w14:textId="77777777" w:rsidR="00D452AD" w:rsidRDefault="00D452AD" w:rsidP="00D452AD">
      <w:pPr>
        <w:rPr>
          <w:rFonts w:ascii="GHEA Grapalat" w:hAnsi="GHEA Grapalat"/>
          <w:sz w:val="20"/>
          <w:szCs w:val="20"/>
        </w:rPr>
      </w:pPr>
    </w:p>
    <w:p w14:paraId="4DA5DC24" w14:textId="77777777" w:rsidR="00D452AD" w:rsidRDefault="00D452AD" w:rsidP="00D452AD">
      <w:pPr>
        <w:rPr>
          <w:rFonts w:ascii="GHEA Grapalat" w:hAnsi="GHEA Grapalat"/>
          <w:sz w:val="20"/>
          <w:szCs w:val="20"/>
        </w:rPr>
      </w:pPr>
    </w:p>
    <w:p w14:paraId="3500872A" w14:textId="77777777" w:rsidR="00D452AD" w:rsidRDefault="00D452AD" w:rsidP="00D452AD">
      <w:pPr>
        <w:rPr>
          <w:rFonts w:ascii="GHEA Grapalat" w:hAnsi="GHEA Grapalat"/>
          <w:sz w:val="20"/>
          <w:szCs w:val="20"/>
        </w:rPr>
      </w:pPr>
    </w:p>
    <w:p w14:paraId="013F1047" w14:textId="77777777" w:rsidR="00D452AD" w:rsidRDefault="00D452AD" w:rsidP="00D452AD">
      <w:pPr>
        <w:rPr>
          <w:rFonts w:ascii="GHEA Grapalat" w:hAnsi="GHEA Grapalat"/>
          <w:sz w:val="20"/>
          <w:szCs w:val="20"/>
        </w:rPr>
      </w:pPr>
    </w:p>
    <w:p w14:paraId="448850D3" w14:textId="704E271A" w:rsidR="001A43A4" w:rsidRPr="00D452AD" w:rsidRDefault="00096865" w:rsidP="00D452AD">
      <w:pPr>
        <w:rPr>
          <w:rFonts w:ascii="GHEA Grapalat" w:hAnsi="GHEA Grapalat"/>
          <w:sz w:val="20"/>
          <w:szCs w:val="20"/>
        </w:rPr>
      </w:pPr>
      <w:r w:rsidRPr="003C01B2">
        <w:rPr>
          <w:rFonts w:ascii="GHEA Grapalat" w:hAnsi="GHEA Grapalat"/>
          <w:i/>
          <w:sz w:val="20"/>
          <w:szCs w:val="20"/>
        </w:rPr>
        <w:t>Уважаемый участник, прежде чем составить и подать заявку просим Вас</w:t>
      </w:r>
      <w:r w:rsidR="001D209D" w:rsidRPr="003C01B2">
        <w:rPr>
          <w:rFonts w:ascii="Courier New" w:hAnsi="Courier New" w:cs="Courier New"/>
          <w:i/>
          <w:sz w:val="20"/>
          <w:szCs w:val="20"/>
          <w:lang w:val="en-US"/>
        </w:rPr>
        <w:t> </w:t>
      </w:r>
      <w:r w:rsidRPr="003C01B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3C917DB4" w14:textId="77777777" w:rsidR="00160AE4" w:rsidRPr="003C01B2" w:rsidRDefault="00994A77" w:rsidP="00B46D58">
      <w:pPr>
        <w:widowControl w:val="0"/>
        <w:spacing w:after="160"/>
        <w:ind w:firstLine="567"/>
        <w:jc w:val="center"/>
        <w:rPr>
          <w:rFonts w:ascii="GHEA Grapalat" w:hAnsi="GHEA Grapalat" w:cs="Sylfaen"/>
          <w:b/>
          <w:sz w:val="20"/>
          <w:szCs w:val="20"/>
        </w:rPr>
      </w:pPr>
      <w:r w:rsidRPr="003C01B2">
        <w:rPr>
          <w:rFonts w:ascii="GHEA Grapalat" w:hAnsi="GHEA Grapalat"/>
          <w:sz w:val="20"/>
          <w:szCs w:val="20"/>
        </w:rPr>
        <w:br w:type="page"/>
      </w:r>
    </w:p>
    <w:p w14:paraId="34902E12" w14:textId="77777777" w:rsidR="00160AE4" w:rsidRPr="003C01B2" w:rsidRDefault="00160AE4" w:rsidP="00B46D58">
      <w:pPr>
        <w:widowControl w:val="0"/>
        <w:spacing w:after="160"/>
        <w:jc w:val="center"/>
        <w:rPr>
          <w:rFonts w:ascii="GHEA Grapalat" w:hAnsi="GHEA Grapalat"/>
          <w:b/>
          <w:sz w:val="20"/>
          <w:szCs w:val="20"/>
        </w:rPr>
      </w:pPr>
      <w:r w:rsidRPr="003C01B2">
        <w:rPr>
          <w:rFonts w:ascii="GHEA Grapalat" w:hAnsi="GHEA Grapalat"/>
          <w:b/>
          <w:sz w:val="20"/>
          <w:szCs w:val="20"/>
        </w:rPr>
        <w:lastRenderedPageBreak/>
        <w:t>СОДЕРЖАНИЕ</w:t>
      </w:r>
    </w:p>
    <w:p w14:paraId="1A442D8D" w14:textId="77777777" w:rsidR="00160AE4" w:rsidRPr="003C01B2" w:rsidRDefault="00160AE4" w:rsidP="00B46D58">
      <w:pPr>
        <w:widowControl w:val="0"/>
        <w:spacing w:after="160"/>
        <w:ind w:firstLine="567"/>
        <w:jc w:val="center"/>
        <w:rPr>
          <w:rFonts w:ascii="GHEA Grapalat" w:hAnsi="GHEA Grapalat"/>
          <w:i/>
          <w:sz w:val="20"/>
          <w:szCs w:val="20"/>
        </w:rPr>
      </w:pPr>
    </w:p>
    <w:p w14:paraId="449438DD" w14:textId="2B694753" w:rsidR="00615B35" w:rsidRPr="003C01B2" w:rsidRDefault="00D452AD" w:rsidP="00D452AD">
      <w:pPr>
        <w:widowControl w:val="0"/>
        <w:jc w:val="center"/>
        <w:rPr>
          <w:rFonts w:ascii="GHEA Grapalat" w:hAnsi="GHEA Grapalat"/>
          <w:sz w:val="20"/>
          <w:szCs w:val="20"/>
        </w:rPr>
      </w:pPr>
      <w:r w:rsidRPr="003C01B2">
        <w:rPr>
          <w:rFonts w:ascii="GHEA Grapalat" w:hAnsi="GHEA Grapalat"/>
          <w:b/>
          <w:bCs/>
          <w:sz w:val="20"/>
          <w:szCs w:val="20"/>
        </w:rPr>
        <w:t xml:space="preserve">ТЕХНИЧЕСКИЙ НАДЗОР И КОНСУЛЬТАЦИОННЫЕ УСЛУГИ ПО КАЧЕСТВУ СТРОИТЕЛЬНЫХ РАБОТ ДЕТСКОЙ ИГРОВОЙ ПЛОЩАДКИ </w:t>
      </w:r>
      <w:r w:rsidRPr="003C01B2">
        <w:rPr>
          <w:rFonts w:ascii="GHEA Grapalat" w:hAnsi="GHEA Grapalat"/>
          <w:sz w:val="20"/>
          <w:szCs w:val="20"/>
        </w:rPr>
        <w:t xml:space="preserve"> </w:t>
      </w:r>
      <w:r w:rsidR="005D7731" w:rsidRPr="003C01B2">
        <w:rPr>
          <w:rFonts w:ascii="GHEA Grapalat" w:hAnsi="GHEA Grapalat"/>
          <w:sz w:val="20"/>
          <w:szCs w:val="20"/>
        </w:rPr>
        <w:t xml:space="preserve"> </w:t>
      </w:r>
      <w:r w:rsidR="005D7731" w:rsidRPr="003C01B2">
        <w:rPr>
          <w:rFonts w:ascii="GHEA Grapalat" w:hAnsi="GHEA Grapalat"/>
          <w:b/>
          <w:sz w:val="20"/>
          <w:szCs w:val="20"/>
        </w:rPr>
        <w:t>ДЛЯ НУЖД</w:t>
      </w:r>
      <w:r w:rsidR="00EB5576" w:rsidRPr="003C01B2">
        <w:rPr>
          <w:rFonts w:ascii="GHEA Grapalat" w:hAnsi="GHEA Grapalat"/>
          <w:sz w:val="20"/>
          <w:szCs w:val="20"/>
        </w:rPr>
        <w:t xml:space="preserve"> </w:t>
      </w:r>
      <w:r w:rsidRPr="006177BF">
        <w:rPr>
          <w:rFonts w:ascii="GHEA Grapalat" w:hAnsi="GHEA Grapalat"/>
          <w:b/>
          <w:bCs/>
          <w:sz w:val="20"/>
          <w:szCs w:val="20"/>
        </w:rPr>
        <w:t>ОБЩИНЫ ФЕРИК АРМАВИРСКОЙ ОБЛАСТИ РА</w:t>
      </w:r>
    </w:p>
    <w:p w14:paraId="5A723720" w14:textId="77777777" w:rsidR="00160AE4" w:rsidRPr="003C01B2" w:rsidRDefault="00160AE4" w:rsidP="00B46D58">
      <w:pPr>
        <w:widowControl w:val="0"/>
        <w:spacing w:after="160"/>
        <w:ind w:firstLine="567"/>
        <w:jc w:val="center"/>
        <w:rPr>
          <w:rFonts w:ascii="GHEA Grapalat" w:hAnsi="GHEA Grapalat"/>
          <w:sz w:val="20"/>
          <w:szCs w:val="20"/>
        </w:rPr>
      </w:pPr>
    </w:p>
    <w:p w14:paraId="6AB9A64E" w14:textId="66A674D3" w:rsidR="00096865" w:rsidRPr="003C01B2" w:rsidRDefault="00160AE4" w:rsidP="00B46D58">
      <w:pPr>
        <w:widowControl w:val="0"/>
        <w:spacing w:after="160"/>
        <w:jc w:val="center"/>
        <w:rPr>
          <w:rFonts w:ascii="GHEA Grapalat" w:hAnsi="GHEA Grapalat"/>
          <w:i/>
          <w:sz w:val="20"/>
          <w:szCs w:val="20"/>
        </w:rPr>
      </w:pPr>
      <w:r w:rsidRPr="003C01B2">
        <w:rPr>
          <w:rFonts w:ascii="GHEA Grapalat" w:hAnsi="GHEA Grapalat"/>
          <w:b/>
          <w:sz w:val="20"/>
          <w:szCs w:val="20"/>
        </w:rPr>
        <w:t xml:space="preserve">ПРИГЛАШЕНИЯ НА </w:t>
      </w:r>
      <w:r w:rsidR="001F57CE" w:rsidRPr="003C01B2">
        <w:rPr>
          <w:rFonts w:ascii="GHEA Grapalat" w:hAnsi="GHEA Grapalat"/>
          <w:b/>
          <w:sz w:val="20"/>
          <w:szCs w:val="20"/>
        </w:rPr>
        <w:t>СРОЧНЫЙ ОТКРЫТЫЙ КОНКУРС</w:t>
      </w:r>
      <w:r w:rsidRPr="003C01B2">
        <w:rPr>
          <w:rFonts w:ascii="GHEA Grapalat" w:hAnsi="GHEA Grapalat"/>
          <w:b/>
          <w:sz w:val="20"/>
          <w:szCs w:val="20"/>
        </w:rPr>
        <w:t xml:space="preserve">, </w:t>
      </w:r>
      <w:r w:rsidR="005C1BF7" w:rsidRPr="003C01B2">
        <w:rPr>
          <w:rFonts w:ascii="GHEA Grapalat" w:hAnsi="GHEA Grapalat"/>
          <w:b/>
          <w:sz w:val="20"/>
          <w:szCs w:val="20"/>
        </w:rPr>
        <w:br/>
      </w:r>
      <w:r w:rsidRPr="003C01B2">
        <w:rPr>
          <w:rFonts w:ascii="GHEA Grapalat" w:hAnsi="GHEA Grapalat"/>
          <w:b/>
          <w:sz w:val="20"/>
          <w:szCs w:val="20"/>
        </w:rPr>
        <w:t>ОБЪЯВЛЕННЫЙ С ЦЕЛЬЮ ПРИОБРЕТЕНИЯ</w:t>
      </w:r>
    </w:p>
    <w:p w14:paraId="6F2DFCD0" w14:textId="77777777" w:rsidR="00C67E80" w:rsidRPr="003C01B2" w:rsidRDefault="00C67E80" w:rsidP="00B46D58">
      <w:pPr>
        <w:widowControl w:val="0"/>
        <w:spacing w:after="160"/>
        <w:jc w:val="center"/>
        <w:rPr>
          <w:rFonts w:ascii="GHEA Grapalat" w:hAnsi="GHEA Grapalat" w:cs="Sylfaen"/>
          <w:b/>
          <w:sz w:val="20"/>
          <w:szCs w:val="20"/>
        </w:rPr>
      </w:pPr>
    </w:p>
    <w:p w14:paraId="5248A8C7" w14:textId="77777777"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t>ЧАСТЬ I.</w:t>
      </w:r>
    </w:p>
    <w:p w14:paraId="487FC5D1" w14:textId="77777777" w:rsidR="002E069D" w:rsidRPr="003C01B2" w:rsidRDefault="002E069D" w:rsidP="00B46D58">
      <w:pPr>
        <w:widowControl w:val="0"/>
        <w:spacing w:after="160"/>
        <w:jc w:val="center"/>
        <w:rPr>
          <w:rFonts w:ascii="GHEA Grapalat" w:hAnsi="GHEA Grapalat"/>
          <w:sz w:val="20"/>
          <w:szCs w:val="20"/>
        </w:rPr>
      </w:pPr>
    </w:p>
    <w:p w14:paraId="68D4AF80"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w:t>
      </w:r>
      <w:r w:rsidR="005C1BF7" w:rsidRPr="003C01B2">
        <w:rPr>
          <w:rFonts w:ascii="GHEA Grapalat" w:hAnsi="GHEA Grapalat"/>
          <w:sz w:val="20"/>
          <w:szCs w:val="20"/>
        </w:rPr>
        <w:tab/>
      </w:r>
      <w:r w:rsidR="00543BAE" w:rsidRPr="003C01B2">
        <w:rPr>
          <w:rFonts w:ascii="GHEA Grapalat" w:hAnsi="GHEA Grapalat"/>
          <w:sz w:val="20"/>
          <w:szCs w:val="20"/>
        </w:rPr>
        <w:t>Характеристика предмета закупки</w:t>
      </w:r>
      <w:r w:rsidRPr="003C01B2">
        <w:rPr>
          <w:rFonts w:ascii="GHEA Grapalat" w:hAnsi="GHEA Grapalat"/>
          <w:sz w:val="20"/>
          <w:szCs w:val="20"/>
        </w:rPr>
        <w:t xml:space="preserve"> </w:t>
      </w:r>
    </w:p>
    <w:p w14:paraId="425DB3C4" w14:textId="77777777" w:rsidR="00DA22D7"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2.</w:t>
      </w:r>
      <w:r w:rsidR="005D191A" w:rsidRPr="003C01B2">
        <w:rPr>
          <w:rFonts w:ascii="GHEA Grapalat" w:hAnsi="GHEA Grapalat"/>
          <w:sz w:val="20"/>
          <w:szCs w:val="20"/>
        </w:rPr>
        <w:tab/>
      </w:r>
      <w:r w:rsidRPr="003C01B2">
        <w:rPr>
          <w:rFonts w:ascii="GHEA Grapalat" w:hAnsi="GHEA Grapalat"/>
          <w:sz w:val="20"/>
          <w:szCs w:val="20"/>
        </w:rPr>
        <w:t>Требования к праву участника на участие</w:t>
      </w:r>
      <w:r w:rsidR="00E1078E" w:rsidRPr="003C01B2">
        <w:rPr>
          <w:rFonts w:ascii="GHEA Grapalat" w:hAnsi="GHEA Grapalat"/>
          <w:sz w:val="20"/>
          <w:szCs w:val="20"/>
        </w:rPr>
        <w:t>. квалификационные критерии</w:t>
      </w:r>
      <w:r w:rsidR="00543BAE" w:rsidRPr="003C01B2">
        <w:rPr>
          <w:rFonts w:ascii="GHEA Grapalat" w:hAnsi="GHEA Grapalat"/>
          <w:sz w:val="20"/>
          <w:szCs w:val="20"/>
        </w:rPr>
        <w:t xml:space="preserve"> и порядок их оценки</w:t>
      </w:r>
    </w:p>
    <w:p w14:paraId="1FC6401F"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3.</w:t>
      </w:r>
      <w:r w:rsidR="005D191A" w:rsidRPr="003C01B2">
        <w:rPr>
          <w:rFonts w:ascii="GHEA Grapalat" w:hAnsi="GHEA Grapalat"/>
          <w:sz w:val="20"/>
          <w:szCs w:val="20"/>
        </w:rPr>
        <w:tab/>
      </w:r>
      <w:r w:rsidRPr="003C01B2">
        <w:rPr>
          <w:rFonts w:ascii="GHEA Grapalat" w:hAnsi="GHEA Grapalat"/>
          <w:sz w:val="20"/>
          <w:szCs w:val="20"/>
        </w:rPr>
        <w:t>Разъяснение приглашения и порядок вне</w:t>
      </w:r>
      <w:r w:rsidR="00543BAE" w:rsidRPr="003C01B2">
        <w:rPr>
          <w:rFonts w:ascii="GHEA Grapalat" w:hAnsi="GHEA Grapalat"/>
          <w:sz w:val="20"/>
          <w:szCs w:val="20"/>
        </w:rPr>
        <w:t>сения изменения в приглашение</w:t>
      </w:r>
    </w:p>
    <w:p w14:paraId="1396978B" w14:textId="77777777" w:rsidR="00087A30" w:rsidRPr="003C01B2" w:rsidRDefault="00096865" w:rsidP="00B46D58">
      <w:pPr>
        <w:widowControl w:val="0"/>
        <w:tabs>
          <w:tab w:val="left" w:pos="1134"/>
        </w:tabs>
        <w:spacing w:after="160"/>
        <w:ind w:left="1134" w:hanging="567"/>
        <w:jc w:val="both"/>
        <w:rPr>
          <w:rFonts w:ascii="GHEA Grapalat" w:hAnsi="GHEA Grapalat" w:cs="Sylfaen"/>
          <w:sz w:val="20"/>
          <w:szCs w:val="20"/>
        </w:rPr>
      </w:pPr>
      <w:r w:rsidRPr="003C01B2">
        <w:rPr>
          <w:rFonts w:ascii="GHEA Grapalat" w:hAnsi="GHEA Grapalat"/>
          <w:sz w:val="20"/>
          <w:szCs w:val="20"/>
        </w:rPr>
        <w:t>4.</w:t>
      </w:r>
      <w:r w:rsidR="005D191A" w:rsidRPr="003C01B2">
        <w:rPr>
          <w:rFonts w:ascii="GHEA Grapalat" w:hAnsi="GHEA Grapalat"/>
          <w:sz w:val="20"/>
          <w:szCs w:val="20"/>
        </w:rPr>
        <w:tab/>
      </w:r>
      <w:r w:rsidRPr="003C01B2">
        <w:rPr>
          <w:rFonts w:ascii="GHEA Grapalat" w:hAnsi="GHEA Grapalat"/>
          <w:sz w:val="20"/>
          <w:szCs w:val="20"/>
        </w:rPr>
        <w:t>Порядок подачи заявки</w:t>
      </w:r>
    </w:p>
    <w:p w14:paraId="13405E67" w14:textId="77777777" w:rsidR="00096865" w:rsidRPr="003C01B2" w:rsidRDefault="00543BAE"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5.</w:t>
      </w:r>
      <w:r w:rsidRPr="003C01B2">
        <w:rPr>
          <w:rFonts w:ascii="GHEA Grapalat" w:hAnsi="GHEA Grapalat"/>
          <w:sz w:val="20"/>
          <w:szCs w:val="20"/>
        </w:rPr>
        <w:tab/>
        <w:t>Ценовое предложение заявки</w:t>
      </w:r>
      <w:r w:rsidR="00087A30" w:rsidRPr="003C01B2">
        <w:rPr>
          <w:rFonts w:ascii="GHEA Grapalat" w:hAnsi="GHEA Grapalat"/>
          <w:sz w:val="20"/>
          <w:szCs w:val="20"/>
        </w:rPr>
        <w:t xml:space="preserve"> </w:t>
      </w:r>
    </w:p>
    <w:p w14:paraId="27726405"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6.</w:t>
      </w:r>
      <w:r w:rsidR="005D191A" w:rsidRPr="003C01B2">
        <w:rPr>
          <w:rFonts w:ascii="GHEA Grapalat" w:hAnsi="GHEA Grapalat"/>
          <w:sz w:val="20"/>
          <w:szCs w:val="20"/>
        </w:rPr>
        <w:tab/>
      </w:r>
      <w:r w:rsidRPr="003C01B2">
        <w:rPr>
          <w:rFonts w:ascii="GHEA Grapalat" w:hAnsi="GHEA Grapalat"/>
          <w:sz w:val="20"/>
          <w:szCs w:val="20"/>
        </w:rPr>
        <w:t>Срок действия заявки, порядок внесения</w:t>
      </w:r>
      <w:r w:rsidR="005D191A" w:rsidRPr="003C01B2">
        <w:rPr>
          <w:rFonts w:ascii="GHEA Grapalat" w:hAnsi="GHEA Grapalat"/>
          <w:sz w:val="20"/>
          <w:szCs w:val="20"/>
        </w:rPr>
        <w:t xml:space="preserve"> изменений в заявки и их отзыва</w:t>
      </w:r>
      <w:r w:rsidRPr="003C01B2">
        <w:rPr>
          <w:rFonts w:ascii="GHEA Grapalat" w:hAnsi="GHEA Grapalat"/>
          <w:sz w:val="20"/>
          <w:szCs w:val="20"/>
        </w:rPr>
        <w:t xml:space="preserve"> </w:t>
      </w:r>
    </w:p>
    <w:p w14:paraId="79CD9617" w14:textId="77777777" w:rsidR="00096865" w:rsidRPr="003C01B2" w:rsidRDefault="00087A30" w:rsidP="00B46D58">
      <w:pPr>
        <w:widowControl w:val="0"/>
        <w:tabs>
          <w:tab w:val="left" w:pos="1134"/>
        </w:tabs>
        <w:spacing w:after="160"/>
        <w:ind w:left="1134" w:hanging="567"/>
        <w:jc w:val="both"/>
        <w:rPr>
          <w:rFonts w:ascii="GHEA Grapalat" w:hAnsi="GHEA Grapalat" w:cs="Sylfaen"/>
          <w:sz w:val="20"/>
          <w:szCs w:val="20"/>
        </w:rPr>
      </w:pPr>
      <w:r w:rsidRPr="003C01B2">
        <w:rPr>
          <w:rFonts w:ascii="GHEA Grapalat" w:hAnsi="GHEA Grapalat"/>
          <w:sz w:val="20"/>
          <w:szCs w:val="20"/>
        </w:rPr>
        <w:t>8.</w:t>
      </w:r>
      <w:r w:rsidR="005D191A" w:rsidRPr="003C01B2">
        <w:rPr>
          <w:rFonts w:ascii="GHEA Grapalat" w:hAnsi="GHEA Grapalat"/>
          <w:sz w:val="20"/>
          <w:szCs w:val="20"/>
        </w:rPr>
        <w:tab/>
      </w:r>
      <w:r w:rsidRPr="003C01B2">
        <w:rPr>
          <w:rFonts w:ascii="GHEA Grapalat" w:hAnsi="GHEA Grapalat"/>
          <w:sz w:val="20"/>
          <w:szCs w:val="20"/>
        </w:rPr>
        <w:t>Вскрытие, оц</w:t>
      </w:r>
      <w:r w:rsidR="000B2CFA" w:rsidRPr="003C01B2">
        <w:rPr>
          <w:rFonts w:ascii="GHEA Grapalat" w:hAnsi="GHEA Grapalat"/>
          <w:sz w:val="20"/>
          <w:szCs w:val="20"/>
        </w:rPr>
        <w:t>енка заявок и подведение итогов</w:t>
      </w:r>
    </w:p>
    <w:p w14:paraId="5F03F979"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9.</w:t>
      </w:r>
      <w:r w:rsidR="005D191A" w:rsidRPr="003C01B2">
        <w:rPr>
          <w:rFonts w:ascii="GHEA Grapalat" w:hAnsi="GHEA Grapalat"/>
          <w:sz w:val="20"/>
          <w:szCs w:val="20"/>
        </w:rPr>
        <w:tab/>
      </w:r>
      <w:r w:rsidRPr="003C01B2">
        <w:rPr>
          <w:rFonts w:ascii="GHEA Grapalat" w:hAnsi="GHEA Grapalat"/>
          <w:sz w:val="20"/>
          <w:szCs w:val="20"/>
        </w:rPr>
        <w:t>Заключение догово</w:t>
      </w:r>
      <w:r w:rsidR="00543BAE" w:rsidRPr="003C01B2">
        <w:rPr>
          <w:rFonts w:ascii="GHEA Grapalat" w:hAnsi="GHEA Grapalat"/>
          <w:sz w:val="20"/>
          <w:szCs w:val="20"/>
        </w:rPr>
        <w:t>ра</w:t>
      </w:r>
    </w:p>
    <w:p w14:paraId="36868062" w14:textId="77777777" w:rsidR="00096865" w:rsidRPr="003C01B2" w:rsidRDefault="00087A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10.</w:t>
      </w:r>
      <w:r w:rsidR="005D191A" w:rsidRPr="003C01B2">
        <w:rPr>
          <w:rFonts w:ascii="GHEA Grapalat" w:hAnsi="GHEA Grapalat"/>
          <w:sz w:val="20"/>
          <w:szCs w:val="20"/>
        </w:rPr>
        <w:tab/>
      </w:r>
      <w:r w:rsidR="002E4FA5" w:rsidRPr="003C01B2">
        <w:rPr>
          <w:rFonts w:ascii="GHEA Grapalat" w:hAnsi="GHEA Grapalat"/>
          <w:sz w:val="20"/>
          <w:szCs w:val="20"/>
        </w:rPr>
        <w:t>Обеспечение</w:t>
      </w:r>
      <w:r w:rsidR="00174DAB" w:rsidRPr="003C01B2">
        <w:rPr>
          <w:rFonts w:ascii="GHEA Grapalat" w:hAnsi="GHEA Grapalat"/>
          <w:sz w:val="20"/>
          <w:szCs w:val="20"/>
        </w:rPr>
        <w:t xml:space="preserve"> </w:t>
      </w:r>
      <w:r w:rsidR="00543BAE" w:rsidRPr="003C01B2">
        <w:rPr>
          <w:rFonts w:ascii="GHEA Grapalat" w:hAnsi="GHEA Grapalat"/>
          <w:sz w:val="20"/>
          <w:szCs w:val="20"/>
        </w:rPr>
        <w:t>договора</w:t>
      </w:r>
      <w:r w:rsidRPr="003C01B2">
        <w:rPr>
          <w:rFonts w:ascii="GHEA Grapalat" w:hAnsi="GHEA Grapalat"/>
          <w:sz w:val="20"/>
          <w:szCs w:val="20"/>
        </w:rPr>
        <w:t xml:space="preserve"> </w:t>
      </w:r>
    </w:p>
    <w:p w14:paraId="60F7F8E1"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11.</w:t>
      </w:r>
      <w:r w:rsidR="005D191A" w:rsidRPr="003C01B2">
        <w:rPr>
          <w:rFonts w:ascii="GHEA Grapalat" w:hAnsi="GHEA Grapalat"/>
          <w:sz w:val="20"/>
          <w:szCs w:val="20"/>
        </w:rPr>
        <w:tab/>
      </w:r>
      <w:r w:rsidRPr="003C01B2">
        <w:rPr>
          <w:rFonts w:ascii="GHEA Grapalat" w:hAnsi="GHEA Grapalat"/>
          <w:sz w:val="20"/>
          <w:szCs w:val="20"/>
        </w:rPr>
        <w:t>Объяв</w:t>
      </w:r>
      <w:r w:rsidR="00543BAE" w:rsidRPr="003C01B2">
        <w:rPr>
          <w:rFonts w:ascii="GHEA Grapalat" w:hAnsi="GHEA Grapalat"/>
          <w:sz w:val="20"/>
          <w:szCs w:val="20"/>
        </w:rPr>
        <w:t>ление процедуры несостоявшейся</w:t>
      </w:r>
      <w:r w:rsidRPr="003C01B2">
        <w:rPr>
          <w:rFonts w:ascii="GHEA Grapalat" w:hAnsi="GHEA Grapalat"/>
          <w:sz w:val="20"/>
          <w:szCs w:val="20"/>
        </w:rPr>
        <w:t xml:space="preserve"> </w:t>
      </w:r>
    </w:p>
    <w:p w14:paraId="2413C24E"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12.</w:t>
      </w:r>
      <w:r w:rsidR="005D191A" w:rsidRPr="003C01B2">
        <w:rPr>
          <w:rFonts w:ascii="GHEA Grapalat" w:hAnsi="GHEA Grapalat"/>
          <w:sz w:val="20"/>
          <w:szCs w:val="20"/>
        </w:rPr>
        <w:tab/>
      </w:r>
      <w:r w:rsidRPr="003C01B2">
        <w:rPr>
          <w:rFonts w:ascii="GHEA Grapalat" w:hAnsi="GHEA Grapalat"/>
          <w:sz w:val="20"/>
          <w:szCs w:val="20"/>
        </w:rPr>
        <w:t>Право участника и порядок обжалования им действий и (или) принятых решений</w:t>
      </w:r>
      <w:r w:rsidR="00543BAE" w:rsidRPr="003C01B2">
        <w:rPr>
          <w:rFonts w:ascii="GHEA Grapalat" w:hAnsi="GHEA Grapalat"/>
          <w:sz w:val="20"/>
          <w:szCs w:val="20"/>
        </w:rPr>
        <w:t>, связанных с процессом закупки</w:t>
      </w:r>
    </w:p>
    <w:p w14:paraId="2511F9C3" w14:textId="77777777" w:rsidR="00520F57" w:rsidRPr="003C01B2" w:rsidRDefault="00520F57" w:rsidP="00B46D58">
      <w:pPr>
        <w:widowControl w:val="0"/>
        <w:spacing w:after="160"/>
        <w:jc w:val="center"/>
        <w:rPr>
          <w:rFonts w:ascii="GHEA Grapalat" w:hAnsi="GHEA Grapalat"/>
          <w:b/>
          <w:sz w:val="20"/>
          <w:szCs w:val="20"/>
        </w:rPr>
      </w:pPr>
    </w:p>
    <w:p w14:paraId="3DA775FF" w14:textId="77777777" w:rsidR="00520F57" w:rsidRPr="003C01B2" w:rsidRDefault="00520F57" w:rsidP="00B46D58">
      <w:pPr>
        <w:widowControl w:val="0"/>
        <w:spacing w:after="160"/>
        <w:jc w:val="center"/>
        <w:rPr>
          <w:rFonts w:ascii="GHEA Grapalat" w:hAnsi="GHEA Grapalat"/>
          <w:b/>
          <w:sz w:val="20"/>
          <w:szCs w:val="20"/>
        </w:rPr>
      </w:pPr>
    </w:p>
    <w:p w14:paraId="5C668E67" w14:textId="77777777" w:rsidR="008842CE" w:rsidRPr="003C01B2" w:rsidRDefault="00CA590C" w:rsidP="00B46D58">
      <w:pPr>
        <w:widowControl w:val="0"/>
        <w:spacing w:after="160"/>
        <w:jc w:val="center"/>
        <w:rPr>
          <w:rFonts w:ascii="GHEA Grapalat" w:hAnsi="GHEA Grapalat"/>
          <w:b/>
          <w:sz w:val="20"/>
          <w:szCs w:val="20"/>
        </w:rPr>
      </w:pPr>
      <w:r w:rsidRPr="003C01B2">
        <w:rPr>
          <w:rFonts w:ascii="GHEA Grapalat" w:hAnsi="GHEA Grapalat"/>
          <w:b/>
          <w:sz w:val="20"/>
          <w:szCs w:val="20"/>
        </w:rPr>
        <w:t xml:space="preserve">ЧАСТЬ II. </w:t>
      </w:r>
    </w:p>
    <w:p w14:paraId="6571EC4B" w14:textId="77777777" w:rsidR="008842CE" w:rsidRPr="003C01B2" w:rsidRDefault="008842CE" w:rsidP="00B46D58">
      <w:pPr>
        <w:widowControl w:val="0"/>
        <w:spacing w:after="160"/>
        <w:jc w:val="center"/>
        <w:rPr>
          <w:rFonts w:ascii="GHEA Grapalat" w:hAnsi="GHEA Grapalat"/>
          <w:b/>
          <w:sz w:val="20"/>
          <w:szCs w:val="20"/>
        </w:rPr>
      </w:pPr>
    </w:p>
    <w:p w14:paraId="5E82E225" w14:textId="1DFBED79"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t xml:space="preserve">ИНСТРУКЦИЯ ПО ПОДГОТОВКЕ ЗАЯВКИ </w:t>
      </w:r>
      <w:r w:rsidR="00CA590C" w:rsidRPr="003C01B2">
        <w:rPr>
          <w:rFonts w:ascii="GHEA Grapalat" w:hAnsi="GHEA Grapalat"/>
          <w:b/>
          <w:sz w:val="20"/>
          <w:szCs w:val="20"/>
        </w:rPr>
        <w:br/>
      </w:r>
      <w:r w:rsidRPr="003C01B2">
        <w:rPr>
          <w:rFonts w:ascii="GHEA Grapalat" w:hAnsi="GHEA Grapalat"/>
          <w:b/>
          <w:sz w:val="20"/>
          <w:szCs w:val="20"/>
        </w:rPr>
        <w:t xml:space="preserve">НА </w:t>
      </w:r>
      <w:r w:rsidR="001F57CE" w:rsidRPr="003C01B2">
        <w:rPr>
          <w:rFonts w:ascii="GHEA Grapalat" w:hAnsi="GHEA Grapalat"/>
          <w:b/>
          <w:sz w:val="20"/>
          <w:szCs w:val="20"/>
        </w:rPr>
        <w:t>СРОЧНЫЙ ОТКРЫТЫЙ КОНКУРС</w:t>
      </w:r>
    </w:p>
    <w:p w14:paraId="5E2A8AAB" w14:textId="77777777" w:rsidR="00520F57" w:rsidRPr="003C01B2" w:rsidRDefault="00520F57" w:rsidP="00B46D58">
      <w:pPr>
        <w:widowControl w:val="0"/>
        <w:spacing w:after="160"/>
        <w:jc w:val="center"/>
        <w:rPr>
          <w:rFonts w:ascii="GHEA Grapalat" w:hAnsi="GHEA Grapalat"/>
          <w:b/>
          <w:sz w:val="20"/>
          <w:szCs w:val="20"/>
        </w:rPr>
      </w:pPr>
    </w:p>
    <w:p w14:paraId="2116AB2C" w14:textId="77777777" w:rsidR="00096865" w:rsidRPr="003C01B2" w:rsidRDefault="00096865"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Общ</w:t>
      </w:r>
      <w:r w:rsidR="00543BAE" w:rsidRPr="003C01B2">
        <w:rPr>
          <w:rFonts w:ascii="GHEA Grapalat" w:hAnsi="GHEA Grapalat"/>
          <w:sz w:val="20"/>
          <w:szCs w:val="20"/>
        </w:rPr>
        <w:t>ие положения</w:t>
      </w:r>
    </w:p>
    <w:p w14:paraId="7DB183C8" w14:textId="77777777" w:rsidR="00096865" w:rsidRPr="003C01B2" w:rsidRDefault="00543BAE"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Заявка на процедуру</w:t>
      </w:r>
    </w:p>
    <w:p w14:paraId="1E1996D4" w14:textId="77777777" w:rsidR="0061522D" w:rsidRPr="003C01B2" w:rsidRDefault="00450C30" w:rsidP="00B46D58">
      <w:pPr>
        <w:widowControl w:val="0"/>
        <w:tabs>
          <w:tab w:val="left" w:pos="1134"/>
        </w:tabs>
        <w:spacing w:after="160"/>
        <w:ind w:left="1134" w:hanging="567"/>
        <w:jc w:val="both"/>
        <w:rPr>
          <w:rFonts w:ascii="GHEA Grapalat" w:hAnsi="GHEA Grapalat"/>
          <w:sz w:val="20"/>
          <w:szCs w:val="20"/>
        </w:rPr>
      </w:pPr>
      <w:r w:rsidRPr="003C01B2">
        <w:rPr>
          <w:rFonts w:ascii="GHEA Grapalat" w:hAnsi="GHEA Grapalat"/>
          <w:sz w:val="20"/>
          <w:szCs w:val="20"/>
        </w:rPr>
        <w:t>3</w:t>
      </w:r>
      <w:r w:rsidR="00543BAE" w:rsidRPr="003C01B2">
        <w:rPr>
          <w:rFonts w:ascii="GHEA Grapalat" w:hAnsi="GHEA Grapalat"/>
          <w:sz w:val="20"/>
          <w:szCs w:val="20"/>
        </w:rPr>
        <w:t>.</w:t>
      </w:r>
      <w:r w:rsidR="00543BAE" w:rsidRPr="003C01B2">
        <w:rPr>
          <w:rFonts w:ascii="GHEA Grapalat" w:hAnsi="GHEA Grapalat"/>
          <w:sz w:val="20"/>
          <w:szCs w:val="20"/>
        </w:rPr>
        <w:tab/>
        <w:t>Приложения № 1-</w:t>
      </w:r>
      <w:r w:rsidR="003529EA" w:rsidRPr="003C01B2">
        <w:rPr>
          <w:rFonts w:ascii="GHEA Grapalat" w:hAnsi="GHEA Grapalat"/>
          <w:sz w:val="20"/>
          <w:szCs w:val="20"/>
        </w:rPr>
        <w:t>6</w:t>
      </w:r>
    </w:p>
    <w:p w14:paraId="56BC1091" w14:textId="77777777" w:rsidR="00E17B7F" w:rsidRPr="003C01B2" w:rsidRDefault="00E17B7F">
      <w:pPr>
        <w:rPr>
          <w:rFonts w:ascii="GHEA Grapalat" w:hAnsi="GHEA Grapalat"/>
          <w:spacing w:val="-6"/>
          <w:sz w:val="20"/>
          <w:szCs w:val="20"/>
        </w:rPr>
      </w:pPr>
      <w:r w:rsidRPr="003C01B2">
        <w:rPr>
          <w:rFonts w:ascii="GHEA Grapalat" w:hAnsi="GHEA Grapalat"/>
          <w:spacing w:val="-6"/>
          <w:sz w:val="20"/>
          <w:szCs w:val="20"/>
        </w:rPr>
        <w:br w:type="page"/>
      </w:r>
    </w:p>
    <w:p w14:paraId="07D46472" w14:textId="73E34DA2" w:rsidR="00096865" w:rsidRPr="003C01B2" w:rsidRDefault="00E17B7F" w:rsidP="00E17B7F">
      <w:pPr>
        <w:widowControl w:val="0"/>
        <w:spacing w:after="160"/>
        <w:ind w:hanging="567"/>
        <w:jc w:val="both"/>
        <w:rPr>
          <w:rFonts w:ascii="GHEA Grapalat" w:hAnsi="GHEA Grapalat"/>
          <w:spacing w:val="-6"/>
          <w:sz w:val="20"/>
          <w:szCs w:val="20"/>
        </w:rPr>
      </w:pPr>
      <w:r w:rsidRPr="003C01B2">
        <w:rPr>
          <w:rFonts w:ascii="GHEA Grapalat" w:hAnsi="GHEA Grapalat"/>
          <w:spacing w:val="-6"/>
          <w:sz w:val="20"/>
          <w:szCs w:val="20"/>
        </w:rPr>
        <w:lastRenderedPageBreak/>
        <w:t xml:space="preserve">               </w:t>
      </w:r>
      <w:r w:rsidR="00096865" w:rsidRPr="003C01B2">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4F3CC3" w:rsidRPr="003C01B2">
        <w:rPr>
          <w:rFonts w:ascii="GHEA Grapalat" w:hAnsi="GHEA Grapalat"/>
          <w:spacing w:val="-6"/>
          <w:sz w:val="20"/>
          <w:szCs w:val="20"/>
        </w:rPr>
        <w:t>ԱՄՖՀ-ՀԲՄԽԾՁԲ-25/1</w:t>
      </w:r>
      <w:r w:rsidR="00AA7117" w:rsidRPr="003C01B2">
        <w:rPr>
          <w:rFonts w:ascii="GHEA Grapalat" w:hAnsi="GHEA Grapalat"/>
          <w:spacing w:val="-6"/>
          <w:sz w:val="20"/>
          <w:szCs w:val="20"/>
        </w:rPr>
        <w:t xml:space="preserve"> </w:t>
      </w:r>
      <w:r w:rsidR="00096865" w:rsidRPr="003C01B2">
        <w:rPr>
          <w:rFonts w:ascii="GHEA Grapalat" w:hAnsi="GHEA Grapalat"/>
          <w:spacing w:val="-6"/>
          <w:sz w:val="20"/>
          <w:szCs w:val="20"/>
        </w:rPr>
        <w:t>(далее — процедура).</w:t>
      </w:r>
    </w:p>
    <w:p w14:paraId="7A1E0DC0" w14:textId="5F4FDE26" w:rsidR="00096865" w:rsidRPr="003C01B2" w:rsidRDefault="00096865" w:rsidP="00B46D58">
      <w:pPr>
        <w:widowControl w:val="0"/>
        <w:spacing w:after="160"/>
        <w:ind w:firstLine="567"/>
        <w:jc w:val="both"/>
        <w:rPr>
          <w:rFonts w:ascii="GHEA Grapalat" w:hAnsi="GHEA Grapalat"/>
          <w:sz w:val="20"/>
          <w:szCs w:val="20"/>
        </w:rPr>
      </w:pPr>
      <w:r w:rsidRPr="003C01B2">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C01B2">
        <w:rPr>
          <w:rFonts w:ascii="Courier New" w:hAnsi="Courier New" w:cs="Courier New"/>
          <w:sz w:val="20"/>
          <w:szCs w:val="20"/>
          <w:lang w:val="en-US"/>
        </w:rPr>
        <w:t> </w:t>
      </w:r>
      <w:r w:rsidRPr="003C01B2">
        <w:rPr>
          <w:rFonts w:ascii="GHEA Grapalat" w:hAnsi="GHEA Grapalat"/>
          <w:sz w:val="20"/>
          <w:szCs w:val="20"/>
        </w:rPr>
        <w:t>4</w:t>
      </w:r>
      <w:r w:rsidR="006D2DF7" w:rsidRPr="003C01B2">
        <w:rPr>
          <w:rFonts w:ascii="Courier New" w:hAnsi="Courier New" w:cs="Courier New"/>
          <w:sz w:val="20"/>
          <w:szCs w:val="20"/>
          <w:lang w:val="en-US"/>
        </w:rPr>
        <w:t> </w:t>
      </w:r>
      <w:r w:rsidRPr="003C01B2">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B1818" w:rsidRPr="006177BF">
        <w:rPr>
          <w:rFonts w:ascii="GHEA Grapalat" w:hAnsi="GHEA Grapalat"/>
          <w:b/>
          <w:bCs/>
          <w:sz w:val="20"/>
          <w:szCs w:val="20"/>
        </w:rPr>
        <w:t>Муниципалитета Ферика, Армавирская область, РА</w:t>
      </w:r>
      <w:r w:rsidR="001B1818" w:rsidRPr="006177BF">
        <w:rPr>
          <w:rFonts w:ascii="GHEA Grapalat" w:hAnsi="GHEA Grapalat"/>
          <w:sz w:val="20"/>
          <w:szCs w:val="20"/>
        </w:rPr>
        <w:t xml:space="preserve"> </w:t>
      </w:r>
      <w:r w:rsidRPr="003C01B2">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02829F" w14:textId="77777777" w:rsidR="00096865" w:rsidRPr="003C01B2" w:rsidRDefault="00096865" w:rsidP="00B46D58">
      <w:pPr>
        <w:widowControl w:val="0"/>
        <w:spacing w:after="160"/>
        <w:ind w:firstLine="567"/>
        <w:jc w:val="both"/>
        <w:rPr>
          <w:rFonts w:ascii="GHEA Grapalat" w:hAnsi="GHEA Grapalat"/>
          <w:sz w:val="20"/>
          <w:szCs w:val="20"/>
        </w:rPr>
      </w:pPr>
      <w:r w:rsidRPr="003C01B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15A01F9" w14:textId="77777777" w:rsidR="00096865" w:rsidRPr="003C01B2" w:rsidRDefault="00096865" w:rsidP="00B46D58">
      <w:pPr>
        <w:widowControl w:val="0"/>
        <w:spacing w:after="160"/>
        <w:ind w:firstLine="567"/>
        <w:jc w:val="both"/>
        <w:rPr>
          <w:rFonts w:ascii="GHEA Grapalat" w:hAnsi="GHEA Grapalat" w:cs="Times Armenian"/>
          <w:sz w:val="20"/>
          <w:szCs w:val="20"/>
        </w:rPr>
      </w:pPr>
      <w:r w:rsidRPr="003C01B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50AA32C" w14:textId="1FB14B18" w:rsidR="003E1421" w:rsidRPr="003C01B2" w:rsidRDefault="00A81DD5"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Адрес электронной почты секретаря оценочной комиссии </w:t>
      </w:r>
      <w:r w:rsidR="004C1A4F" w:rsidRPr="006177BF">
        <w:rPr>
          <w:rFonts w:ascii="GHEA Grapalat" w:hAnsi="GHEA Grapalat"/>
          <w:i/>
        </w:rPr>
        <w:fldChar w:fldCharType="begin"/>
      </w:r>
      <w:r w:rsidR="004C1A4F" w:rsidRPr="006177BF">
        <w:rPr>
          <w:rFonts w:ascii="GHEA Grapalat" w:hAnsi="GHEA Grapalat"/>
          <w:i/>
        </w:rPr>
        <w:instrText xml:space="preserve"> HYPERLINK "mailto:</w:instrText>
      </w:r>
      <w:r w:rsidR="004C1A4F" w:rsidRPr="006177BF">
        <w:rPr>
          <w:rFonts w:ascii="GHEA Grapalat" w:hAnsi="GHEA Grapalat"/>
          <w:i/>
          <w:lang w:val="af-ZA"/>
        </w:rPr>
        <w:instrText>tender.companion@gmail.com</w:instrText>
      </w:r>
      <w:r w:rsidR="004C1A4F" w:rsidRPr="006177BF">
        <w:rPr>
          <w:rFonts w:ascii="GHEA Grapalat" w:hAnsi="GHEA Grapalat"/>
          <w:i/>
        </w:rPr>
        <w:instrText xml:space="preserve">" </w:instrText>
      </w:r>
      <w:r w:rsidR="004C1A4F" w:rsidRPr="006177BF">
        <w:rPr>
          <w:rFonts w:ascii="GHEA Grapalat" w:hAnsi="GHEA Grapalat"/>
          <w:i/>
        </w:rPr>
        <w:fldChar w:fldCharType="separate"/>
      </w:r>
      <w:r w:rsidR="004C1A4F" w:rsidRPr="006177BF">
        <w:rPr>
          <w:rStyle w:val="Hyperlink"/>
          <w:rFonts w:ascii="GHEA Grapalat" w:hAnsi="GHEA Grapalat"/>
          <w:i/>
          <w:lang w:val="af-ZA"/>
        </w:rPr>
        <w:t>tender.companion@g</w:t>
      </w:r>
      <w:r w:rsidR="004C1A4F" w:rsidRPr="006177BF">
        <w:rPr>
          <w:rStyle w:val="Hyperlink"/>
          <w:rFonts w:ascii="GHEA Grapalat" w:hAnsi="GHEA Grapalat"/>
          <w:i/>
        </w:rPr>
        <w:t>mail.com</w:t>
      </w:r>
      <w:r w:rsidR="004C1A4F" w:rsidRPr="006177BF">
        <w:rPr>
          <w:rFonts w:ascii="GHEA Grapalat" w:hAnsi="GHEA Grapalat"/>
          <w:i/>
        </w:rPr>
        <w:fldChar w:fldCharType="end"/>
      </w:r>
      <w:r w:rsidRPr="003C01B2">
        <w:rPr>
          <w:rFonts w:ascii="GHEA Grapalat" w:hAnsi="GHEA Grapalat"/>
        </w:rPr>
        <w:t>.</w:t>
      </w:r>
    </w:p>
    <w:p w14:paraId="24229040" w14:textId="77777777" w:rsidR="00096865" w:rsidRPr="003C01B2" w:rsidRDefault="00F5653D" w:rsidP="00B46D58">
      <w:pPr>
        <w:widowControl w:val="0"/>
        <w:spacing w:after="160"/>
        <w:jc w:val="center"/>
        <w:rPr>
          <w:rFonts w:ascii="GHEA Grapalat" w:hAnsi="GHEA Grapalat"/>
          <w:sz w:val="20"/>
          <w:szCs w:val="20"/>
        </w:rPr>
      </w:pPr>
      <w:r w:rsidRPr="003C01B2">
        <w:rPr>
          <w:rFonts w:ascii="GHEA Grapalat" w:hAnsi="GHEA Grapalat"/>
          <w:sz w:val="20"/>
          <w:szCs w:val="20"/>
        </w:rPr>
        <w:br w:type="page"/>
      </w:r>
      <w:r w:rsidRPr="003C01B2">
        <w:rPr>
          <w:rFonts w:ascii="GHEA Grapalat" w:hAnsi="GHEA Grapalat"/>
          <w:sz w:val="20"/>
          <w:szCs w:val="20"/>
        </w:rPr>
        <w:lastRenderedPageBreak/>
        <w:t>ЧАСТЬ I</w:t>
      </w:r>
    </w:p>
    <w:p w14:paraId="5D04A2BE" w14:textId="77777777" w:rsidR="00096865" w:rsidRPr="003C01B2" w:rsidRDefault="00096865" w:rsidP="00B46D58">
      <w:pPr>
        <w:pStyle w:val="Heading3"/>
        <w:keepNext w:val="0"/>
        <w:widowControl w:val="0"/>
        <w:spacing w:after="160" w:line="240" w:lineRule="auto"/>
        <w:rPr>
          <w:rFonts w:ascii="GHEA Grapalat" w:hAnsi="GHEA Grapalat"/>
        </w:rPr>
      </w:pPr>
    </w:p>
    <w:p w14:paraId="15E43568" w14:textId="77777777" w:rsidR="00096865" w:rsidRPr="003C01B2" w:rsidRDefault="00F63BBB" w:rsidP="00B46D58">
      <w:pPr>
        <w:widowControl w:val="0"/>
        <w:spacing w:after="160"/>
        <w:jc w:val="center"/>
        <w:rPr>
          <w:rFonts w:ascii="GHEA Grapalat" w:hAnsi="GHEA Grapalat" w:cs="Sylfaen"/>
          <w:b/>
          <w:sz w:val="20"/>
          <w:szCs w:val="20"/>
        </w:rPr>
      </w:pPr>
      <w:r w:rsidRPr="003C01B2">
        <w:rPr>
          <w:rFonts w:ascii="GHEA Grapalat" w:hAnsi="GHEA Grapalat"/>
          <w:b/>
          <w:sz w:val="20"/>
          <w:szCs w:val="20"/>
        </w:rPr>
        <w:t xml:space="preserve">1. </w:t>
      </w:r>
      <w:r w:rsidR="002B32D6" w:rsidRPr="003C01B2">
        <w:rPr>
          <w:rFonts w:ascii="GHEA Grapalat" w:hAnsi="GHEA Grapalat"/>
          <w:b/>
          <w:sz w:val="20"/>
          <w:szCs w:val="20"/>
        </w:rPr>
        <w:t>ХАРАКТЕРИСТИКА ПРЕДМЕТА ЗАКУПКИ</w:t>
      </w:r>
    </w:p>
    <w:p w14:paraId="6EE19D36" w14:textId="77777777" w:rsidR="00096865" w:rsidRPr="003C01B2"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3C01B2">
        <w:rPr>
          <w:rFonts w:ascii="GHEA Grapalat" w:hAnsi="GHEA Grapalat"/>
          <w:i w:val="0"/>
        </w:rPr>
        <w:t>1.1</w:t>
      </w:r>
      <w:r w:rsidR="008E6E51" w:rsidRPr="003C01B2">
        <w:rPr>
          <w:rFonts w:ascii="GHEA Grapalat" w:hAnsi="GHEA Grapalat"/>
          <w:i w:val="0"/>
        </w:rPr>
        <w:t>.</w:t>
      </w:r>
      <w:r w:rsidR="00F63BBB" w:rsidRPr="003C01B2">
        <w:rPr>
          <w:rFonts w:ascii="GHEA Grapalat" w:hAnsi="GHEA Grapalat"/>
          <w:i w:val="0"/>
        </w:rPr>
        <w:tab/>
      </w:r>
      <w:r w:rsidRPr="003C01B2">
        <w:rPr>
          <w:rFonts w:ascii="GHEA Grapalat" w:hAnsi="GHEA Grapalat"/>
          <w:i w:val="0"/>
        </w:rPr>
        <w:t xml:space="preserve">Предметом закупки является приобретение "Наименование предмета закупки" (далее — также </w:t>
      </w:r>
      <w:r w:rsidR="00E968BE" w:rsidRPr="003C01B2">
        <w:rPr>
          <w:rFonts w:ascii="GHEA Grapalat" w:hAnsi="GHEA Grapalat"/>
          <w:i w:val="0"/>
        </w:rPr>
        <w:t>услуга</w:t>
      </w:r>
      <w:r w:rsidRPr="003C01B2">
        <w:rPr>
          <w:rFonts w:ascii="GHEA Grapalat" w:hAnsi="GHEA Grapalat"/>
          <w:i w:val="0"/>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3C01B2" w14:paraId="036CA210" w14:textId="77777777" w:rsidTr="00F32DDC">
        <w:trPr>
          <w:jc w:val="center"/>
        </w:trPr>
        <w:tc>
          <w:tcPr>
            <w:tcW w:w="2634" w:type="dxa"/>
            <w:gridSpan w:val="2"/>
            <w:vAlign w:val="center"/>
          </w:tcPr>
          <w:p w14:paraId="605916ED" w14:textId="77777777" w:rsidR="00970424" w:rsidRPr="003C01B2" w:rsidRDefault="00970424" w:rsidP="00B46D58">
            <w:pPr>
              <w:pStyle w:val="BodyTextIndent2"/>
              <w:widowControl w:val="0"/>
              <w:spacing w:after="120" w:line="240" w:lineRule="auto"/>
              <w:ind w:firstLine="0"/>
              <w:jc w:val="center"/>
              <w:rPr>
                <w:rFonts w:ascii="GHEA Grapalat" w:hAnsi="GHEA Grapalat"/>
                <w:b/>
                <w:bCs/>
                <w:i/>
                <w:iCs/>
              </w:rPr>
            </w:pPr>
            <w:r w:rsidRPr="003C01B2">
              <w:rPr>
                <w:rFonts w:ascii="GHEA Grapalat" w:hAnsi="GHEA Grapalat"/>
                <w:b/>
                <w:i/>
              </w:rPr>
              <w:t>Лотов</w:t>
            </w:r>
          </w:p>
        </w:tc>
        <w:tc>
          <w:tcPr>
            <w:tcW w:w="6600" w:type="dxa"/>
            <w:vMerge w:val="restart"/>
            <w:vAlign w:val="center"/>
          </w:tcPr>
          <w:p w14:paraId="54D17B1B" w14:textId="77777777" w:rsidR="00970424" w:rsidRPr="003C01B2" w:rsidRDefault="00970424" w:rsidP="00B46D58">
            <w:pPr>
              <w:pStyle w:val="BodyTextIndent2"/>
              <w:widowControl w:val="0"/>
              <w:spacing w:after="120" w:line="240" w:lineRule="auto"/>
              <w:ind w:firstLine="0"/>
              <w:jc w:val="center"/>
              <w:rPr>
                <w:rFonts w:ascii="GHEA Grapalat" w:hAnsi="GHEA Grapalat"/>
                <w:b/>
                <w:bCs/>
                <w:i/>
                <w:iCs/>
              </w:rPr>
            </w:pPr>
            <w:r w:rsidRPr="003C01B2">
              <w:rPr>
                <w:rFonts w:ascii="GHEA Grapalat" w:hAnsi="GHEA Grapalat"/>
                <w:b/>
                <w:i/>
              </w:rPr>
              <w:t>Наименование лота</w:t>
            </w:r>
          </w:p>
        </w:tc>
      </w:tr>
      <w:tr w:rsidR="00970424" w:rsidRPr="003C01B2" w14:paraId="35FF0B59" w14:textId="77777777" w:rsidTr="00970424">
        <w:trPr>
          <w:jc w:val="center"/>
        </w:trPr>
        <w:tc>
          <w:tcPr>
            <w:tcW w:w="1216" w:type="dxa"/>
            <w:vAlign w:val="center"/>
          </w:tcPr>
          <w:p w14:paraId="7991FED3" w14:textId="77777777" w:rsidR="00970424" w:rsidRPr="003C01B2" w:rsidRDefault="00970424" w:rsidP="00B46D58">
            <w:pPr>
              <w:pStyle w:val="BodyTextIndent2"/>
              <w:widowControl w:val="0"/>
              <w:spacing w:after="120" w:line="240" w:lineRule="auto"/>
              <w:ind w:firstLine="0"/>
              <w:jc w:val="center"/>
              <w:rPr>
                <w:rFonts w:ascii="GHEA Grapalat" w:hAnsi="GHEA Grapalat"/>
              </w:rPr>
            </w:pPr>
            <w:r w:rsidRPr="003C01B2">
              <w:rPr>
                <w:rFonts w:ascii="GHEA Grapalat" w:hAnsi="GHEA Grapalat"/>
                <w:b/>
                <w:i/>
              </w:rPr>
              <w:t>Номера</w:t>
            </w:r>
          </w:p>
        </w:tc>
        <w:tc>
          <w:tcPr>
            <w:tcW w:w="1418" w:type="dxa"/>
            <w:vAlign w:val="center"/>
          </w:tcPr>
          <w:p w14:paraId="70E9DBA3" w14:textId="77777777" w:rsidR="00970424" w:rsidRPr="003C01B2" w:rsidRDefault="00970424" w:rsidP="00970424">
            <w:pPr>
              <w:pStyle w:val="BodyTextIndent2"/>
              <w:widowControl w:val="0"/>
              <w:spacing w:after="120" w:line="240" w:lineRule="auto"/>
              <w:ind w:firstLine="0"/>
              <w:jc w:val="center"/>
              <w:rPr>
                <w:rFonts w:ascii="GHEA Grapalat" w:hAnsi="GHEA Grapalat"/>
                <w:b/>
                <w:i/>
              </w:rPr>
            </w:pPr>
            <w:r w:rsidRPr="003C01B2">
              <w:rPr>
                <w:rFonts w:ascii="GHEA Grapalat" w:hAnsi="GHEA Grapalat"/>
                <w:b/>
                <w:i/>
              </w:rPr>
              <w:t>Цена закупки</w:t>
            </w:r>
          </w:p>
        </w:tc>
        <w:tc>
          <w:tcPr>
            <w:tcW w:w="6600" w:type="dxa"/>
            <w:vMerge/>
            <w:vAlign w:val="center"/>
          </w:tcPr>
          <w:p w14:paraId="569BE723" w14:textId="77777777" w:rsidR="00970424" w:rsidRPr="003C01B2" w:rsidRDefault="00970424" w:rsidP="00B46D58">
            <w:pPr>
              <w:pStyle w:val="BodyTextIndent2"/>
              <w:widowControl w:val="0"/>
              <w:spacing w:after="120" w:line="240" w:lineRule="auto"/>
              <w:ind w:firstLine="0"/>
              <w:rPr>
                <w:rFonts w:ascii="GHEA Grapalat" w:hAnsi="GHEA Grapalat"/>
                <w:u w:val="single"/>
              </w:rPr>
            </w:pPr>
          </w:p>
        </w:tc>
      </w:tr>
      <w:tr w:rsidR="00970424" w:rsidRPr="003C01B2" w14:paraId="0A0BD602" w14:textId="77777777" w:rsidTr="00970424">
        <w:trPr>
          <w:jc w:val="center"/>
        </w:trPr>
        <w:tc>
          <w:tcPr>
            <w:tcW w:w="1216" w:type="dxa"/>
            <w:vAlign w:val="center"/>
          </w:tcPr>
          <w:p w14:paraId="146322D0" w14:textId="77777777" w:rsidR="00970424" w:rsidRPr="003C01B2" w:rsidRDefault="00970424" w:rsidP="00B46D58">
            <w:pPr>
              <w:pStyle w:val="BodyTextIndent2"/>
              <w:widowControl w:val="0"/>
              <w:spacing w:after="120" w:line="240" w:lineRule="auto"/>
              <w:ind w:firstLine="0"/>
              <w:jc w:val="center"/>
              <w:rPr>
                <w:rFonts w:ascii="GHEA Grapalat" w:hAnsi="GHEA Grapalat"/>
              </w:rPr>
            </w:pPr>
            <w:r w:rsidRPr="003C01B2">
              <w:rPr>
                <w:rFonts w:ascii="GHEA Grapalat" w:hAnsi="GHEA Grapalat"/>
              </w:rPr>
              <w:t>1</w:t>
            </w:r>
          </w:p>
        </w:tc>
        <w:tc>
          <w:tcPr>
            <w:tcW w:w="1418" w:type="dxa"/>
            <w:vAlign w:val="center"/>
          </w:tcPr>
          <w:p w14:paraId="3A3B31FF" w14:textId="52297F9C" w:rsidR="00970424" w:rsidRPr="003C01B2" w:rsidRDefault="000773A0" w:rsidP="00970424">
            <w:pPr>
              <w:pStyle w:val="BodyTextIndent2"/>
              <w:widowControl w:val="0"/>
              <w:spacing w:after="120" w:line="240" w:lineRule="auto"/>
              <w:ind w:firstLine="0"/>
              <w:jc w:val="center"/>
              <w:rPr>
                <w:rFonts w:ascii="GHEA Grapalat" w:hAnsi="GHEA Grapalat"/>
              </w:rPr>
            </w:pPr>
            <w:r w:rsidRPr="00106CCD">
              <w:rPr>
                <w:rFonts w:ascii="GHEA Grapalat" w:hAnsi="GHEA Grapalat" w:cs="Sylfaen"/>
                <w:b/>
                <w:bCs/>
                <w:i/>
                <w:iCs/>
                <w:lang w:val="hy-AM"/>
              </w:rPr>
              <w:t>367 671</w:t>
            </w:r>
          </w:p>
        </w:tc>
        <w:tc>
          <w:tcPr>
            <w:tcW w:w="6600" w:type="dxa"/>
            <w:vAlign w:val="center"/>
          </w:tcPr>
          <w:p w14:paraId="0BF9D277" w14:textId="7E070D20" w:rsidR="00970424" w:rsidRPr="003C01B2" w:rsidRDefault="000773A0" w:rsidP="00B46D58">
            <w:pPr>
              <w:pStyle w:val="BodyTextIndent2"/>
              <w:widowControl w:val="0"/>
              <w:spacing w:after="120" w:line="240" w:lineRule="auto"/>
              <w:ind w:firstLine="0"/>
              <w:rPr>
                <w:rFonts w:ascii="GHEA Grapalat" w:hAnsi="GHEA Grapalat"/>
                <w:u w:val="single"/>
                <w:vertAlign w:val="subscript"/>
              </w:rPr>
            </w:pPr>
            <w:r w:rsidRPr="003C01B2">
              <w:rPr>
                <w:rFonts w:ascii="GHEA Grapalat" w:hAnsi="GHEA Grapalat"/>
                <w:b/>
                <w:bCs/>
              </w:rPr>
              <w:t>Технический надзор и консультационные услуги по качеству строительных работ детской игровой площадки «Ферик»</w:t>
            </w:r>
          </w:p>
        </w:tc>
      </w:tr>
    </w:tbl>
    <w:p w14:paraId="63BE92C4" w14:textId="77777777" w:rsidR="00096865" w:rsidRPr="003C01B2" w:rsidRDefault="00816505"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Технические характеристики </w:t>
      </w:r>
      <w:r w:rsidR="0013323F" w:rsidRPr="003C01B2">
        <w:rPr>
          <w:rFonts w:ascii="GHEA Grapalat" w:hAnsi="GHEA Grapalat"/>
        </w:rPr>
        <w:t>услуги</w:t>
      </w:r>
      <w:r w:rsidRPr="003C01B2">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C01B2">
        <w:rPr>
          <w:rFonts w:ascii="GHEA Grapalat" w:hAnsi="GHEA Grapalat"/>
        </w:rPr>
        <w:t xml:space="preserve">6 </w:t>
      </w:r>
      <w:r w:rsidRPr="003C01B2">
        <w:rPr>
          <w:rFonts w:ascii="GHEA Grapalat" w:hAnsi="GHEA Grapalat"/>
        </w:rPr>
        <w:t>к настоящему Приглашению.</w:t>
      </w:r>
    </w:p>
    <w:p w14:paraId="57029F36" w14:textId="77777777" w:rsidR="00096865" w:rsidRPr="003C01B2" w:rsidRDefault="00096865" w:rsidP="00B46D58">
      <w:pPr>
        <w:widowControl w:val="0"/>
        <w:spacing w:after="160"/>
        <w:ind w:firstLine="567"/>
        <w:jc w:val="center"/>
        <w:rPr>
          <w:rFonts w:ascii="GHEA Grapalat" w:hAnsi="GHEA Grapalat" w:cs="Sylfaen"/>
          <w:i/>
          <w:sz w:val="20"/>
          <w:szCs w:val="20"/>
        </w:rPr>
      </w:pPr>
    </w:p>
    <w:p w14:paraId="1AA2B6DB" w14:textId="77777777" w:rsidR="00BD2C67" w:rsidRPr="003C01B2" w:rsidRDefault="00693101" w:rsidP="00550029">
      <w:pPr>
        <w:widowControl w:val="0"/>
        <w:spacing w:after="160"/>
        <w:jc w:val="center"/>
        <w:rPr>
          <w:rFonts w:ascii="GHEA Grapalat" w:hAnsi="GHEA Grapalat"/>
          <w:sz w:val="20"/>
          <w:szCs w:val="20"/>
        </w:rPr>
      </w:pPr>
      <w:r w:rsidRPr="003C01B2">
        <w:rPr>
          <w:rFonts w:ascii="GHEA Grapalat" w:hAnsi="GHEA Grapalat"/>
          <w:b/>
          <w:sz w:val="20"/>
          <w:szCs w:val="20"/>
        </w:rPr>
        <w:t>2.</w:t>
      </w:r>
      <w:r w:rsidR="002B32D6" w:rsidRPr="003C01B2">
        <w:rPr>
          <w:rFonts w:ascii="GHEA Grapalat" w:hAnsi="GHEA Grapalat"/>
          <w:b/>
          <w:sz w:val="20"/>
          <w:szCs w:val="20"/>
        </w:rPr>
        <w:t xml:space="preserve"> ТРЕБОВАНИЯ К ПРАВУ УЧАСТНИКА НА УЧАСТИЕ, </w:t>
      </w:r>
      <w:r w:rsidRPr="003C01B2">
        <w:rPr>
          <w:rFonts w:ascii="GHEA Grapalat" w:hAnsi="GHEA Grapalat"/>
          <w:b/>
          <w:sz w:val="20"/>
          <w:szCs w:val="20"/>
        </w:rPr>
        <w:br/>
      </w:r>
      <w:r w:rsidR="00550029" w:rsidRPr="003C01B2">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50029" w:rsidRPr="003C01B2">
        <w:rPr>
          <w:rFonts w:ascii="GHEA Grapalat" w:hAnsi="GHEA Grapalat"/>
          <w:b/>
          <w:sz w:val="20"/>
          <w:szCs w:val="20"/>
        </w:rPr>
        <w:br/>
      </w:r>
    </w:p>
    <w:p w14:paraId="6F4DBA09" w14:textId="77777777" w:rsidR="00753E6E" w:rsidRPr="003C01B2" w:rsidRDefault="00096865" w:rsidP="00B46D58">
      <w:pPr>
        <w:widowControl w:val="0"/>
        <w:tabs>
          <w:tab w:val="left" w:pos="1134"/>
        </w:tabs>
        <w:spacing w:after="160"/>
        <w:ind w:firstLine="567"/>
        <w:jc w:val="both"/>
        <w:rPr>
          <w:rFonts w:ascii="GHEA Grapalat" w:hAnsi="GHEA Grapalat" w:cs="Arial Armenian"/>
          <w:sz w:val="20"/>
          <w:szCs w:val="20"/>
        </w:rPr>
      </w:pPr>
      <w:r w:rsidRPr="003C01B2">
        <w:rPr>
          <w:rFonts w:ascii="GHEA Grapalat" w:hAnsi="GHEA Grapalat"/>
          <w:sz w:val="20"/>
          <w:szCs w:val="20"/>
        </w:rPr>
        <w:t>2.1</w:t>
      </w:r>
      <w:r w:rsidR="008E6E51" w:rsidRPr="003C01B2">
        <w:rPr>
          <w:rFonts w:ascii="GHEA Grapalat" w:hAnsi="GHEA Grapalat"/>
          <w:sz w:val="20"/>
          <w:szCs w:val="20"/>
        </w:rPr>
        <w:t>.</w:t>
      </w:r>
      <w:r w:rsidR="00693101" w:rsidRPr="003C01B2">
        <w:rPr>
          <w:rFonts w:ascii="GHEA Grapalat" w:hAnsi="GHEA Grapalat"/>
          <w:sz w:val="20"/>
          <w:szCs w:val="20"/>
        </w:rPr>
        <w:tab/>
      </w:r>
      <w:r w:rsidRPr="003C01B2">
        <w:rPr>
          <w:rFonts w:ascii="GHEA Grapalat" w:hAnsi="GHEA Grapalat"/>
          <w:sz w:val="20"/>
          <w:szCs w:val="20"/>
        </w:rPr>
        <w:t>В настоящей процедуре не имеют права участвовать лица:</w:t>
      </w:r>
    </w:p>
    <w:p w14:paraId="13E6DA3E"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1)</w:t>
      </w:r>
      <w:r w:rsidR="00693101" w:rsidRPr="003C01B2">
        <w:rPr>
          <w:rFonts w:ascii="GHEA Grapalat" w:hAnsi="GHEA Grapalat"/>
          <w:sz w:val="20"/>
          <w:szCs w:val="20"/>
        </w:rPr>
        <w:tab/>
      </w:r>
      <w:r w:rsidRPr="003C01B2">
        <w:rPr>
          <w:rFonts w:ascii="GHEA Grapalat" w:hAnsi="GHEA Grapalat"/>
          <w:sz w:val="20"/>
          <w:szCs w:val="20"/>
        </w:rPr>
        <w:t xml:space="preserve">которые на день подачи заявки в судебном порядке признаны банкротом; </w:t>
      </w:r>
    </w:p>
    <w:p w14:paraId="1A4F3074"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00E1385B" w:rsidRPr="003C01B2">
        <w:rPr>
          <w:rFonts w:ascii="GHEA Grapalat" w:hAnsi="GHEA Grapalat"/>
          <w:sz w:val="20"/>
          <w:szCs w:val="20"/>
        </w:rPr>
        <w:tab/>
      </w:r>
      <w:r w:rsidRPr="003C01B2">
        <w:rPr>
          <w:rFonts w:ascii="GHEA Grapalat" w:hAnsi="GHEA Grapalat"/>
          <w:sz w:val="20"/>
          <w:szCs w:val="20"/>
        </w:rPr>
        <w:t xml:space="preserve">которые или представитель исполнительного органа которых в течение </w:t>
      </w:r>
      <w:r w:rsidR="00B23A2E" w:rsidRPr="003C01B2">
        <w:rPr>
          <w:rFonts w:ascii="GHEA Grapalat" w:hAnsi="GHEA Grapalat"/>
          <w:sz w:val="20"/>
          <w:szCs w:val="20"/>
        </w:rPr>
        <w:t>пяти</w:t>
      </w:r>
      <w:r w:rsidRPr="003C01B2">
        <w:rPr>
          <w:rFonts w:ascii="GHEA Grapalat" w:hAnsi="GHEA Grapalat"/>
          <w:sz w:val="20"/>
          <w:szCs w:val="20"/>
        </w:rPr>
        <w:t xml:space="preserve"> лет, предшествующих дню подачи заявки, были осуждены за</w:t>
      </w:r>
      <w:r w:rsidR="003240F7" w:rsidRPr="003C01B2">
        <w:rPr>
          <w:rFonts w:ascii="Courier New" w:hAnsi="Courier New" w:cs="Courier New"/>
          <w:sz w:val="20"/>
          <w:szCs w:val="20"/>
          <w:lang w:val="en-US"/>
        </w:rPr>
        <w:t> </w:t>
      </w:r>
      <w:r w:rsidRPr="003C01B2">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C01B2">
        <w:rPr>
          <w:rFonts w:ascii="Courier New" w:hAnsi="Courier New" w:cs="Courier New"/>
          <w:sz w:val="20"/>
          <w:szCs w:val="20"/>
          <w:lang w:val="en-US"/>
        </w:rPr>
        <w:t> </w:t>
      </w:r>
      <w:r w:rsidRPr="003C01B2">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3C01B2">
        <w:rPr>
          <w:rFonts w:ascii="GHEA Grapalat" w:hAnsi="GHEA Grapalat"/>
          <w:sz w:val="20"/>
          <w:szCs w:val="20"/>
        </w:rPr>
        <w:t>или отменена</w:t>
      </w:r>
      <w:r w:rsidR="003240F7" w:rsidRPr="003C01B2">
        <w:rPr>
          <w:rFonts w:ascii="GHEA Grapalat" w:hAnsi="GHEA Grapalat"/>
          <w:sz w:val="20"/>
          <w:szCs w:val="20"/>
        </w:rPr>
        <w:t>;</w:t>
      </w:r>
    </w:p>
    <w:p w14:paraId="6B0280E5"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00E1385B" w:rsidRPr="003C01B2">
        <w:rPr>
          <w:rFonts w:ascii="GHEA Grapalat" w:hAnsi="GHEA Grapalat"/>
          <w:sz w:val="20"/>
          <w:szCs w:val="20"/>
        </w:rPr>
        <w:tab/>
      </w:r>
      <w:r w:rsidR="00E231AD" w:rsidRPr="003C01B2">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3C01B2">
        <w:rPr>
          <w:rFonts w:ascii="GHEA Grapalat" w:hAnsi="GHEA Grapalat"/>
          <w:sz w:val="20"/>
          <w:szCs w:val="20"/>
        </w:rPr>
        <w:t>;</w:t>
      </w:r>
    </w:p>
    <w:p w14:paraId="5A17B837"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5)</w:t>
      </w:r>
      <w:r w:rsidR="00E1385B" w:rsidRPr="003C01B2">
        <w:rPr>
          <w:rFonts w:ascii="GHEA Grapalat" w:hAnsi="GHEA Grapalat"/>
          <w:sz w:val="20"/>
          <w:szCs w:val="20"/>
        </w:rPr>
        <w:tab/>
      </w:r>
      <w:r w:rsidRPr="003C01B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C01B2">
        <w:rPr>
          <w:rFonts w:ascii="Courier New" w:hAnsi="Courier New" w:cs="Courier New"/>
          <w:sz w:val="20"/>
          <w:szCs w:val="20"/>
          <w:lang w:val="en-US"/>
        </w:rPr>
        <w:t> </w:t>
      </w:r>
      <w:r w:rsidRPr="003C01B2">
        <w:rPr>
          <w:rFonts w:ascii="GHEA Grapalat" w:hAnsi="GHEA Grapalat"/>
          <w:sz w:val="20"/>
          <w:szCs w:val="20"/>
        </w:rPr>
        <w:t xml:space="preserve">закупках; </w:t>
      </w:r>
    </w:p>
    <w:p w14:paraId="5B030CE4" w14:textId="77777777" w:rsidR="00753E6E" w:rsidRPr="003C01B2" w:rsidRDefault="00753E6E"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6)</w:t>
      </w:r>
      <w:r w:rsidR="00E1385B" w:rsidRPr="003C01B2">
        <w:rPr>
          <w:rFonts w:ascii="GHEA Grapalat" w:hAnsi="GHEA Grapalat"/>
          <w:sz w:val="20"/>
          <w:szCs w:val="20"/>
        </w:rPr>
        <w:tab/>
      </w:r>
      <w:r w:rsidRPr="003C01B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44918" w:rsidRPr="003C01B2">
        <w:rPr>
          <w:rFonts w:ascii="GHEA Grapalat" w:hAnsi="GHEA Grapalat"/>
          <w:sz w:val="20"/>
          <w:szCs w:val="20"/>
        </w:rPr>
        <w:t>;</w:t>
      </w:r>
    </w:p>
    <w:p w14:paraId="1F126AC9" w14:textId="77777777" w:rsidR="00544918" w:rsidRPr="003C01B2" w:rsidRDefault="00544918"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lang w:val="hy-AM"/>
        </w:rPr>
        <w:t>7</w:t>
      </w:r>
      <w:r w:rsidRPr="003C01B2">
        <w:rPr>
          <w:rFonts w:ascii="GHEA Grapalat" w:hAnsi="GHEA Grapalat"/>
          <w:sz w:val="20"/>
          <w:szCs w:val="20"/>
        </w:rPr>
        <w:t>) которые на основании абзаца «е» подпункта 2 пункта 1 постановления Правительства РА N</w:t>
      </w:r>
      <w:r w:rsidRPr="003C01B2">
        <w:rPr>
          <w:rFonts w:ascii="GHEA Grapalat" w:hAnsi="GHEA Grapalat"/>
          <w:sz w:val="20"/>
          <w:szCs w:val="20"/>
          <w:lang w:val="hy-AM"/>
        </w:rPr>
        <w:t>817-</w:t>
      </w:r>
      <w:r w:rsidRPr="003C01B2">
        <w:rPr>
          <w:rFonts w:ascii="GHEA Grapalat" w:hAnsi="GHEA Grapalat"/>
          <w:sz w:val="20"/>
          <w:szCs w:val="20"/>
        </w:rPr>
        <w:t xml:space="preserve">А от </w:t>
      </w:r>
      <w:r w:rsidRPr="003C01B2">
        <w:rPr>
          <w:rFonts w:ascii="GHEA Grapalat" w:hAnsi="GHEA Grapalat"/>
          <w:sz w:val="20"/>
          <w:szCs w:val="20"/>
          <w:lang w:val="hy-AM"/>
        </w:rPr>
        <w:t>20.06.2025</w:t>
      </w:r>
      <w:r w:rsidRPr="003C01B2">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20976056" w14:textId="77777777" w:rsidR="00544918" w:rsidRPr="003C01B2" w:rsidRDefault="00544918" w:rsidP="00B46D58">
      <w:pPr>
        <w:widowControl w:val="0"/>
        <w:tabs>
          <w:tab w:val="left" w:pos="1134"/>
        </w:tabs>
        <w:spacing w:after="160"/>
        <w:ind w:firstLine="567"/>
        <w:jc w:val="both"/>
        <w:rPr>
          <w:rFonts w:ascii="GHEA Grapalat" w:hAnsi="GHEA Grapalat"/>
          <w:sz w:val="20"/>
          <w:szCs w:val="20"/>
        </w:rPr>
      </w:pPr>
    </w:p>
    <w:p w14:paraId="6A57895F" w14:textId="77777777" w:rsidR="00990561" w:rsidRPr="003C01B2" w:rsidRDefault="00990561"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B3E0250" w14:textId="77777777" w:rsidR="004004A3" w:rsidRPr="003C01B2" w:rsidRDefault="004004A3" w:rsidP="004004A3">
      <w:pPr>
        <w:widowControl w:val="0"/>
        <w:tabs>
          <w:tab w:val="left" w:pos="1134"/>
        </w:tabs>
        <w:ind w:firstLine="567"/>
        <w:contextualSpacing/>
        <w:rPr>
          <w:rFonts w:ascii="GHEA Grapalat" w:hAnsi="GHEA Grapalat" w:cs="Sylfaen"/>
          <w:sz w:val="20"/>
          <w:szCs w:val="20"/>
        </w:rPr>
      </w:pPr>
      <w:r w:rsidRPr="003C01B2">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14:paraId="54EB9A1E" w14:textId="77777777" w:rsidR="004004A3" w:rsidRPr="003C01B2" w:rsidRDefault="004004A3" w:rsidP="004004A3">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3C01B2">
        <w:rPr>
          <w:rFonts w:ascii="GHEA Grapalat" w:hAnsi="GHEA Grapalat" w:cs="Sylfaen"/>
          <w:sz w:val="20"/>
          <w:szCs w:val="20"/>
        </w:rPr>
        <w:t xml:space="preserve">нарушил предусмотренное договором или принятое в рамках процесса закупки обязательство, которое привело </w:t>
      </w:r>
      <w:r w:rsidRPr="003C01B2">
        <w:rPr>
          <w:rFonts w:ascii="GHEA Grapalat" w:hAnsi="GHEA Grapalat" w:cs="Sylfaen"/>
          <w:sz w:val="20"/>
          <w:szCs w:val="20"/>
        </w:rPr>
        <w:lastRenderedPageBreak/>
        <w:t xml:space="preserve">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3C01B2">
        <w:rPr>
          <w:rFonts w:ascii="GHEA Grapalat" w:hAnsi="GHEA Grapalat" w:cs="Sylfaen"/>
          <w:sz w:val="20"/>
          <w:szCs w:val="20"/>
        </w:rPr>
        <w:t xml:space="preserve">обеспечения </w:t>
      </w:r>
      <w:r w:rsidRPr="003C01B2">
        <w:rPr>
          <w:rFonts w:ascii="GHEA Grapalat" w:hAnsi="GHEA Grapalat" w:cs="Sylfaen"/>
          <w:sz w:val="20"/>
          <w:szCs w:val="20"/>
        </w:rPr>
        <w:t>заявки</w:t>
      </w:r>
      <w:r w:rsidR="006F7DEE" w:rsidRPr="003C01B2">
        <w:rPr>
          <w:rFonts w:ascii="GHEA Grapalat" w:hAnsi="GHEA Grapalat" w:cs="Sylfaen"/>
          <w:sz w:val="20"/>
          <w:szCs w:val="20"/>
        </w:rPr>
        <w:t xml:space="preserve"> или </w:t>
      </w:r>
      <w:r w:rsidRPr="003C01B2">
        <w:rPr>
          <w:rFonts w:ascii="GHEA Grapalat" w:hAnsi="GHEA Grapalat" w:cs="Sylfaen"/>
          <w:sz w:val="20"/>
          <w:szCs w:val="20"/>
        </w:rPr>
        <w:t>договора;</w:t>
      </w:r>
    </w:p>
    <w:p w14:paraId="6D844FAE" w14:textId="77777777" w:rsidR="004004A3" w:rsidRPr="003C01B2" w:rsidRDefault="004004A3" w:rsidP="004004A3">
      <w:pPr>
        <w:widowControl w:val="0"/>
        <w:tabs>
          <w:tab w:val="left" w:pos="1134"/>
        </w:tabs>
        <w:ind w:left="66"/>
        <w:contextualSpacing/>
        <w:jc w:val="both"/>
        <w:rPr>
          <w:rFonts w:ascii="GHEA Grapalat" w:hAnsi="GHEA Grapalat" w:cs="Sylfaen"/>
          <w:sz w:val="20"/>
          <w:szCs w:val="20"/>
        </w:rPr>
      </w:pPr>
    </w:p>
    <w:p w14:paraId="07F1BDCD" w14:textId="77777777" w:rsidR="004004A3" w:rsidRPr="003C01B2"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3C01B2">
        <w:rPr>
          <w:rFonts w:ascii="GHEA Grapalat" w:hAnsi="GHEA Grapalat" w:cs="Sylfaen"/>
          <w:sz w:val="20"/>
          <w:szCs w:val="20"/>
        </w:rPr>
        <w:t>в качестве отобранного участника отказался или лишился  права заключения договора.</w:t>
      </w:r>
    </w:p>
    <w:p w14:paraId="600B110D" w14:textId="77777777" w:rsidR="004004A3" w:rsidRPr="003C01B2" w:rsidRDefault="004004A3" w:rsidP="00B46D58">
      <w:pPr>
        <w:widowControl w:val="0"/>
        <w:tabs>
          <w:tab w:val="left" w:pos="1134"/>
        </w:tabs>
        <w:spacing w:after="160"/>
        <w:ind w:firstLine="567"/>
        <w:jc w:val="both"/>
        <w:rPr>
          <w:rFonts w:ascii="GHEA Grapalat" w:hAnsi="GHEA Grapalat" w:cs="Sylfaen"/>
          <w:sz w:val="20"/>
          <w:szCs w:val="20"/>
        </w:rPr>
      </w:pPr>
    </w:p>
    <w:p w14:paraId="239A06AD" w14:textId="77777777" w:rsidR="00753E6E" w:rsidRPr="003C01B2" w:rsidRDefault="00753E6E"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2.2.</w:t>
      </w:r>
      <w:r w:rsidR="00E1385B" w:rsidRPr="003C01B2">
        <w:rPr>
          <w:rFonts w:ascii="GHEA Grapalat" w:hAnsi="GHEA Grapalat"/>
          <w:sz w:val="20"/>
          <w:szCs w:val="20"/>
        </w:rPr>
        <w:tab/>
      </w:r>
      <w:r w:rsidRPr="003C01B2">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3C01B2">
        <w:rPr>
          <w:rFonts w:ascii="GHEA Grapalat" w:hAnsi="GHEA Grapalat"/>
          <w:sz w:val="20"/>
          <w:szCs w:val="20"/>
        </w:rPr>
        <w:t>1</w:t>
      </w:r>
      <w:r w:rsidRPr="003C01B2">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FEE45A" w14:textId="77777777" w:rsidR="00544918" w:rsidRPr="003C01B2" w:rsidRDefault="00BA3554"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2.3</w:t>
      </w:r>
      <w:r w:rsidR="003240F7" w:rsidRPr="003C01B2">
        <w:rPr>
          <w:rFonts w:ascii="GHEA Grapalat" w:hAnsi="GHEA Grapalat"/>
          <w:sz w:val="20"/>
          <w:szCs w:val="20"/>
        </w:rPr>
        <w:t>.</w:t>
      </w:r>
      <w:r w:rsidR="00E1385B" w:rsidRPr="003C01B2">
        <w:rPr>
          <w:rFonts w:ascii="GHEA Grapalat" w:hAnsi="GHEA Grapalat"/>
          <w:sz w:val="20"/>
          <w:szCs w:val="20"/>
        </w:rPr>
        <w:tab/>
      </w:r>
      <w:r w:rsidR="00544918" w:rsidRPr="003C01B2">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544918" w:rsidRPr="003C01B2">
        <w:rPr>
          <w:rFonts w:ascii="GHEA Grapalat" w:hAnsi="GHEA Grapalat"/>
          <w:sz w:val="20"/>
          <w:szCs w:val="20"/>
          <w:lang w:val="hy-AM"/>
        </w:rPr>
        <w:t>817-</w:t>
      </w:r>
      <w:r w:rsidR="00544918" w:rsidRPr="003C01B2">
        <w:rPr>
          <w:rFonts w:ascii="GHEA Grapalat" w:hAnsi="GHEA Grapalat"/>
          <w:sz w:val="20"/>
          <w:szCs w:val="20"/>
        </w:rPr>
        <w:t xml:space="preserve">А от </w:t>
      </w:r>
      <w:r w:rsidR="00544918" w:rsidRPr="003C01B2">
        <w:rPr>
          <w:rFonts w:ascii="GHEA Grapalat" w:hAnsi="GHEA Grapalat"/>
          <w:sz w:val="20"/>
          <w:szCs w:val="20"/>
          <w:lang w:val="hy-AM"/>
        </w:rPr>
        <w:t>20.06.2025</w:t>
      </w:r>
      <w:r w:rsidR="00544918" w:rsidRPr="003C01B2">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5B8B31CD" w14:textId="77777777" w:rsidR="00BA3554" w:rsidRPr="003C01B2" w:rsidRDefault="00BA3554" w:rsidP="00544918">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Запрещается одновременное участие в настоящей процедуре</w:t>
      </w:r>
      <w:r w:rsidR="00F4264D" w:rsidRPr="003C01B2">
        <w:rPr>
          <w:rFonts w:ascii="GHEA Grapalat" w:hAnsi="GHEA Grapalat"/>
          <w:sz w:val="20"/>
          <w:szCs w:val="20"/>
        </w:rPr>
        <w:t xml:space="preserve"> (</w:t>
      </w:r>
      <w:r w:rsidR="00DA4643" w:rsidRPr="003C01B2">
        <w:rPr>
          <w:rFonts w:ascii="GHEA Grapalat" w:hAnsi="GHEA Grapalat"/>
          <w:sz w:val="20"/>
          <w:szCs w:val="20"/>
        </w:rPr>
        <w:t>на о</w:t>
      </w:r>
      <w:r w:rsidR="00EE7758" w:rsidRPr="003C01B2">
        <w:rPr>
          <w:rFonts w:ascii="GHEA Grapalat" w:hAnsi="GHEA Grapalat"/>
          <w:sz w:val="20"/>
          <w:szCs w:val="20"/>
        </w:rPr>
        <w:t>дин и тот же</w:t>
      </w:r>
      <w:r w:rsidR="00DA4643" w:rsidRPr="003C01B2">
        <w:rPr>
          <w:rFonts w:ascii="GHEA Grapalat" w:hAnsi="GHEA Grapalat"/>
          <w:sz w:val="20"/>
          <w:szCs w:val="20"/>
        </w:rPr>
        <w:t xml:space="preserve"> лот</w:t>
      </w:r>
      <w:r w:rsidR="00F4264D" w:rsidRPr="003C01B2">
        <w:rPr>
          <w:rFonts w:ascii="GHEA Grapalat" w:hAnsi="GHEA Grapalat"/>
          <w:sz w:val="20"/>
          <w:szCs w:val="20"/>
        </w:rPr>
        <w:t>)</w:t>
      </w:r>
      <w:r w:rsidRPr="003C01B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6026EE7" w14:textId="77777777" w:rsidR="00D5674E" w:rsidRPr="003C01B2"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3C01B2">
        <w:rPr>
          <w:rFonts w:ascii="GHEA Grapalat" w:hAnsi="GHEA Grapalat"/>
          <w:sz w:val="20"/>
          <w:szCs w:val="20"/>
        </w:rPr>
        <w:t>По смыслу пункта 119 Порядка:</w:t>
      </w:r>
    </w:p>
    <w:p w14:paraId="266536D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sz w:val="20"/>
          <w:szCs w:val="20"/>
        </w:rPr>
        <w:t>1)</w:t>
      </w:r>
      <w:r w:rsidR="00E1385B" w:rsidRPr="003C01B2">
        <w:rPr>
          <w:rFonts w:ascii="GHEA Grapalat" w:hAnsi="GHEA Grapalat"/>
          <w:sz w:val="20"/>
          <w:szCs w:val="20"/>
        </w:rPr>
        <w:tab/>
      </w:r>
      <w:r w:rsidRPr="003C01B2">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C01B2">
        <w:rPr>
          <w:rFonts w:ascii="GHEA Grapalat" w:hAnsi="GHEA Grapalat"/>
          <w:color w:val="000000"/>
          <w:sz w:val="20"/>
          <w:szCs w:val="20"/>
        </w:rPr>
        <w:t xml:space="preserve"> </w:t>
      </w:r>
    </w:p>
    <w:p w14:paraId="13F57BF3"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2)</w:t>
      </w:r>
      <w:r w:rsidR="00E1385B" w:rsidRPr="003C01B2">
        <w:rPr>
          <w:rFonts w:ascii="GHEA Grapalat" w:hAnsi="GHEA Grapalat"/>
          <w:color w:val="000000"/>
          <w:sz w:val="20"/>
          <w:szCs w:val="20"/>
        </w:rPr>
        <w:tab/>
      </w:r>
      <w:r w:rsidRPr="003C01B2">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BA0C25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а.</w:t>
      </w:r>
      <w:r w:rsidR="00E1385B" w:rsidRPr="003C01B2">
        <w:rPr>
          <w:rFonts w:ascii="GHEA Grapalat" w:hAnsi="GHEA Grapalat"/>
          <w:color w:val="000000"/>
          <w:sz w:val="20"/>
          <w:szCs w:val="20"/>
        </w:rPr>
        <w:tab/>
      </w:r>
      <w:r w:rsidRPr="003C01B2">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14C4BC2"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б.</w:t>
      </w:r>
      <w:r w:rsidR="00E1385B" w:rsidRPr="003C01B2">
        <w:rPr>
          <w:rFonts w:ascii="GHEA Grapalat" w:hAnsi="GHEA Grapalat"/>
          <w:color w:val="000000"/>
          <w:sz w:val="20"/>
          <w:szCs w:val="20"/>
        </w:rPr>
        <w:tab/>
      </w:r>
      <w:r w:rsidRPr="003C01B2">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7034E9C"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в.</w:t>
      </w:r>
      <w:r w:rsidR="00E1385B" w:rsidRPr="003C01B2">
        <w:rPr>
          <w:rFonts w:ascii="GHEA Grapalat" w:hAnsi="GHEA Grapalat"/>
          <w:color w:val="000000"/>
          <w:sz w:val="20"/>
          <w:szCs w:val="20"/>
        </w:rPr>
        <w:tab/>
      </w:r>
      <w:r w:rsidRPr="003C01B2">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EB7755"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г.</w:t>
      </w:r>
      <w:r w:rsidR="00E1385B" w:rsidRPr="003C01B2">
        <w:rPr>
          <w:rFonts w:ascii="GHEA Grapalat" w:hAnsi="GHEA Grapalat"/>
          <w:color w:val="000000"/>
          <w:sz w:val="20"/>
          <w:szCs w:val="20"/>
        </w:rPr>
        <w:tab/>
      </w:r>
      <w:r w:rsidRPr="003C01B2">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4DEEB8"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sz w:val="20"/>
          <w:szCs w:val="20"/>
        </w:rPr>
        <w:t>3)</w:t>
      </w:r>
      <w:r w:rsidR="00E1385B" w:rsidRPr="003C01B2">
        <w:rPr>
          <w:rFonts w:ascii="GHEA Grapalat" w:hAnsi="GHEA Grapalat"/>
          <w:sz w:val="20"/>
          <w:szCs w:val="20"/>
        </w:rPr>
        <w:tab/>
      </w:r>
      <w:r w:rsidRPr="003C01B2">
        <w:rPr>
          <w:rFonts w:ascii="GHEA Grapalat" w:hAnsi="GHEA Grapalat"/>
          <w:sz w:val="20"/>
          <w:szCs w:val="20"/>
        </w:rPr>
        <w:t>участники, не имеющие статуса физического лица, считаются взаимосвязанными, если:</w:t>
      </w:r>
    </w:p>
    <w:p w14:paraId="30CBBF9E"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а.</w:t>
      </w:r>
      <w:r w:rsidR="00E1385B" w:rsidRPr="003C01B2">
        <w:rPr>
          <w:rFonts w:ascii="GHEA Grapalat" w:hAnsi="GHEA Grapalat"/>
          <w:color w:val="000000"/>
          <w:sz w:val="20"/>
          <w:szCs w:val="20"/>
        </w:rPr>
        <w:tab/>
      </w:r>
      <w:r w:rsidRPr="003C01B2">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C01B2">
        <w:rPr>
          <w:rFonts w:ascii="Courier New" w:hAnsi="Courier New" w:cs="Courier New"/>
          <w:color w:val="000000"/>
          <w:sz w:val="20"/>
          <w:szCs w:val="20"/>
          <w:lang w:val="en-US"/>
        </w:rPr>
        <w:t> </w:t>
      </w:r>
      <w:r w:rsidRPr="003C01B2">
        <w:rPr>
          <w:rFonts w:ascii="GHEA Grapalat" w:hAnsi="GHEA Grapalat"/>
          <w:color w:val="000000"/>
          <w:sz w:val="20"/>
          <w:szCs w:val="20"/>
        </w:rPr>
        <w:t>лица;</w:t>
      </w:r>
    </w:p>
    <w:p w14:paraId="1382E1C6"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б.</w:t>
      </w:r>
      <w:r w:rsidR="00E1385B" w:rsidRPr="003C01B2">
        <w:rPr>
          <w:rFonts w:ascii="GHEA Grapalat" w:hAnsi="GHEA Grapalat"/>
          <w:color w:val="000000"/>
          <w:sz w:val="20"/>
          <w:szCs w:val="20"/>
        </w:rPr>
        <w:tab/>
      </w:r>
      <w:r w:rsidRPr="003C01B2">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F1C2673"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в.</w:t>
      </w:r>
      <w:r w:rsidR="00E1385B" w:rsidRPr="003C01B2">
        <w:rPr>
          <w:rFonts w:ascii="GHEA Grapalat" w:hAnsi="GHEA Grapalat"/>
          <w:color w:val="000000"/>
          <w:sz w:val="20"/>
          <w:szCs w:val="20"/>
        </w:rPr>
        <w:tab/>
      </w:r>
      <w:r w:rsidRPr="003C01B2">
        <w:rPr>
          <w:rFonts w:ascii="GHEA Grapalat" w:hAnsi="GHEA Grapalat"/>
          <w:color w:val="000000"/>
          <w:sz w:val="20"/>
          <w:szCs w:val="2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w:t>
      </w:r>
      <w:r w:rsidRPr="003C01B2">
        <w:rPr>
          <w:rFonts w:ascii="GHEA Grapalat" w:hAnsi="GHEA Grapalat"/>
          <w:color w:val="000000"/>
          <w:sz w:val="20"/>
          <w:szCs w:val="20"/>
        </w:rPr>
        <w:lastRenderedPageBreak/>
        <w:t>другого лица или другим лицом, исполняющим подобные обязанности;</w:t>
      </w:r>
    </w:p>
    <w:p w14:paraId="15FBC220" w14:textId="77777777" w:rsidR="00D5674E" w:rsidRPr="003C01B2"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3C01B2">
        <w:rPr>
          <w:rFonts w:ascii="GHEA Grapalat" w:hAnsi="GHEA Grapalat"/>
          <w:color w:val="000000"/>
          <w:sz w:val="20"/>
          <w:szCs w:val="20"/>
        </w:rPr>
        <w:t>г.</w:t>
      </w:r>
      <w:r w:rsidR="00E1385B" w:rsidRPr="003C01B2">
        <w:rPr>
          <w:rFonts w:ascii="GHEA Grapalat" w:hAnsi="GHEA Grapalat"/>
          <w:color w:val="000000"/>
          <w:sz w:val="20"/>
          <w:szCs w:val="20"/>
        </w:rPr>
        <w:tab/>
      </w:r>
      <w:r w:rsidRPr="003C01B2">
        <w:rPr>
          <w:rFonts w:ascii="GHEA Grapalat" w:hAnsi="GHEA Grapalat"/>
          <w:color w:val="000000"/>
          <w:sz w:val="20"/>
          <w:szCs w:val="20"/>
        </w:rPr>
        <w:t>они действовали или действуют согласованно, исходя из общих экономических интересов.</w:t>
      </w:r>
    </w:p>
    <w:p w14:paraId="76530FE0" w14:textId="77777777" w:rsidR="00D5674E" w:rsidRPr="003C01B2" w:rsidRDefault="00D5674E" w:rsidP="00B46D58">
      <w:pPr>
        <w:widowControl w:val="0"/>
        <w:tabs>
          <w:tab w:val="left" w:pos="1134"/>
        </w:tabs>
        <w:spacing w:after="160"/>
        <w:ind w:firstLine="567"/>
        <w:jc w:val="both"/>
        <w:rPr>
          <w:rFonts w:ascii="GHEA Grapalat" w:hAnsi="GHEA Grapalat"/>
          <w:color w:val="000000"/>
          <w:sz w:val="20"/>
          <w:szCs w:val="20"/>
        </w:rPr>
      </w:pPr>
      <w:r w:rsidRPr="003C01B2">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3C01B2">
        <w:rPr>
          <w:rFonts w:ascii="GHEA Grapalat" w:hAnsi="GHEA Grapalat"/>
          <w:color w:val="000000"/>
          <w:sz w:val="20"/>
          <w:szCs w:val="20"/>
        </w:rPr>
        <w:t xml:space="preserve">внуки, </w:t>
      </w:r>
      <w:r w:rsidRPr="003C01B2">
        <w:rPr>
          <w:rFonts w:ascii="GHEA Grapalat" w:hAnsi="GHEA Grapalat"/>
          <w:color w:val="000000"/>
          <w:sz w:val="20"/>
          <w:szCs w:val="20"/>
        </w:rPr>
        <w:t>супруг сестры или супруга брата и их дети.</w:t>
      </w:r>
    </w:p>
    <w:p w14:paraId="6B9504CD" w14:textId="62FC23F9" w:rsidR="009F6CC6" w:rsidRPr="003C01B2" w:rsidRDefault="00096865"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2.4</w:t>
      </w:r>
      <w:r w:rsidR="00D13662" w:rsidRPr="003C01B2">
        <w:rPr>
          <w:rFonts w:ascii="GHEA Grapalat" w:hAnsi="GHEA Grapalat"/>
          <w:sz w:val="20"/>
          <w:szCs w:val="20"/>
        </w:rPr>
        <w:t>.</w:t>
      </w:r>
      <w:r w:rsidR="000773A0">
        <w:rPr>
          <w:rFonts w:ascii="GHEA Grapalat" w:hAnsi="GHEA Grapalat"/>
          <w:sz w:val="20"/>
          <w:szCs w:val="20"/>
          <w:lang w:val="hy-AM"/>
        </w:rPr>
        <w:t xml:space="preserve"> </w:t>
      </w:r>
      <w:r w:rsidR="009F6CC6" w:rsidRPr="003C01B2">
        <w:rPr>
          <w:rFonts w:ascii="GHEA Grapalat" w:hAnsi="GHEA Grapalat"/>
          <w:sz w:val="20"/>
          <w:szCs w:val="20"/>
        </w:rPr>
        <w:t>Участник должен иметь требуемые для исполнения предусмотренных заключаемым договором обязательств:</w:t>
      </w:r>
    </w:p>
    <w:p w14:paraId="4EE61333"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1)</w:t>
      </w:r>
      <w:r w:rsidRPr="003C01B2">
        <w:rPr>
          <w:rFonts w:ascii="GHEA Grapalat" w:hAnsi="GHEA Grapalat"/>
          <w:sz w:val="20"/>
          <w:szCs w:val="20"/>
        </w:rPr>
        <w:tab/>
        <w:t>профессиональный опыт,</w:t>
      </w:r>
    </w:p>
    <w:p w14:paraId="6B7B6690"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w:t>
      </w:r>
      <w:r w:rsidRPr="003C01B2">
        <w:rPr>
          <w:rFonts w:ascii="GHEA Grapalat" w:hAnsi="GHEA Grapalat"/>
          <w:sz w:val="20"/>
          <w:szCs w:val="20"/>
        </w:rPr>
        <w:tab/>
        <w:t>технические средства,</w:t>
      </w:r>
    </w:p>
    <w:p w14:paraId="781A96BF" w14:textId="77777777"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3)</w:t>
      </w:r>
      <w:r w:rsidRPr="003C01B2">
        <w:rPr>
          <w:rFonts w:ascii="GHEA Grapalat" w:hAnsi="GHEA Grapalat"/>
          <w:sz w:val="20"/>
          <w:szCs w:val="20"/>
        </w:rPr>
        <w:tab/>
        <w:t>финансовые средства,</w:t>
      </w:r>
    </w:p>
    <w:p w14:paraId="2F162815" w14:textId="77777777" w:rsidR="009F6CC6" w:rsidRPr="003C01B2" w:rsidRDefault="009F6CC6" w:rsidP="00BB60F9">
      <w:pPr>
        <w:widowControl w:val="0"/>
        <w:tabs>
          <w:tab w:val="left" w:pos="1134"/>
        </w:tabs>
        <w:ind w:firstLine="567"/>
        <w:jc w:val="both"/>
        <w:rPr>
          <w:rFonts w:ascii="GHEA Grapalat" w:hAnsi="GHEA Grapalat"/>
          <w:sz w:val="20"/>
          <w:szCs w:val="20"/>
        </w:rPr>
      </w:pPr>
      <w:r w:rsidRPr="003C01B2">
        <w:rPr>
          <w:rFonts w:ascii="GHEA Grapalat" w:hAnsi="GHEA Grapalat"/>
          <w:sz w:val="20"/>
          <w:szCs w:val="20"/>
        </w:rPr>
        <w:t>4)</w:t>
      </w:r>
      <w:r w:rsidRPr="003C01B2">
        <w:rPr>
          <w:rFonts w:ascii="GHEA Grapalat" w:hAnsi="GHEA Grapalat"/>
          <w:sz w:val="20"/>
          <w:szCs w:val="20"/>
        </w:rPr>
        <w:tab/>
        <w:t>трудовые ресурсы.</w:t>
      </w:r>
    </w:p>
    <w:p w14:paraId="000C6980" w14:textId="77777777" w:rsidR="00BB60F9" w:rsidRPr="003C01B2" w:rsidRDefault="00BB60F9" w:rsidP="00BB60F9">
      <w:pPr>
        <w:widowControl w:val="0"/>
        <w:tabs>
          <w:tab w:val="left" w:pos="1134"/>
        </w:tabs>
        <w:ind w:firstLine="567"/>
        <w:jc w:val="both"/>
        <w:rPr>
          <w:rFonts w:ascii="GHEA Grapalat" w:hAnsi="GHEA Grapalat"/>
          <w:sz w:val="20"/>
          <w:szCs w:val="20"/>
        </w:rPr>
      </w:pPr>
    </w:p>
    <w:p w14:paraId="77380BFE" w14:textId="1473442A" w:rsidR="009F6CC6" w:rsidRPr="003C01B2" w:rsidRDefault="009F6CC6" w:rsidP="00BB60F9">
      <w:pPr>
        <w:widowControl w:val="0"/>
        <w:tabs>
          <w:tab w:val="left" w:pos="1134"/>
        </w:tabs>
        <w:ind w:firstLine="567"/>
        <w:jc w:val="both"/>
        <w:rPr>
          <w:rFonts w:ascii="GHEA Grapalat" w:hAnsi="GHEA Grapalat" w:cs="Arial"/>
          <w:sz w:val="20"/>
          <w:szCs w:val="20"/>
        </w:rPr>
      </w:pPr>
      <w:r w:rsidRPr="003C01B2">
        <w:rPr>
          <w:rFonts w:ascii="GHEA Grapalat" w:hAnsi="GHEA Grapalat"/>
          <w:sz w:val="20"/>
          <w:szCs w:val="20"/>
        </w:rPr>
        <w:t>2.4.1 Предъявляемые к участнику:</w:t>
      </w:r>
    </w:p>
    <w:p w14:paraId="3C310DD4" w14:textId="77777777" w:rsidR="009F6CC6" w:rsidRPr="003C01B2" w:rsidRDefault="009F6CC6" w:rsidP="00BB60F9">
      <w:pPr>
        <w:widowControl w:val="0"/>
        <w:tabs>
          <w:tab w:val="left" w:pos="1134"/>
        </w:tabs>
        <w:ind w:firstLine="567"/>
        <w:jc w:val="both"/>
        <w:rPr>
          <w:rFonts w:ascii="GHEA Grapalat" w:hAnsi="GHEA Grapalat" w:cs="Arial Armenian"/>
          <w:sz w:val="20"/>
          <w:szCs w:val="20"/>
        </w:rPr>
      </w:pPr>
      <w:r w:rsidRPr="003C01B2">
        <w:rPr>
          <w:rFonts w:ascii="GHEA Grapalat" w:hAnsi="GHEA Grapalat"/>
          <w:sz w:val="20"/>
          <w:szCs w:val="20"/>
        </w:rPr>
        <w:t>1)</w:t>
      </w:r>
      <w:r w:rsidRPr="003C01B2">
        <w:rPr>
          <w:rFonts w:ascii="GHEA Grapalat" w:hAnsi="GHEA Grapalat"/>
          <w:sz w:val="20"/>
          <w:szCs w:val="20"/>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9F6CC6" w:rsidRPr="003C01B2" w14:paraId="21411589" w14:textId="77777777" w:rsidTr="008B7AAE">
        <w:tc>
          <w:tcPr>
            <w:tcW w:w="675" w:type="dxa"/>
          </w:tcPr>
          <w:p w14:paraId="40EC5D8D"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r w:rsidRPr="003C01B2">
              <w:rPr>
                <w:rFonts w:ascii="GHEA Grapalat" w:hAnsi="GHEA Grapalat" w:cs="Arial Armenian"/>
                <w:sz w:val="20"/>
                <w:szCs w:val="20"/>
              </w:rPr>
              <w:t>N</w:t>
            </w:r>
          </w:p>
        </w:tc>
        <w:tc>
          <w:tcPr>
            <w:tcW w:w="3261" w:type="dxa"/>
          </w:tcPr>
          <w:p w14:paraId="46CDB467" w14:textId="77777777" w:rsidR="009F6CC6" w:rsidRPr="003C01B2" w:rsidRDefault="009F6CC6" w:rsidP="008B7AAE">
            <w:pPr>
              <w:widowControl w:val="0"/>
              <w:tabs>
                <w:tab w:val="left" w:pos="1134"/>
              </w:tabs>
              <w:spacing w:after="160"/>
              <w:jc w:val="both"/>
              <w:rPr>
                <w:rFonts w:ascii="GHEA Grapalat" w:hAnsi="GHEA Grapalat"/>
                <w:sz w:val="20"/>
                <w:szCs w:val="20"/>
              </w:rPr>
            </w:pPr>
            <w:r w:rsidRPr="003C01B2">
              <w:rPr>
                <w:rFonts w:ascii="GHEA Grapalat" w:hAnsi="GHEA Grapalat"/>
                <w:sz w:val="20"/>
                <w:szCs w:val="20"/>
              </w:rPr>
              <w:t>Условия, представленные к опыту</w:t>
            </w:r>
          </w:p>
        </w:tc>
        <w:tc>
          <w:tcPr>
            <w:tcW w:w="3028" w:type="dxa"/>
          </w:tcPr>
          <w:p w14:paraId="5C8EA683" w14:textId="77777777" w:rsidR="009F6CC6" w:rsidRPr="003C01B2" w:rsidRDefault="009F6CC6" w:rsidP="008B7AAE">
            <w:pPr>
              <w:widowControl w:val="0"/>
              <w:tabs>
                <w:tab w:val="left" w:pos="1134"/>
              </w:tabs>
              <w:spacing w:after="160"/>
              <w:jc w:val="both"/>
              <w:rPr>
                <w:rFonts w:ascii="GHEA Grapalat" w:hAnsi="GHEA Grapalat"/>
                <w:sz w:val="20"/>
                <w:szCs w:val="20"/>
              </w:rPr>
            </w:pPr>
            <w:r w:rsidRPr="003C01B2">
              <w:rPr>
                <w:rFonts w:ascii="GHEA Grapalat" w:hAnsi="GHEA Grapalat"/>
                <w:sz w:val="20"/>
                <w:szCs w:val="20"/>
              </w:rPr>
              <w:t>Требуемые документы и условия к последним</w:t>
            </w:r>
          </w:p>
        </w:tc>
        <w:tc>
          <w:tcPr>
            <w:tcW w:w="2322" w:type="dxa"/>
          </w:tcPr>
          <w:p w14:paraId="6796DA49"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r w:rsidRPr="003C01B2">
              <w:rPr>
                <w:rFonts w:ascii="GHEA Grapalat" w:hAnsi="GHEA Grapalat"/>
                <w:color w:val="000000"/>
                <w:sz w:val="20"/>
                <w:szCs w:val="20"/>
              </w:rPr>
              <w:t>Аналогичность</w:t>
            </w:r>
          </w:p>
        </w:tc>
      </w:tr>
      <w:tr w:rsidR="009F6CC6" w:rsidRPr="003C01B2" w14:paraId="4898F6BE" w14:textId="77777777" w:rsidTr="00BB60F9">
        <w:trPr>
          <w:trHeight w:val="230"/>
        </w:trPr>
        <w:tc>
          <w:tcPr>
            <w:tcW w:w="675" w:type="dxa"/>
          </w:tcPr>
          <w:p w14:paraId="58E3FBA4" w14:textId="77777777" w:rsidR="009F6CC6" w:rsidRPr="003C01B2" w:rsidRDefault="009F6CC6" w:rsidP="008B7AAE">
            <w:pPr>
              <w:widowControl w:val="0"/>
              <w:tabs>
                <w:tab w:val="left" w:pos="1134"/>
              </w:tabs>
              <w:spacing w:after="160"/>
              <w:jc w:val="both"/>
              <w:rPr>
                <w:rFonts w:ascii="GHEA Grapalat" w:hAnsi="GHEA Grapalat"/>
                <w:color w:val="000000"/>
                <w:sz w:val="20"/>
                <w:szCs w:val="20"/>
              </w:rPr>
            </w:pPr>
          </w:p>
        </w:tc>
        <w:tc>
          <w:tcPr>
            <w:tcW w:w="3261" w:type="dxa"/>
          </w:tcPr>
          <w:p w14:paraId="3D39985F" w14:textId="72D0BC35" w:rsidR="009F6CC6" w:rsidRPr="003C01B2" w:rsidRDefault="000773A0" w:rsidP="008B7AAE">
            <w:pPr>
              <w:widowControl w:val="0"/>
              <w:tabs>
                <w:tab w:val="left" w:pos="1134"/>
              </w:tabs>
              <w:spacing w:after="160"/>
              <w:jc w:val="both"/>
              <w:rPr>
                <w:rFonts w:ascii="GHEA Grapalat" w:hAnsi="GHEA Grapalat"/>
                <w:color w:val="000000"/>
                <w:sz w:val="20"/>
                <w:szCs w:val="20"/>
              </w:rPr>
            </w:pPr>
            <w:r w:rsidRPr="000773A0">
              <w:rPr>
                <w:rFonts w:ascii="GHEA Grapalat" w:hAnsi="GHEA Grapalat"/>
                <w:color w:val="000000"/>
                <w:sz w:val="20"/>
                <w:szCs w:val="20"/>
              </w:rPr>
              <w:t>Участник должен иметь надлежащим образом реализованный как минимум один аналогичный договор в течение года подачи заявки и трех предшествующих ему лет. Ранее заключенный договор (договоры) признается аналогичным, если стоимость услуг, оказанных в его (их) рамках, не ниже предполагаемой цены, установленной в приглашении к участию в данной процедуре. При этом стоимость услуги, оказываемой в рамках хотя бы одного договора, не должна быть менее пятидесяти процентов предполагаемой цены, установленной в приглашении к участию в данной процедуре.</w:t>
            </w:r>
          </w:p>
        </w:tc>
        <w:tc>
          <w:tcPr>
            <w:tcW w:w="3028" w:type="dxa"/>
          </w:tcPr>
          <w:p w14:paraId="65974D86" w14:textId="0E2A0061" w:rsidR="009F6CC6" w:rsidRPr="003C01B2" w:rsidRDefault="000773A0" w:rsidP="008B7AAE">
            <w:pPr>
              <w:widowControl w:val="0"/>
              <w:tabs>
                <w:tab w:val="left" w:pos="1134"/>
              </w:tabs>
              <w:spacing w:after="160"/>
              <w:jc w:val="both"/>
              <w:rPr>
                <w:rFonts w:ascii="GHEA Grapalat" w:hAnsi="GHEA Grapalat"/>
                <w:color w:val="000000"/>
                <w:sz w:val="20"/>
                <w:szCs w:val="20"/>
              </w:rPr>
            </w:pPr>
            <w:r w:rsidRPr="000773A0">
              <w:rPr>
                <w:rFonts w:ascii="GHEA Grapalat" w:hAnsi="GHEA Grapalat"/>
                <w:color w:val="000000"/>
                <w:sz w:val="20"/>
                <w:szCs w:val="20"/>
              </w:rPr>
              <w:t>Аналогичный договор или договоры, оформленные надлежащим образом (копии договоров, соглашений, документы, подтверждающие их надлежащее исполнение: акт, протокол, счет-фактура)</w:t>
            </w:r>
          </w:p>
        </w:tc>
        <w:tc>
          <w:tcPr>
            <w:tcW w:w="2322" w:type="dxa"/>
          </w:tcPr>
          <w:p w14:paraId="788605C9" w14:textId="15C169BD" w:rsidR="009F6CC6" w:rsidRPr="003C01B2" w:rsidRDefault="00517326" w:rsidP="008B7AAE">
            <w:pPr>
              <w:widowControl w:val="0"/>
              <w:tabs>
                <w:tab w:val="left" w:pos="1134"/>
              </w:tabs>
              <w:spacing w:after="160"/>
              <w:jc w:val="both"/>
              <w:rPr>
                <w:rFonts w:ascii="GHEA Grapalat" w:hAnsi="GHEA Grapalat"/>
                <w:color w:val="000000"/>
                <w:sz w:val="20"/>
                <w:szCs w:val="20"/>
              </w:rPr>
            </w:pPr>
            <w:r w:rsidRPr="00517326">
              <w:rPr>
                <w:rFonts w:ascii="GHEA Grapalat" w:hAnsi="GHEA Grapalat"/>
                <w:color w:val="000000"/>
                <w:sz w:val="20"/>
                <w:szCs w:val="20"/>
              </w:rPr>
              <w:t>Предоставление услуг по техническому надзору (жилищному, общественному, промышленному) (строительство, реконструкция, ремонт, капитальный ремонт)</w:t>
            </w:r>
          </w:p>
        </w:tc>
      </w:tr>
    </w:tbl>
    <w:p w14:paraId="74DB38EE" w14:textId="77777777" w:rsidR="000773A0" w:rsidRPr="000773A0" w:rsidRDefault="000773A0" w:rsidP="000773A0">
      <w:pPr>
        <w:jc w:val="both"/>
        <w:rPr>
          <w:rFonts w:ascii="GHEA Grapalat" w:hAnsi="GHEA Grapalat"/>
          <w:b/>
          <w:bCs/>
          <w:sz w:val="20"/>
          <w:szCs w:val="20"/>
        </w:rPr>
      </w:pPr>
      <w:r w:rsidRPr="000773A0">
        <w:rPr>
          <w:rFonts w:ascii="GHEA Grapalat" w:hAnsi="GHEA Grapalat"/>
          <w:b/>
          <w:bCs/>
          <w:sz w:val="20"/>
          <w:szCs w:val="20"/>
        </w:rPr>
        <w:t>Участнику необходимо предоставить вместе с заявкой:</w:t>
      </w:r>
    </w:p>
    <w:p w14:paraId="29C85920" w14:textId="192407B0" w:rsidR="000773A0" w:rsidRPr="000773A0" w:rsidRDefault="000773A0" w:rsidP="000773A0">
      <w:pPr>
        <w:jc w:val="both"/>
        <w:rPr>
          <w:rFonts w:ascii="GHEA Grapalat" w:hAnsi="GHEA Grapalat"/>
          <w:b/>
          <w:bCs/>
          <w:sz w:val="20"/>
          <w:szCs w:val="20"/>
        </w:rPr>
      </w:pPr>
      <w:r w:rsidRPr="000773A0">
        <w:rPr>
          <w:rFonts w:ascii="GHEA Grapalat" w:hAnsi="GHEA Grapalat"/>
          <w:b/>
          <w:bCs/>
          <w:sz w:val="20"/>
          <w:szCs w:val="20"/>
        </w:rPr>
        <w:t>«Об утверждении Порядка лицензирования и квалификации в сфере градостроительства» Правительства Республики Армения от 30 ноября 2023 года. Пакет документов, указанный в Приложении № 1 к Решению № 2106-Н, и в течение всего периода оказания услуг должен иметь пакет документов, указанный в указанном решении, согласно следующей таблице.</w:t>
      </w:r>
    </w:p>
    <w:tbl>
      <w:tblPr>
        <w:tblStyle w:val="TableGrid"/>
        <w:tblW w:w="10485" w:type="dxa"/>
        <w:tblLook w:val="04A0" w:firstRow="1" w:lastRow="0" w:firstColumn="1" w:lastColumn="0" w:noHBand="0" w:noVBand="1"/>
      </w:tblPr>
      <w:tblGrid>
        <w:gridCol w:w="4957"/>
        <w:gridCol w:w="5528"/>
      </w:tblGrid>
      <w:tr w:rsidR="00191AB7" w:rsidRPr="005A4929" w14:paraId="615E5F0F" w14:textId="77777777" w:rsidTr="00E805D9">
        <w:tc>
          <w:tcPr>
            <w:tcW w:w="4957" w:type="dxa"/>
          </w:tcPr>
          <w:p w14:paraId="35E571E0" w14:textId="54AD10C5" w:rsidR="00191AB7" w:rsidRPr="000773A0" w:rsidRDefault="00191AB7" w:rsidP="00191AB7">
            <w:pPr>
              <w:jc w:val="both"/>
              <w:rPr>
                <w:rFonts w:ascii="GHEA Grapalat" w:hAnsi="GHEA Grapalat"/>
                <w:b/>
                <w:bCs/>
                <w:sz w:val="20"/>
                <w:szCs w:val="20"/>
                <w:lang w:val="hy-AM"/>
              </w:rPr>
            </w:pPr>
            <w:r w:rsidRPr="00F517A4">
              <w:t>Вид деятельности, подлежащий лицензированию Технический контроль качества строительства</w:t>
            </w:r>
          </w:p>
        </w:tc>
        <w:tc>
          <w:tcPr>
            <w:tcW w:w="5528" w:type="dxa"/>
          </w:tcPr>
          <w:p w14:paraId="3E4E6AA7" w14:textId="19203F2C" w:rsidR="00191AB7" w:rsidRPr="000773A0" w:rsidRDefault="00191AB7" w:rsidP="00191AB7">
            <w:pPr>
              <w:jc w:val="both"/>
              <w:rPr>
                <w:rFonts w:ascii="GHEA Grapalat" w:hAnsi="GHEA Grapalat"/>
                <w:b/>
                <w:bCs/>
                <w:iCs/>
                <w:sz w:val="20"/>
                <w:szCs w:val="20"/>
                <w:lang w:val="hy-AM"/>
              </w:rPr>
            </w:pPr>
            <w:r w:rsidRPr="00F517A4">
              <w:t>Вид деятельности, подлежащий лицензированию Технический контроль качества строительства</w:t>
            </w:r>
          </w:p>
        </w:tc>
      </w:tr>
      <w:tr w:rsidR="00191AB7" w:rsidRPr="006B6277" w14:paraId="2B6A4EE3" w14:textId="77777777" w:rsidTr="00E805D9">
        <w:tc>
          <w:tcPr>
            <w:tcW w:w="4957" w:type="dxa"/>
          </w:tcPr>
          <w:p w14:paraId="7C71ACD8" w14:textId="773D9891" w:rsidR="00191AB7" w:rsidRPr="000773A0" w:rsidRDefault="00191AB7" w:rsidP="00191AB7">
            <w:pPr>
              <w:jc w:val="both"/>
              <w:rPr>
                <w:rFonts w:ascii="GHEA Grapalat" w:hAnsi="GHEA Grapalat"/>
                <w:sz w:val="20"/>
                <w:szCs w:val="20"/>
                <w:lang w:val="hy-AM"/>
              </w:rPr>
            </w:pPr>
            <w:r w:rsidRPr="00F517A4">
              <w:t>Класс лицензии и тип сертификата 1-й или 2-й</w:t>
            </w:r>
          </w:p>
        </w:tc>
        <w:tc>
          <w:tcPr>
            <w:tcW w:w="5528" w:type="dxa"/>
          </w:tcPr>
          <w:p w14:paraId="3000D7FA" w14:textId="59AC844E" w:rsidR="00191AB7" w:rsidRPr="000773A0" w:rsidRDefault="00191AB7" w:rsidP="00191AB7">
            <w:pPr>
              <w:jc w:val="both"/>
              <w:rPr>
                <w:rFonts w:ascii="GHEA Grapalat" w:hAnsi="GHEA Grapalat"/>
                <w:bCs/>
                <w:iCs/>
                <w:color w:val="000000" w:themeColor="text1"/>
                <w:sz w:val="20"/>
                <w:szCs w:val="20"/>
                <w:lang w:val="hy-AM"/>
              </w:rPr>
            </w:pPr>
            <w:r w:rsidRPr="00F517A4">
              <w:t>Класс лицензии и тип сертификата 1-й или 2-й</w:t>
            </w:r>
          </w:p>
        </w:tc>
      </w:tr>
      <w:tr w:rsidR="00191AB7" w:rsidRPr="006B6277" w14:paraId="0930100B" w14:textId="77777777" w:rsidTr="00E805D9">
        <w:tc>
          <w:tcPr>
            <w:tcW w:w="4957" w:type="dxa"/>
          </w:tcPr>
          <w:p w14:paraId="286135BB" w14:textId="1E167DD5" w:rsidR="00191AB7" w:rsidRPr="000773A0" w:rsidRDefault="00191AB7" w:rsidP="00191AB7">
            <w:pPr>
              <w:jc w:val="both"/>
              <w:rPr>
                <w:rFonts w:ascii="GHEA Grapalat" w:hAnsi="GHEA Grapalat"/>
                <w:sz w:val="20"/>
                <w:szCs w:val="20"/>
                <w:lang w:val="hy-AM"/>
              </w:rPr>
            </w:pPr>
            <w:r w:rsidRPr="00F517A4">
              <w:t>Код лицензии 03</w:t>
            </w:r>
          </w:p>
        </w:tc>
        <w:tc>
          <w:tcPr>
            <w:tcW w:w="5528" w:type="dxa"/>
          </w:tcPr>
          <w:p w14:paraId="3457038D" w14:textId="5878807E" w:rsidR="00191AB7" w:rsidRPr="000773A0" w:rsidRDefault="00191AB7" w:rsidP="00191AB7">
            <w:pPr>
              <w:jc w:val="both"/>
              <w:rPr>
                <w:rFonts w:ascii="GHEA Grapalat" w:hAnsi="GHEA Grapalat"/>
                <w:bCs/>
                <w:iCs/>
                <w:color w:val="000000" w:themeColor="text1"/>
                <w:sz w:val="20"/>
                <w:szCs w:val="20"/>
                <w:lang w:val="hy-AM"/>
              </w:rPr>
            </w:pPr>
            <w:r w:rsidRPr="00F517A4">
              <w:t>Код лицензии 03</w:t>
            </w:r>
          </w:p>
        </w:tc>
      </w:tr>
      <w:tr w:rsidR="00191AB7" w:rsidRPr="006B6277" w14:paraId="5C5DA070" w14:textId="77777777" w:rsidTr="00E805D9">
        <w:tc>
          <w:tcPr>
            <w:tcW w:w="4957" w:type="dxa"/>
          </w:tcPr>
          <w:p w14:paraId="13E424FB" w14:textId="1B2C1BAB" w:rsidR="00191AB7" w:rsidRPr="000773A0" w:rsidRDefault="00191AB7" w:rsidP="00191AB7">
            <w:pPr>
              <w:jc w:val="both"/>
              <w:rPr>
                <w:rFonts w:ascii="GHEA Grapalat" w:hAnsi="GHEA Grapalat"/>
                <w:sz w:val="20"/>
                <w:szCs w:val="20"/>
                <w:lang w:val="hy-AM"/>
              </w:rPr>
            </w:pPr>
            <w:r w:rsidRPr="00F517A4">
              <w:t>Тип вкладыша, являющегося неотъемлемой частью лицензии Жилой, общественный, промышленный</w:t>
            </w:r>
          </w:p>
        </w:tc>
        <w:tc>
          <w:tcPr>
            <w:tcW w:w="5528" w:type="dxa"/>
          </w:tcPr>
          <w:p w14:paraId="326B6064" w14:textId="1C807A0F" w:rsidR="00191AB7" w:rsidRPr="000773A0" w:rsidRDefault="00191AB7" w:rsidP="00191AB7">
            <w:pPr>
              <w:jc w:val="both"/>
              <w:rPr>
                <w:rFonts w:ascii="GHEA Grapalat" w:hAnsi="GHEA Grapalat" w:cs="Arial"/>
                <w:color w:val="000000"/>
                <w:sz w:val="20"/>
                <w:szCs w:val="20"/>
                <w:lang w:val="hy-AM"/>
              </w:rPr>
            </w:pPr>
            <w:r w:rsidRPr="00F517A4">
              <w:t>Тип вкладыша, являющегося неотъемлемой частью лицензии Жилой, общественный, промышленный</w:t>
            </w:r>
          </w:p>
        </w:tc>
      </w:tr>
      <w:tr w:rsidR="00191AB7" w:rsidRPr="006B6277" w14:paraId="475187A3" w14:textId="77777777" w:rsidTr="00E805D9">
        <w:tc>
          <w:tcPr>
            <w:tcW w:w="4957" w:type="dxa"/>
          </w:tcPr>
          <w:p w14:paraId="0EE0C6CD" w14:textId="32DDFA29" w:rsidR="00191AB7" w:rsidRPr="000773A0" w:rsidRDefault="00191AB7" w:rsidP="00191AB7">
            <w:pPr>
              <w:jc w:val="both"/>
              <w:rPr>
                <w:rFonts w:ascii="GHEA Grapalat" w:hAnsi="GHEA Grapalat"/>
                <w:sz w:val="20"/>
                <w:szCs w:val="20"/>
                <w:lang w:val="hy-AM"/>
              </w:rPr>
            </w:pPr>
            <w:r w:rsidRPr="00F517A4">
              <w:lastRenderedPageBreak/>
              <w:t>Вставьте номер 03.04</w:t>
            </w:r>
          </w:p>
        </w:tc>
        <w:tc>
          <w:tcPr>
            <w:tcW w:w="5528" w:type="dxa"/>
          </w:tcPr>
          <w:p w14:paraId="60375F57" w14:textId="68E0A53E" w:rsidR="00191AB7" w:rsidRPr="000773A0" w:rsidRDefault="00191AB7" w:rsidP="00191AB7">
            <w:pPr>
              <w:jc w:val="both"/>
              <w:rPr>
                <w:rFonts w:ascii="GHEA Grapalat" w:hAnsi="GHEA Grapalat"/>
                <w:sz w:val="20"/>
                <w:szCs w:val="20"/>
                <w:lang w:val="hy-AM"/>
              </w:rPr>
            </w:pPr>
            <w:r w:rsidRPr="00F517A4">
              <w:t>Вставьте номер 03.04</w:t>
            </w:r>
          </w:p>
        </w:tc>
      </w:tr>
    </w:tbl>
    <w:p w14:paraId="27237372" w14:textId="77777777" w:rsidR="000773A0" w:rsidRDefault="000773A0" w:rsidP="009F6CC6">
      <w:pPr>
        <w:jc w:val="both"/>
        <w:rPr>
          <w:rFonts w:ascii="GHEA Grapalat" w:hAnsi="GHEA Grapalat"/>
          <w:sz w:val="20"/>
          <w:szCs w:val="20"/>
        </w:rPr>
      </w:pPr>
    </w:p>
    <w:p w14:paraId="538D0B55" w14:textId="7185D663" w:rsidR="00CF4BBE" w:rsidRPr="00CF4BBE" w:rsidRDefault="00CF4BBE" w:rsidP="009F6CC6">
      <w:pPr>
        <w:jc w:val="both"/>
        <w:rPr>
          <w:rFonts w:ascii="GHEA Grapalat" w:hAnsi="GHEA Grapalat"/>
          <w:b/>
          <w:bCs/>
          <w:sz w:val="20"/>
          <w:szCs w:val="20"/>
        </w:rPr>
      </w:pPr>
      <w:r w:rsidRPr="00CF4BBE">
        <w:rPr>
          <w:rFonts w:ascii="GHEA Grapalat" w:hAnsi="GHEA Grapalat"/>
          <w:b/>
          <w:bCs/>
          <w:sz w:val="20"/>
          <w:szCs w:val="20"/>
        </w:rPr>
        <w:t>Требуемая лицензия не должна быть приостановлена, а срок ее действия не должен быть меньше срока, установленного для оказания услуг.</w:t>
      </w:r>
    </w:p>
    <w:p w14:paraId="305DBC77" w14:textId="77777777" w:rsidR="00CF4BBE" w:rsidRDefault="00CF4BBE" w:rsidP="009F6CC6">
      <w:pPr>
        <w:jc w:val="both"/>
        <w:rPr>
          <w:rFonts w:ascii="GHEA Grapalat" w:hAnsi="GHEA Grapalat"/>
          <w:sz w:val="20"/>
          <w:szCs w:val="20"/>
        </w:rPr>
      </w:pPr>
    </w:p>
    <w:p w14:paraId="2467A111" w14:textId="64F89AF6" w:rsidR="009F6CC6" w:rsidRPr="003C01B2" w:rsidRDefault="009F6CC6" w:rsidP="009F6CC6">
      <w:pPr>
        <w:jc w:val="both"/>
        <w:rPr>
          <w:rFonts w:ascii="GHEA Grapalat" w:hAnsi="GHEA Grapalat"/>
          <w:sz w:val="20"/>
          <w:szCs w:val="20"/>
        </w:rPr>
      </w:pPr>
      <w:r w:rsidRPr="003C01B2">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2F05E64D" w14:textId="77777777" w:rsidR="000773A0" w:rsidRDefault="000773A0" w:rsidP="009F6CC6">
      <w:pPr>
        <w:widowControl w:val="0"/>
        <w:tabs>
          <w:tab w:val="left" w:pos="1134"/>
        </w:tabs>
        <w:spacing w:after="160" w:line="360" w:lineRule="auto"/>
        <w:ind w:firstLine="567"/>
        <w:jc w:val="both"/>
        <w:rPr>
          <w:rFonts w:ascii="GHEA Grapalat" w:hAnsi="GHEA Grapalat"/>
          <w:sz w:val="20"/>
          <w:szCs w:val="20"/>
          <w:lang w:val="hy-AM"/>
        </w:rPr>
      </w:pPr>
    </w:p>
    <w:p w14:paraId="32F8E937" w14:textId="6981AE3A" w:rsidR="009F6CC6" w:rsidRPr="003C01B2" w:rsidRDefault="000773A0" w:rsidP="009F6CC6">
      <w:pPr>
        <w:widowControl w:val="0"/>
        <w:tabs>
          <w:tab w:val="left" w:pos="1134"/>
        </w:tabs>
        <w:spacing w:after="160" w:line="360" w:lineRule="auto"/>
        <w:ind w:firstLine="567"/>
        <w:jc w:val="both"/>
        <w:rPr>
          <w:rFonts w:ascii="GHEA Grapalat" w:hAnsi="GHEA Grapalat"/>
          <w:sz w:val="20"/>
          <w:szCs w:val="20"/>
        </w:rPr>
      </w:pPr>
      <w:r>
        <w:rPr>
          <w:rFonts w:ascii="GHEA Grapalat" w:hAnsi="GHEA Grapalat"/>
          <w:sz w:val="20"/>
          <w:szCs w:val="20"/>
          <w:lang w:val="hy-AM"/>
        </w:rPr>
        <w:t>2</w:t>
      </w:r>
      <w:r w:rsidR="009F6CC6" w:rsidRPr="003C01B2">
        <w:rPr>
          <w:rFonts w:ascii="GHEA Grapalat" w:hAnsi="GHEA Grapalat"/>
          <w:sz w:val="20"/>
          <w:szCs w:val="20"/>
        </w:rPr>
        <w:t>)</w:t>
      </w:r>
      <w:r w:rsidR="009F6CC6" w:rsidRPr="003C01B2">
        <w:rPr>
          <w:rFonts w:ascii="GHEA Grapalat" w:hAnsi="GHEA Grapalat"/>
          <w:sz w:val="20"/>
          <w:szCs w:val="20"/>
        </w:rPr>
        <w:tab/>
        <w:t>квалификационный критерий "Трудовые ресурсы" устанавливается и оценивается в следующем порядке:</w:t>
      </w:r>
    </w:p>
    <w:p w14:paraId="1217B7F4" w14:textId="77777777" w:rsidR="009F6CC6" w:rsidRPr="003C01B2" w:rsidRDefault="009F6CC6" w:rsidP="009F6CC6">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для исполнения договора требуются следующие трудовые ресурсы</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200"/>
        <w:gridCol w:w="2453"/>
        <w:gridCol w:w="5017"/>
      </w:tblGrid>
      <w:tr w:rsidR="009F6CC6" w:rsidRPr="003C01B2" w14:paraId="5EDD9E85" w14:textId="77777777" w:rsidTr="008B7AAE">
        <w:tc>
          <w:tcPr>
            <w:tcW w:w="680" w:type="dxa"/>
            <w:tcBorders>
              <w:top w:val="single" w:sz="4" w:space="0" w:color="auto"/>
              <w:left w:val="single" w:sz="4" w:space="0" w:color="auto"/>
              <w:bottom w:val="single" w:sz="4" w:space="0" w:color="auto"/>
              <w:right w:val="single" w:sz="4" w:space="0" w:color="auto"/>
            </w:tcBorders>
            <w:vAlign w:val="center"/>
          </w:tcPr>
          <w:p w14:paraId="32F8BE5E" w14:textId="77777777" w:rsidR="009F6CC6" w:rsidRPr="003C01B2" w:rsidRDefault="009F6CC6" w:rsidP="008B7AAE">
            <w:pPr>
              <w:jc w:val="center"/>
              <w:rPr>
                <w:rFonts w:ascii="GHEA Grapalat" w:hAnsi="GHEA Grapalat"/>
                <w:sz w:val="20"/>
                <w:szCs w:val="20"/>
              </w:rPr>
            </w:pPr>
            <w:r w:rsidRPr="003C01B2">
              <w:rPr>
                <w:rFonts w:ascii="GHEA Grapalat" w:hAnsi="GHEA Grapalat"/>
                <w:sz w:val="20"/>
                <w:szCs w:val="20"/>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14:paraId="0BABF4DE" w14:textId="77777777" w:rsidR="009F6CC6" w:rsidRPr="003C01B2" w:rsidRDefault="009F6CC6" w:rsidP="008B7AAE">
            <w:pPr>
              <w:jc w:val="center"/>
              <w:rPr>
                <w:rFonts w:ascii="GHEA Grapalat" w:hAnsi="GHEA Grapalat"/>
                <w:sz w:val="20"/>
                <w:szCs w:val="20"/>
              </w:rPr>
            </w:pPr>
            <w:r w:rsidRPr="003C01B2">
              <w:rPr>
                <w:rFonts w:ascii="GHEA Grapalat" w:hAnsi="GHEA Grapalat"/>
                <w:sz w:val="20"/>
                <w:szCs w:val="20"/>
              </w:rPr>
              <w:t>Специалисты</w:t>
            </w:r>
          </w:p>
        </w:tc>
      </w:tr>
      <w:tr w:rsidR="009F6CC6" w:rsidRPr="003C01B2" w14:paraId="252F7081" w14:textId="77777777" w:rsidTr="008B7AAE">
        <w:tblPrEx>
          <w:tblLook w:val="01E0" w:firstRow="1" w:lastRow="1" w:firstColumn="1" w:lastColumn="1" w:noHBand="0" w:noVBand="0"/>
        </w:tblPrEx>
        <w:tc>
          <w:tcPr>
            <w:tcW w:w="680" w:type="dxa"/>
            <w:vMerge w:val="restart"/>
            <w:tcBorders>
              <w:left w:val="single" w:sz="4" w:space="0" w:color="auto"/>
              <w:right w:val="single" w:sz="4" w:space="0" w:color="auto"/>
            </w:tcBorders>
            <w:vAlign w:val="center"/>
          </w:tcPr>
          <w:p w14:paraId="77174528" w14:textId="77777777" w:rsidR="009F6CC6" w:rsidRPr="003C01B2" w:rsidRDefault="009F6CC6" w:rsidP="008B7AAE">
            <w:pPr>
              <w:jc w:val="center"/>
              <w:rPr>
                <w:rFonts w:ascii="GHEA Grapalat" w:hAnsi="GHEA Grapalat" w:cs="Arial"/>
                <w:sz w:val="20"/>
                <w:szCs w:val="20"/>
              </w:rPr>
            </w:pPr>
          </w:p>
        </w:tc>
        <w:tc>
          <w:tcPr>
            <w:tcW w:w="2200" w:type="dxa"/>
            <w:vMerge w:val="restart"/>
            <w:tcBorders>
              <w:left w:val="single" w:sz="4" w:space="0" w:color="auto"/>
            </w:tcBorders>
          </w:tcPr>
          <w:p w14:paraId="52C4FE80"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квалификация</w:t>
            </w:r>
          </w:p>
        </w:tc>
        <w:tc>
          <w:tcPr>
            <w:tcW w:w="7470" w:type="dxa"/>
            <w:gridSpan w:val="2"/>
          </w:tcPr>
          <w:p w14:paraId="6A644EC9" w14:textId="77777777" w:rsidR="009F6CC6" w:rsidRPr="003C01B2" w:rsidRDefault="009F6CC6" w:rsidP="008B7AAE">
            <w:pPr>
              <w:ind w:left="27"/>
              <w:rPr>
                <w:rFonts w:ascii="GHEA Grapalat" w:hAnsi="GHEA Grapalat" w:cs="Arial"/>
                <w:sz w:val="20"/>
                <w:szCs w:val="20"/>
              </w:rPr>
            </w:pPr>
            <w:r w:rsidRPr="003C01B2">
              <w:rPr>
                <w:rFonts w:ascii="GHEA Grapalat" w:hAnsi="GHEA Grapalat"/>
                <w:sz w:val="20"/>
                <w:szCs w:val="20"/>
                <w:lang w:val="hy-AM"/>
              </w:rPr>
              <w:t xml:space="preserve">                        </w:t>
            </w:r>
            <w:r w:rsidRPr="003C01B2">
              <w:rPr>
                <w:rFonts w:ascii="GHEA Grapalat" w:hAnsi="GHEA Grapalat"/>
                <w:sz w:val="20"/>
                <w:szCs w:val="20"/>
              </w:rPr>
              <w:t>трудовой опыт</w:t>
            </w:r>
          </w:p>
        </w:tc>
      </w:tr>
      <w:tr w:rsidR="009F6CC6" w:rsidRPr="003C01B2" w14:paraId="78F4EB2B" w14:textId="77777777" w:rsidTr="008B7AAE">
        <w:tblPrEx>
          <w:tblLook w:val="01E0" w:firstRow="1" w:lastRow="1" w:firstColumn="1" w:lastColumn="1" w:noHBand="0" w:noVBand="0"/>
        </w:tblPrEx>
        <w:tc>
          <w:tcPr>
            <w:tcW w:w="680" w:type="dxa"/>
            <w:vMerge/>
            <w:tcBorders>
              <w:left w:val="single" w:sz="4" w:space="0" w:color="auto"/>
              <w:right w:val="single" w:sz="4" w:space="0" w:color="auto"/>
            </w:tcBorders>
          </w:tcPr>
          <w:p w14:paraId="27FBC587" w14:textId="77777777" w:rsidR="009F6CC6" w:rsidRPr="003C01B2" w:rsidRDefault="009F6CC6" w:rsidP="008B7AAE">
            <w:pPr>
              <w:ind w:firstLine="567"/>
              <w:jc w:val="both"/>
              <w:rPr>
                <w:rFonts w:ascii="GHEA Grapalat" w:hAnsi="GHEA Grapalat" w:cs="Arial Armenian"/>
                <w:sz w:val="20"/>
                <w:szCs w:val="20"/>
              </w:rPr>
            </w:pPr>
          </w:p>
        </w:tc>
        <w:tc>
          <w:tcPr>
            <w:tcW w:w="2200" w:type="dxa"/>
            <w:vMerge/>
            <w:tcBorders>
              <w:left w:val="single" w:sz="4" w:space="0" w:color="auto"/>
            </w:tcBorders>
          </w:tcPr>
          <w:p w14:paraId="00D59C85" w14:textId="77777777" w:rsidR="009F6CC6" w:rsidRPr="003C01B2" w:rsidRDefault="009F6CC6" w:rsidP="008B7AAE">
            <w:pPr>
              <w:jc w:val="center"/>
              <w:rPr>
                <w:rFonts w:ascii="GHEA Grapalat" w:hAnsi="GHEA Grapalat" w:cs="Arial"/>
                <w:sz w:val="20"/>
                <w:szCs w:val="20"/>
              </w:rPr>
            </w:pPr>
          </w:p>
        </w:tc>
        <w:tc>
          <w:tcPr>
            <w:tcW w:w="2453" w:type="dxa"/>
          </w:tcPr>
          <w:p w14:paraId="1DE250F1"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период</w:t>
            </w:r>
          </w:p>
        </w:tc>
        <w:tc>
          <w:tcPr>
            <w:tcW w:w="5017" w:type="dxa"/>
            <w:vAlign w:val="center"/>
          </w:tcPr>
          <w:p w14:paraId="0E47F0FE" w14:textId="77777777" w:rsidR="009F6CC6" w:rsidRPr="003C01B2" w:rsidRDefault="009F6CC6" w:rsidP="008B7AAE">
            <w:pPr>
              <w:jc w:val="center"/>
              <w:rPr>
                <w:rFonts w:ascii="GHEA Grapalat" w:hAnsi="GHEA Grapalat" w:cs="Arial"/>
                <w:sz w:val="20"/>
                <w:szCs w:val="20"/>
              </w:rPr>
            </w:pPr>
            <w:r w:rsidRPr="003C01B2">
              <w:rPr>
                <w:rFonts w:ascii="GHEA Grapalat" w:hAnsi="GHEA Grapalat"/>
                <w:sz w:val="20"/>
                <w:szCs w:val="20"/>
              </w:rPr>
              <w:t>сфера деятельности и выполненная работа</w:t>
            </w:r>
          </w:p>
        </w:tc>
      </w:tr>
      <w:tr w:rsidR="009F6CC6" w:rsidRPr="003C01B2" w14:paraId="079198D0" w14:textId="77777777" w:rsidTr="008B7AAE">
        <w:tblPrEx>
          <w:tblLook w:val="01E0" w:firstRow="1" w:lastRow="1" w:firstColumn="1" w:lastColumn="1" w:noHBand="0" w:noVBand="0"/>
        </w:tblPrEx>
        <w:tc>
          <w:tcPr>
            <w:tcW w:w="680" w:type="dxa"/>
          </w:tcPr>
          <w:p w14:paraId="0528A5E6" w14:textId="77777777" w:rsidR="009F6CC6" w:rsidRDefault="00FA7524" w:rsidP="008B7AAE">
            <w:pPr>
              <w:ind w:firstLine="567"/>
              <w:jc w:val="both"/>
              <w:rPr>
                <w:rFonts w:ascii="GHEA Grapalat" w:hAnsi="GHEA Grapalat" w:cs="Arial Armenian"/>
                <w:sz w:val="20"/>
                <w:szCs w:val="20"/>
                <w:lang w:val="en-US"/>
              </w:rPr>
            </w:pPr>
            <w:r>
              <w:rPr>
                <w:rFonts w:ascii="GHEA Grapalat" w:hAnsi="GHEA Grapalat" w:cs="Arial Armenian"/>
                <w:sz w:val="20"/>
                <w:szCs w:val="20"/>
                <w:lang w:val="en-US"/>
              </w:rPr>
              <w:t>1</w:t>
            </w:r>
          </w:p>
          <w:p w14:paraId="66EEBD3A" w14:textId="03710DB9" w:rsidR="00FA7524" w:rsidRPr="00FA7524" w:rsidRDefault="00FA7524" w:rsidP="00FA7524">
            <w:pPr>
              <w:rPr>
                <w:rFonts w:ascii="GHEA Grapalat" w:hAnsi="GHEA Grapalat" w:cs="Arial Armenian"/>
                <w:sz w:val="20"/>
                <w:szCs w:val="20"/>
                <w:lang w:val="en-US"/>
              </w:rPr>
            </w:pPr>
            <w:r>
              <w:rPr>
                <w:rFonts w:ascii="GHEA Grapalat" w:hAnsi="GHEA Grapalat" w:cs="Arial Armenian"/>
                <w:sz w:val="20"/>
                <w:szCs w:val="20"/>
                <w:lang w:val="en-US"/>
              </w:rPr>
              <w:t>1</w:t>
            </w:r>
          </w:p>
        </w:tc>
        <w:tc>
          <w:tcPr>
            <w:tcW w:w="2200" w:type="dxa"/>
          </w:tcPr>
          <w:p w14:paraId="6FDE522E" w14:textId="0F4EF67B" w:rsidR="009F6CC6" w:rsidRPr="003C01B2" w:rsidRDefault="004818EC" w:rsidP="008B7AAE">
            <w:pPr>
              <w:ind w:firstLine="567"/>
              <w:jc w:val="both"/>
              <w:rPr>
                <w:rFonts w:ascii="GHEA Grapalat" w:hAnsi="GHEA Grapalat" w:cs="Arial Armenian"/>
                <w:sz w:val="20"/>
                <w:szCs w:val="20"/>
              </w:rPr>
            </w:pPr>
            <w:r w:rsidRPr="004818EC">
              <w:rPr>
                <w:rFonts w:ascii="GHEA Grapalat" w:hAnsi="GHEA Grapalat" w:cs="Arial Armenian"/>
                <w:sz w:val="20"/>
                <w:szCs w:val="20"/>
              </w:rPr>
              <w:t>Не менее 1 инженера-технического руководителя (сертифицированного) в жилищном, государственном и промышленном секторах</w:t>
            </w:r>
          </w:p>
        </w:tc>
        <w:tc>
          <w:tcPr>
            <w:tcW w:w="2453" w:type="dxa"/>
          </w:tcPr>
          <w:p w14:paraId="3F038F12" w14:textId="0DCFA676" w:rsidR="009F6CC6" w:rsidRPr="003C01B2" w:rsidRDefault="00FA7524" w:rsidP="008B7AAE">
            <w:pPr>
              <w:ind w:firstLine="567"/>
              <w:jc w:val="both"/>
              <w:rPr>
                <w:rFonts w:ascii="GHEA Grapalat" w:hAnsi="GHEA Grapalat" w:cs="Arial Armenian"/>
                <w:sz w:val="20"/>
                <w:szCs w:val="20"/>
              </w:rPr>
            </w:pPr>
            <w:r w:rsidRPr="00FA7524">
              <w:rPr>
                <w:rFonts w:ascii="GHEA Grapalat" w:hAnsi="GHEA Grapalat" w:cs="Arial Armenian"/>
                <w:sz w:val="20"/>
                <w:szCs w:val="20"/>
              </w:rPr>
              <w:t>не менее 3 лет опыта работы</w:t>
            </w:r>
          </w:p>
        </w:tc>
        <w:tc>
          <w:tcPr>
            <w:tcW w:w="5017" w:type="dxa"/>
          </w:tcPr>
          <w:p w14:paraId="644BEDD9" w14:textId="77777777" w:rsidR="00A6272A" w:rsidRPr="00A6272A" w:rsidRDefault="00A6272A" w:rsidP="00A6272A">
            <w:pPr>
              <w:ind w:firstLine="567"/>
              <w:jc w:val="both"/>
              <w:rPr>
                <w:rFonts w:ascii="GHEA Grapalat" w:hAnsi="GHEA Grapalat" w:cs="Arial Armenian"/>
                <w:sz w:val="20"/>
                <w:szCs w:val="20"/>
              </w:rPr>
            </w:pPr>
            <w:r w:rsidRPr="00A6272A">
              <w:rPr>
                <w:rFonts w:ascii="GHEA Grapalat" w:hAnsi="GHEA Grapalat" w:cs="Arial Armenian"/>
                <w:sz w:val="20"/>
                <w:szCs w:val="20"/>
              </w:rPr>
              <w:t>Технический контроль качества строительства</w:t>
            </w:r>
          </w:p>
          <w:p w14:paraId="06946FCC" w14:textId="4FF096B1" w:rsidR="009F6CC6" w:rsidRPr="003C01B2" w:rsidRDefault="00A6272A" w:rsidP="00A6272A">
            <w:pPr>
              <w:ind w:firstLine="567"/>
              <w:jc w:val="both"/>
              <w:rPr>
                <w:rFonts w:ascii="GHEA Grapalat" w:hAnsi="GHEA Grapalat" w:cs="Arial Armenian"/>
                <w:sz w:val="20"/>
                <w:szCs w:val="20"/>
              </w:rPr>
            </w:pPr>
            <w:r w:rsidRPr="00A6272A">
              <w:rPr>
                <w:rFonts w:ascii="GHEA Grapalat" w:hAnsi="GHEA Grapalat" w:cs="Arial Armenian"/>
                <w:sz w:val="20"/>
                <w:szCs w:val="20"/>
              </w:rPr>
              <w:t>Жилой, общественный, промышленный секторы</w:t>
            </w:r>
          </w:p>
        </w:tc>
      </w:tr>
    </w:tbl>
    <w:p w14:paraId="5480DCFD" w14:textId="26D33119" w:rsidR="00FA7524" w:rsidRDefault="00FA7524" w:rsidP="009F6CC6">
      <w:pPr>
        <w:widowControl w:val="0"/>
        <w:tabs>
          <w:tab w:val="left" w:pos="1134"/>
        </w:tabs>
        <w:spacing w:after="160"/>
        <w:ind w:firstLine="567"/>
        <w:jc w:val="both"/>
        <w:rPr>
          <w:rFonts w:ascii="GHEA Grapalat" w:hAnsi="GHEA Grapalat"/>
          <w:sz w:val="20"/>
          <w:szCs w:val="20"/>
        </w:rPr>
      </w:pPr>
    </w:p>
    <w:p w14:paraId="33294725"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Уровень сертификации специалиста: 1-й или 2-й</w:t>
      </w:r>
    </w:p>
    <w:p w14:paraId="519B1A40"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Примечание: Необходимо представить одного специалиста в каждой из указанных областей. Если в одной области подано более одного заявления, то оцениваться будет специалист в соответствующей области с наибольшим опытом, отвечающий требованиям.</w:t>
      </w:r>
    </w:p>
    <w:p w14:paraId="464AF1DA"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p>
    <w:p w14:paraId="442D018D"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б) Участник в качестве документа, обосновывающего квалификационные критерии, представляет данные о персонале, предлагаемом для исполнения договора, согласно приложению 1.1. Кроме того, для обоснования наличия трудовых ресурсов Участник должен представить:</w:t>
      </w:r>
    </w:p>
    <w:p w14:paraId="0DA15165"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письменное согласие специалиста, входящего в состав назначаемого персонала, на привлечение его к выполняемой работе,</w:t>
      </w:r>
    </w:p>
    <w:p w14:paraId="00BC5B00"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копия документа, подтверждающего квалификацию специалиста (диплом/лицензия/сертификат),</w:t>
      </w:r>
    </w:p>
    <w:p w14:paraId="54FBB12B"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 xml:space="preserve">Квалификация участника по данному критерию оценивается как удовлетворительная, если он соответствует установленным условиям и требованиям. </w:t>
      </w:r>
    </w:p>
    <w:p w14:paraId="6790CF62" w14:textId="77777777" w:rsidR="00920A24" w:rsidRPr="00920A24" w:rsidRDefault="00920A24" w:rsidP="00920A24">
      <w:pPr>
        <w:widowControl w:val="0"/>
        <w:tabs>
          <w:tab w:val="left" w:pos="1134"/>
        </w:tabs>
        <w:spacing w:after="160"/>
        <w:ind w:firstLine="567"/>
        <w:jc w:val="both"/>
        <w:rPr>
          <w:rFonts w:ascii="GHEA Grapalat" w:hAnsi="GHEA Grapalat"/>
          <w:sz w:val="20"/>
          <w:szCs w:val="20"/>
        </w:rPr>
      </w:pPr>
      <w:r w:rsidRPr="00920A24">
        <w:rPr>
          <w:rFonts w:ascii="GHEA Grapalat" w:hAnsi="GHEA Grapalat"/>
          <w:sz w:val="20"/>
          <w:szCs w:val="20"/>
        </w:rPr>
        <w:t>Оценка заявок осуществляется в соответствии с требованиями, установленными пунктом 2 части 1 статьи 44 Закона РА «О закупках».</w:t>
      </w:r>
    </w:p>
    <w:p w14:paraId="0F0F5B5C" w14:textId="36501D55" w:rsidR="00920A24" w:rsidRPr="00920A24" w:rsidRDefault="00920A24" w:rsidP="00920A24">
      <w:pPr>
        <w:widowControl w:val="0"/>
        <w:tabs>
          <w:tab w:val="left" w:pos="1134"/>
        </w:tabs>
        <w:spacing w:after="160"/>
        <w:ind w:firstLine="567"/>
        <w:jc w:val="both"/>
        <w:rPr>
          <w:rFonts w:ascii="GHEA Grapalat" w:hAnsi="GHEA Grapalat"/>
          <w:b/>
          <w:bCs/>
          <w:sz w:val="20"/>
          <w:szCs w:val="20"/>
        </w:rPr>
      </w:pPr>
      <w:r w:rsidRPr="00920A24">
        <w:rPr>
          <w:rFonts w:ascii="GHEA Grapalat" w:hAnsi="GHEA Grapalat"/>
          <w:b/>
          <w:bCs/>
          <w:sz w:val="20"/>
          <w:szCs w:val="20"/>
          <w:highlight w:val="yellow"/>
        </w:rPr>
        <w:t>Заявки, не соответствующие вышеуказанным требованиям, подлежат отклонению.</w:t>
      </w:r>
    </w:p>
    <w:p w14:paraId="4280A72F" w14:textId="61D21BC9" w:rsidR="009F6CC6" w:rsidRPr="003C01B2" w:rsidRDefault="009F6CC6" w:rsidP="009F6CC6">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5C9A9D19" w14:textId="77777777" w:rsidR="000A6B75" w:rsidRPr="003C01B2" w:rsidRDefault="000A6B75" w:rsidP="00E67CC4">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w:t>
      </w:r>
      <w:r w:rsidR="00DA4643" w:rsidRPr="003C01B2">
        <w:rPr>
          <w:rFonts w:ascii="GHEA Grapalat" w:hAnsi="GHEA Grapalat"/>
          <w:sz w:val="20"/>
          <w:szCs w:val="20"/>
        </w:rPr>
        <w:t>5</w:t>
      </w:r>
      <w:r w:rsidR="000A15F9" w:rsidRPr="003C01B2">
        <w:rPr>
          <w:rFonts w:ascii="GHEA Grapalat" w:hAnsi="GHEA Grapalat"/>
          <w:sz w:val="20"/>
          <w:szCs w:val="20"/>
        </w:rPr>
        <w:t>.</w:t>
      </w:r>
      <w:r w:rsidR="00F04AA1" w:rsidRPr="003C01B2">
        <w:rPr>
          <w:rFonts w:ascii="GHEA Grapalat" w:hAnsi="GHEA Grapalat"/>
          <w:sz w:val="20"/>
          <w:szCs w:val="20"/>
        </w:rPr>
        <w:tab/>
      </w:r>
      <w:r w:rsidRPr="003C01B2">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C01B2">
        <w:rPr>
          <w:rFonts w:ascii="GHEA Grapalat" w:hAnsi="GHEA Grapalat"/>
          <w:sz w:val="20"/>
          <w:szCs w:val="20"/>
        </w:rPr>
        <w:t xml:space="preserve"> </w:t>
      </w:r>
      <w:r w:rsidR="00C366B6" w:rsidRPr="003C01B2">
        <w:rPr>
          <w:rFonts w:ascii="GHEA Grapalat" w:hAnsi="GHEA Grapalat"/>
          <w:sz w:val="20"/>
          <w:szCs w:val="20"/>
        </w:rPr>
        <w:t>(на один и тот же лот)</w:t>
      </w:r>
      <w:r w:rsidRPr="003C01B2">
        <w:rPr>
          <w:rFonts w:ascii="GHEA Grapalat" w:hAnsi="GHEA Grapalat"/>
          <w:sz w:val="20"/>
          <w:szCs w:val="20"/>
        </w:rPr>
        <w:t xml:space="preserve">. </w:t>
      </w:r>
    </w:p>
    <w:p w14:paraId="3289BEEB" w14:textId="77777777" w:rsidR="009E07EE" w:rsidRPr="003C01B2" w:rsidRDefault="000A6B75" w:rsidP="00B46D58">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lastRenderedPageBreak/>
        <w:t>2.</w:t>
      </w:r>
      <w:r w:rsidR="00C366B6" w:rsidRPr="003C01B2">
        <w:rPr>
          <w:rFonts w:ascii="GHEA Grapalat" w:hAnsi="GHEA Grapalat"/>
        </w:rPr>
        <w:t>6</w:t>
      </w:r>
      <w:r w:rsidR="000A15F9" w:rsidRPr="003C01B2">
        <w:rPr>
          <w:rFonts w:ascii="GHEA Grapalat" w:hAnsi="GHEA Grapalat"/>
        </w:rPr>
        <w:t>.</w:t>
      </w:r>
      <w:r w:rsidR="00F04AA1" w:rsidRPr="003C01B2">
        <w:rPr>
          <w:rFonts w:ascii="GHEA Grapalat" w:hAnsi="GHEA Grapalat"/>
        </w:rPr>
        <w:tab/>
      </w:r>
      <w:r w:rsidRPr="003C01B2">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696E1A5B" w14:textId="77777777" w:rsidR="000A6B75" w:rsidRPr="003C01B2" w:rsidRDefault="000A6B75" w:rsidP="00B46D58">
      <w:pPr>
        <w:pStyle w:val="BodyTextIndent2"/>
        <w:widowControl w:val="0"/>
        <w:spacing w:after="160" w:line="240" w:lineRule="auto"/>
        <w:rPr>
          <w:rFonts w:ascii="GHEA Grapalat" w:hAnsi="GHEA Grapalat" w:cs="Sylfaen"/>
        </w:rPr>
      </w:pPr>
      <w:r w:rsidRPr="003C01B2">
        <w:rPr>
          <w:rFonts w:ascii="GHEA Grapalat" w:hAnsi="GHEA Grapalat"/>
        </w:rPr>
        <w:t>В подобном случае:</w:t>
      </w:r>
    </w:p>
    <w:p w14:paraId="3FF5FEDC" w14:textId="77777777" w:rsidR="00FE2CCB" w:rsidRPr="003C01B2" w:rsidRDefault="00C366B6" w:rsidP="00FE2CCB">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1</w:t>
      </w:r>
      <w:r w:rsidR="000A6B75" w:rsidRPr="003C01B2">
        <w:rPr>
          <w:rFonts w:ascii="GHEA Grapalat" w:hAnsi="GHEA Grapalat"/>
        </w:rPr>
        <w:t>)</w:t>
      </w:r>
      <w:r w:rsidR="00911F57" w:rsidRPr="003C01B2">
        <w:rPr>
          <w:rFonts w:ascii="GHEA Grapalat" w:hAnsi="GHEA Grapalat"/>
        </w:rPr>
        <w:tab/>
      </w:r>
      <w:r w:rsidR="000A6B75" w:rsidRPr="003C01B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C01B2">
        <w:rPr>
          <w:rFonts w:ascii="GHEA Grapalat" w:hAnsi="GHEA Grapalat"/>
        </w:rPr>
        <w:t xml:space="preserve"> (на один и тот же лот)</w:t>
      </w:r>
      <w:r w:rsidR="000A6B75" w:rsidRPr="003C01B2">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3C01B2">
        <w:rPr>
          <w:rFonts w:ascii="GHEA Grapalat" w:hAnsi="GHEA Grapalat"/>
        </w:rPr>
        <w:t>так и заявки, представленные отдельно.</w:t>
      </w:r>
    </w:p>
    <w:p w14:paraId="5B3F03AE" w14:textId="77777777" w:rsidR="00FE2CCB" w:rsidRPr="003C01B2" w:rsidRDefault="00FE2CCB" w:rsidP="00FE2CCB">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2)</w:t>
      </w:r>
      <w:r w:rsidRPr="003C01B2">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B7D082C" w14:textId="77777777" w:rsidR="00096865" w:rsidRPr="003C01B2" w:rsidRDefault="00ED2352" w:rsidP="00B46D58">
      <w:pPr>
        <w:widowControl w:val="0"/>
        <w:spacing w:after="160"/>
        <w:jc w:val="center"/>
        <w:rPr>
          <w:rFonts w:ascii="GHEA Grapalat" w:hAnsi="GHEA Grapalat"/>
          <w:b/>
          <w:sz w:val="20"/>
          <w:szCs w:val="20"/>
        </w:rPr>
      </w:pPr>
      <w:r w:rsidRPr="003C01B2">
        <w:rPr>
          <w:rFonts w:ascii="GHEA Grapalat" w:hAnsi="GHEA Grapalat"/>
          <w:b/>
          <w:sz w:val="20"/>
          <w:szCs w:val="20"/>
        </w:rPr>
        <w:t>3.</w:t>
      </w:r>
      <w:r w:rsidR="002B32D6" w:rsidRPr="003C01B2">
        <w:rPr>
          <w:rFonts w:ascii="GHEA Grapalat" w:hAnsi="GHEA Grapalat"/>
          <w:b/>
          <w:sz w:val="20"/>
          <w:szCs w:val="20"/>
        </w:rPr>
        <w:t xml:space="preserve"> РАЗЪЯСНЕНИЕ ПРИГЛАШЕНИЯ </w:t>
      </w:r>
      <w:r w:rsidRPr="003C01B2">
        <w:rPr>
          <w:rFonts w:ascii="GHEA Grapalat" w:hAnsi="GHEA Grapalat"/>
          <w:b/>
          <w:sz w:val="20"/>
          <w:szCs w:val="20"/>
        </w:rPr>
        <w:br/>
      </w:r>
      <w:r w:rsidR="002B32D6" w:rsidRPr="003C01B2">
        <w:rPr>
          <w:rFonts w:ascii="GHEA Grapalat" w:hAnsi="GHEA Grapalat"/>
          <w:b/>
          <w:sz w:val="20"/>
          <w:szCs w:val="20"/>
        </w:rPr>
        <w:t xml:space="preserve">И ПОРЯДОК ВНЕСЕНИЯ ИЗМЕНЕНИЯ В ПРИГЛАШЕНИЕ </w:t>
      </w:r>
    </w:p>
    <w:p w14:paraId="26AF5149"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3.1</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Согласно статье 29 Закона участник вправе требовать от заказчика разъяснения приглашения.</w:t>
      </w:r>
    </w:p>
    <w:p w14:paraId="2ECE1412" w14:textId="25CAE899" w:rsidR="00096865" w:rsidRPr="003C01B2" w:rsidRDefault="00096865" w:rsidP="00B46D58">
      <w:pPr>
        <w:widowControl w:val="0"/>
        <w:autoSpaceDE w:val="0"/>
        <w:autoSpaceDN w:val="0"/>
        <w:adjustRightInd w:val="0"/>
        <w:spacing w:after="160"/>
        <w:ind w:firstLine="567"/>
        <w:jc w:val="both"/>
        <w:rPr>
          <w:rFonts w:ascii="GHEA Grapalat" w:hAnsi="GHEA Grapalat"/>
          <w:sz w:val="20"/>
          <w:szCs w:val="20"/>
        </w:rPr>
      </w:pPr>
      <w:r w:rsidRPr="003C01B2">
        <w:rPr>
          <w:rFonts w:ascii="GHEA Grapalat" w:hAnsi="GHEA Grapalat"/>
          <w:sz w:val="20"/>
          <w:szCs w:val="20"/>
        </w:rPr>
        <w:t xml:space="preserve">Участник имеет право </w:t>
      </w:r>
      <w:r w:rsidR="00BF6E86" w:rsidRPr="003C01B2">
        <w:rPr>
          <w:rFonts w:ascii="GHEA Grapalat" w:hAnsi="GHEA Grapalat"/>
          <w:sz w:val="20"/>
          <w:szCs w:val="20"/>
        </w:rPr>
        <w:t>в письменной форме</w:t>
      </w:r>
      <w:r w:rsidRPr="003C01B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3C01B2">
        <w:rPr>
          <w:rFonts w:ascii="GHEA Grapalat" w:hAnsi="GHEA Grapalat"/>
          <w:sz w:val="20"/>
          <w:szCs w:val="20"/>
        </w:rPr>
        <w:t>в письменной форме</w:t>
      </w:r>
      <w:r w:rsidRPr="003C01B2">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3C01B2">
        <w:rPr>
          <w:rFonts w:ascii="GHEA Grapalat" w:hAnsi="GHEA Grapalat"/>
          <w:sz w:val="20"/>
          <w:szCs w:val="20"/>
        </w:rPr>
        <w:t xml:space="preserve"> </w:t>
      </w:r>
    </w:p>
    <w:p w14:paraId="32E4B302"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3.2.</w:t>
      </w:r>
      <w:r w:rsidR="00ED2352" w:rsidRPr="003C01B2">
        <w:rPr>
          <w:rFonts w:ascii="GHEA Grapalat" w:hAnsi="GHEA Grapalat"/>
          <w:sz w:val="20"/>
          <w:szCs w:val="20"/>
        </w:rPr>
        <w:tab/>
      </w:r>
      <w:r w:rsidRPr="003C01B2">
        <w:rPr>
          <w:rFonts w:ascii="GHEA Grapalat" w:hAnsi="GHEA Grapalat"/>
          <w:sz w:val="20"/>
          <w:szCs w:val="20"/>
        </w:rPr>
        <w:t>В день предоставления разъяснения объявление о запросе и о</w:t>
      </w:r>
      <w:r w:rsidR="00775FAF" w:rsidRPr="003C01B2">
        <w:rPr>
          <w:rFonts w:ascii="Courier New" w:hAnsi="Courier New" w:cs="Courier New"/>
          <w:sz w:val="20"/>
          <w:szCs w:val="20"/>
          <w:lang w:val="en-US"/>
        </w:rPr>
        <w:t> </w:t>
      </w:r>
      <w:r w:rsidRPr="003C01B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C01B2">
        <w:rPr>
          <w:rFonts w:ascii="Courier New" w:hAnsi="Courier New" w:cs="Courier New"/>
          <w:sz w:val="20"/>
          <w:szCs w:val="20"/>
          <w:lang w:val="en-US"/>
        </w:rPr>
        <w:t> </w:t>
      </w:r>
      <w:r w:rsidRPr="003C01B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AB41D9C" w14:textId="77777777" w:rsidR="00462E00"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3C01B2">
        <w:rPr>
          <w:rFonts w:ascii="GHEA Grapalat" w:hAnsi="GHEA Grapalat"/>
          <w:sz w:val="20"/>
          <w:szCs w:val="20"/>
        </w:rPr>
        <w:t>3.3</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3C01B2">
        <w:rPr>
          <w:rFonts w:ascii="GHEA Grapalat" w:hAnsi="GHEA Grapalat"/>
          <w:sz w:val="20"/>
          <w:szCs w:val="20"/>
        </w:rPr>
        <w:t xml:space="preserve">. </w:t>
      </w:r>
      <w:r w:rsidRPr="003C01B2">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E0A0E5" w14:textId="77777777" w:rsidR="00096865"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3C01B2">
        <w:rPr>
          <w:rFonts w:ascii="GHEA Grapalat" w:hAnsi="GHEA Grapalat"/>
          <w:sz w:val="20"/>
          <w:szCs w:val="20"/>
        </w:rPr>
        <w:t>3.4</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6894602" w14:textId="77777777" w:rsidR="002D7D70" w:rsidRPr="003C01B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3C01B2">
        <w:rPr>
          <w:rFonts w:ascii="GHEA Grapalat" w:hAnsi="GHEA Grapalat"/>
          <w:sz w:val="20"/>
          <w:szCs w:val="20"/>
          <w:lang w:val="hy-AM"/>
        </w:rPr>
        <w:t>3.5</w:t>
      </w:r>
      <w:r w:rsidR="00F9791A" w:rsidRPr="003C01B2">
        <w:rPr>
          <w:rFonts w:ascii="GHEA Grapalat" w:hAnsi="GHEA Grapalat"/>
          <w:sz w:val="20"/>
          <w:szCs w:val="20"/>
        </w:rPr>
        <w:t xml:space="preserve"> </w:t>
      </w:r>
      <w:r w:rsidR="00F9791A" w:rsidRPr="003C01B2">
        <w:rPr>
          <w:rFonts w:ascii="GHEA Grapalat" w:hAnsi="GHEA Grapalat"/>
          <w:sz w:val="20"/>
          <w:szCs w:val="20"/>
          <w:lang w:val="hy-AM"/>
        </w:rPr>
        <w:t>Кажд</w:t>
      </w:r>
      <w:r w:rsidR="00F9791A" w:rsidRPr="003C01B2">
        <w:rPr>
          <w:rFonts w:ascii="GHEA Grapalat" w:hAnsi="GHEA Grapalat"/>
          <w:sz w:val="20"/>
          <w:szCs w:val="20"/>
        </w:rPr>
        <w:t>ое лиц</w:t>
      </w:r>
      <w:r w:rsidR="00CA1F39" w:rsidRPr="003C01B2">
        <w:rPr>
          <w:rFonts w:ascii="GHEA Grapalat" w:hAnsi="GHEA Grapalat"/>
          <w:sz w:val="20"/>
          <w:szCs w:val="20"/>
        </w:rPr>
        <w:t>о</w:t>
      </w:r>
      <w:r w:rsidR="00CA1F39" w:rsidRPr="003C01B2">
        <w:rPr>
          <w:rFonts w:ascii="GHEA Grapalat" w:hAnsi="GHEA Grapalat"/>
          <w:sz w:val="20"/>
          <w:szCs w:val="20"/>
          <w:lang w:val="hy-AM"/>
        </w:rPr>
        <w:t xml:space="preserve"> без указания имени</w:t>
      </w:r>
      <w:r w:rsidR="00F9791A" w:rsidRPr="003C01B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C01B2">
        <w:rPr>
          <w:rFonts w:ascii="GHEA Grapalat" w:hAnsi="GHEA Grapalat"/>
          <w:sz w:val="20"/>
          <w:szCs w:val="20"/>
        </w:rPr>
        <w:t xml:space="preserve">имеет право </w:t>
      </w:r>
      <w:r w:rsidR="00F9791A" w:rsidRPr="003C01B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C01B2">
        <w:rPr>
          <w:rFonts w:ascii="GHEA Grapalat" w:hAnsi="GHEA Grapalat"/>
          <w:sz w:val="20"/>
          <w:szCs w:val="20"/>
        </w:rPr>
        <w:t xml:space="preserve"> </w:t>
      </w:r>
      <w:r w:rsidR="00F9791A" w:rsidRPr="003C01B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C01B2">
        <w:rPr>
          <w:rFonts w:ascii="GHEA Grapalat" w:hAnsi="GHEA Grapalat"/>
          <w:sz w:val="20"/>
          <w:szCs w:val="20"/>
        </w:rPr>
        <w:t>.</w:t>
      </w:r>
      <w:r w:rsidR="00F9791A" w:rsidRPr="003C01B2">
        <w:rPr>
          <w:rFonts w:ascii="GHEA Grapalat" w:hAnsi="GHEA Grapalat"/>
          <w:sz w:val="20"/>
          <w:szCs w:val="20"/>
          <w:lang w:val="hy-AM"/>
        </w:rPr>
        <w:t xml:space="preserve"> </w:t>
      </w:r>
      <w:r w:rsidR="00750FFF" w:rsidRPr="003C01B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B4FAC3E" w14:textId="3857F12E" w:rsidR="00096865" w:rsidRPr="003C01B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3C01B2">
        <w:rPr>
          <w:rFonts w:ascii="GHEA Grapalat" w:hAnsi="GHEA Grapalat"/>
          <w:sz w:val="20"/>
          <w:szCs w:val="20"/>
        </w:rPr>
        <w:t>3.</w:t>
      </w:r>
      <w:r w:rsidR="00E648D1" w:rsidRPr="003C01B2">
        <w:rPr>
          <w:rFonts w:ascii="GHEA Grapalat" w:hAnsi="GHEA Grapalat"/>
          <w:sz w:val="20"/>
          <w:szCs w:val="20"/>
          <w:lang w:val="hy-AM"/>
        </w:rPr>
        <w:t>6</w:t>
      </w:r>
      <w:r w:rsidR="000A15F9" w:rsidRPr="003C01B2">
        <w:rPr>
          <w:rFonts w:ascii="GHEA Grapalat" w:hAnsi="GHEA Grapalat"/>
          <w:sz w:val="20"/>
          <w:szCs w:val="20"/>
        </w:rPr>
        <w:t>.</w:t>
      </w:r>
      <w:r w:rsidR="00ED2352" w:rsidRPr="003C01B2">
        <w:rPr>
          <w:rFonts w:ascii="GHEA Grapalat" w:hAnsi="GHEA Grapalat"/>
          <w:sz w:val="20"/>
          <w:szCs w:val="20"/>
        </w:rPr>
        <w:tab/>
      </w:r>
      <w:r w:rsidRPr="003C01B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C01B2">
        <w:rPr>
          <w:rFonts w:ascii="Courier New" w:hAnsi="Courier New" w:cs="Courier New"/>
          <w:sz w:val="20"/>
          <w:szCs w:val="20"/>
          <w:lang w:val="en-US"/>
        </w:rPr>
        <w:t> </w:t>
      </w:r>
      <w:r w:rsidRPr="003C01B2">
        <w:rPr>
          <w:rFonts w:ascii="GHEA Grapalat" w:hAnsi="GHEA Grapalat"/>
          <w:sz w:val="20"/>
          <w:szCs w:val="20"/>
        </w:rPr>
        <w:t xml:space="preserve">этих изменениях. </w:t>
      </w:r>
    </w:p>
    <w:p w14:paraId="6A8FA77A" w14:textId="77777777" w:rsidR="00B051BE" w:rsidRPr="003C01B2" w:rsidRDefault="00B051BE" w:rsidP="00B46D58">
      <w:pPr>
        <w:widowControl w:val="0"/>
        <w:spacing w:after="160"/>
        <w:jc w:val="center"/>
        <w:rPr>
          <w:rFonts w:ascii="GHEA Grapalat" w:hAnsi="GHEA Grapalat"/>
          <w:b/>
          <w:sz w:val="20"/>
          <w:szCs w:val="20"/>
        </w:rPr>
      </w:pPr>
    </w:p>
    <w:p w14:paraId="2418F553" w14:textId="77777777" w:rsidR="00096865" w:rsidRPr="003C01B2" w:rsidRDefault="00955A1E"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4. ПОРЯДОК ПОДАЧИ ЗАЯВКИ</w:t>
      </w:r>
    </w:p>
    <w:p w14:paraId="6C882A3F"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4.1</w:t>
      </w:r>
      <w:r w:rsidR="00A34DFE" w:rsidRPr="003C01B2">
        <w:rPr>
          <w:rFonts w:ascii="GHEA Grapalat" w:hAnsi="GHEA Grapalat"/>
          <w:sz w:val="20"/>
          <w:szCs w:val="20"/>
        </w:rPr>
        <w:t>.</w:t>
      </w:r>
      <w:r w:rsidR="009C7913" w:rsidRPr="003C01B2">
        <w:rPr>
          <w:rFonts w:ascii="GHEA Grapalat" w:hAnsi="GHEA Grapalat"/>
          <w:sz w:val="20"/>
          <w:szCs w:val="20"/>
        </w:rPr>
        <w:tab/>
      </w:r>
      <w:r w:rsidRPr="003C01B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7843228" w14:textId="77777777" w:rsidR="00096865" w:rsidRPr="003C01B2" w:rsidRDefault="000946A3" w:rsidP="00B46D58">
      <w:pPr>
        <w:pStyle w:val="BodyTextIndent2"/>
        <w:widowControl w:val="0"/>
        <w:spacing w:after="160" w:line="240" w:lineRule="auto"/>
        <w:ind w:firstLine="567"/>
        <w:rPr>
          <w:rFonts w:ascii="GHEA Grapalat" w:hAnsi="GHEA Grapalat" w:cs="Sylfaen"/>
        </w:rPr>
      </w:pPr>
      <w:r w:rsidRPr="003C01B2">
        <w:rPr>
          <w:rFonts w:ascii="GHEA Grapalat" w:hAnsi="GHEA Grapalat"/>
        </w:rPr>
        <w:t>Заявка подается до истечения срока, установленного для этого настоящим Приглашением.</w:t>
      </w:r>
    </w:p>
    <w:p w14:paraId="058519D4" w14:textId="6508463E" w:rsidR="00096865" w:rsidRPr="003C01B2" w:rsidRDefault="000946A3" w:rsidP="00B46D58">
      <w:pPr>
        <w:pStyle w:val="BodyTextIndent2"/>
        <w:widowControl w:val="0"/>
        <w:spacing w:after="160" w:line="240" w:lineRule="auto"/>
        <w:ind w:firstLine="567"/>
        <w:rPr>
          <w:rFonts w:ascii="GHEA Grapalat" w:hAnsi="GHEA Grapalat"/>
        </w:rPr>
      </w:pPr>
      <w:r w:rsidRPr="003C01B2">
        <w:rPr>
          <w:rFonts w:ascii="GHEA Grapalat" w:hAnsi="GHEA Grapalat"/>
        </w:rPr>
        <w:t xml:space="preserve">Порядок подготовки заявки описан в части 2 настоящего приглашения - в </w:t>
      </w:r>
      <w:r w:rsidR="006847B2" w:rsidRPr="003C01B2">
        <w:rPr>
          <w:rFonts w:ascii="GHEA Grapalat" w:hAnsi="GHEA Grapalat"/>
        </w:rPr>
        <w:t>порядке</w:t>
      </w:r>
      <w:r w:rsidRPr="003C01B2">
        <w:rPr>
          <w:rFonts w:ascii="GHEA Grapalat" w:hAnsi="GHEA Grapalat"/>
        </w:rPr>
        <w:t xml:space="preserve"> по подготовке заявок на </w:t>
      </w:r>
      <w:r w:rsidR="001F57CE" w:rsidRPr="003C01B2">
        <w:rPr>
          <w:rFonts w:ascii="GHEA Grapalat" w:hAnsi="GHEA Grapalat"/>
        </w:rPr>
        <w:t>срочный открытый конкурс</w:t>
      </w:r>
      <w:r w:rsidRPr="003C01B2">
        <w:rPr>
          <w:rFonts w:ascii="GHEA Grapalat" w:hAnsi="GHEA Grapalat"/>
        </w:rPr>
        <w:t>.</w:t>
      </w:r>
    </w:p>
    <w:p w14:paraId="5E3C7FB4" w14:textId="2ECDAEAD" w:rsidR="000371A2" w:rsidRPr="003C01B2" w:rsidRDefault="000371A2" w:rsidP="006D3CB9">
      <w:pPr>
        <w:pStyle w:val="BodyTextIndent2"/>
        <w:widowControl w:val="0"/>
        <w:tabs>
          <w:tab w:val="left" w:pos="1134"/>
        </w:tabs>
        <w:spacing w:after="160" w:line="240" w:lineRule="auto"/>
        <w:ind w:firstLine="567"/>
        <w:contextualSpacing/>
        <w:rPr>
          <w:rFonts w:ascii="GHEA Grapalat" w:hAnsi="GHEA Grapalat" w:cs="Sylfaen"/>
        </w:rPr>
      </w:pPr>
      <w:r w:rsidRPr="003C01B2">
        <w:rPr>
          <w:rFonts w:ascii="GHEA Grapalat" w:hAnsi="GHEA Grapalat"/>
        </w:rPr>
        <w:t>4.2.</w:t>
      </w:r>
      <w:r w:rsidRPr="003C01B2">
        <w:rPr>
          <w:rFonts w:ascii="GHEA Grapalat" w:hAnsi="GHEA Grapalat"/>
        </w:rPr>
        <w:tab/>
        <w:t xml:space="preserve">Заявки на процедуру необходимо подать в комиссию по адресу </w:t>
      </w:r>
      <w:r w:rsidR="00081B56" w:rsidRPr="006177BF">
        <w:rPr>
          <w:rFonts w:ascii="GHEA Grapalat" w:hAnsi="GHEA Grapalat"/>
          <w:b/>
          <w:bCs/>
        </w:rPr>
        <w:t xml:space="preserve">Армавирская область Республики Армения, село Ферик, улица Комитаса, 6 </w:t>
      </w:r>
      <w:r w:rsidR="00081B56" w:rsidRPr="006177BF">
        <w:rPr>
          <w:rFonts w:ascii="GHEA Grapalat" w:hAnsi="GHEA Grapalat"/>
        </w:rPr>
        <w:t xml:space="preserve">не позднее, чем </w:t>
      </w:r>
      <w:r w:rsidR="00081B56" w:rsidRPr="00081B56">
        <w:rPr>
          <w:rFonts w:ascii="GHEA Grapalat" w:hAnsi="GHEA Grapalat"/>
          <w:b/>
          <w:bCs/>
        </w:rPr>
        <w:t>8-</w:t>
      </w:r>
      <w:r w:rsidR="00081B56" w:rsidRPr="003C01B2">
        <w:rPr>
          <w:rFonts w:ascii="GHEA Grapalat" w:hAnsi="GHEA Grapalat"/>
          <w:b/>
          <w:bCs/>
        </w:rPr>
        <w:t xml:space="preserve">ого августа </w:t>
      </w:r>
      <w:r w:rsidR="00081B56" w:rsidRPr="00081B56">
        <w:rPr>
          <w:rFonts w:ascii="GHEA Grapalat" w:hAnsi="GHEA Grapalat"/>
          <w:b/>
          <w:bCs/>
        </w:rPr>
        <w:t>2025г 12։00 часов</w:t>
      </w:r>
      <w:r w:rsidR="00081B56" w:rsidRPr="006177BF">
        <w:rPr>
          <w:rFonts w:ascii="GHEA Grapalat" w:hAnsi="GHEA Grapalat"/>
        </w:rPr>
        <w:t>.</w:t>
      </w:r>
      <w:r w:rsidRPr="003C01B2">
        <w:rPr>
          <w:rFonts w:ascii="GHEA Grapalat" w:hAnsi="GHEA Grapalat"/>
        </w:rPr>
        <w:t xml:space="preserve"> </w:t>
      </w:r>
    </w:p>
    <w:p w14:paraId="51FC043E" w14:textId="7B3CA8C4" w:rsidR="000371A2" w:rsidRPr="003C01B2" w:rsidRDefault="000371A2" w:rsidP="006D3CB9">
      <w:pPr>
        <w:pStyle w:val="BodyTextIndent2"/>
        <w:widowControl w:val="0"/>
        <w:tabs>
          <w:tab w:val="left" w:pos="1134"/>
        </w:tabs>
        <w:spacing w:after="160" w:line="240" w:lineRule="auto"/>
        <w:ind w:firstLine="567"/>
        <w:contextualSpacing/>
        <w:rPr>
          <w:rFonts w:ascii="GHEA Grapalat" w:hAnsi="GHEA Grapalat"/>
        </w:rPr>
      </w:pPr>
      <w:r w:rsidRPr="003C01B2">
        <w:rPr>
          <w:rFonts w:ascii="GHEA Grapalat" w:hAnsi="GHEA Grapalat"/>
        </w:rPr>
        <w:lastRenderedPageBreak/>
        <w:t xml:space="preserve">Заявки на процедуру получает и в журнале регистрации заявок регистрирует секретарь комиссии </w:t>
      </w:r>
      <w:r w:rsidR="003B2281" w:rsidRPr="006177BF">
        <w:rPr>
          <w:rFonts w:ascii="GHEA Grapalat" w:hAnsi="GHEA Grapalat"/>
          <w:b/>
          <w:bCs/>
        </w:rPr>
        <w:t>Айку Кошецяну</w:t>
      </w:r>
      <w:r w:rsidRPr="003C01B2">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C3B8EEC" w14:textId="77777777" w:rsidR="00A12B60" w:rsidRPr="003C01B2" w:rsidRDefault="00A12B60" w:rsidP="00B46D58">
      <w:pPr>
        <w:pStyle w:val="BodyTextIndent2"/>
        <w:widowControl w:val="0"/>
        <w:tabs>
          <w:tab w:val="left" w:pos="1134"/>
        </w:tabs>
        <w:spacing w:after="160" w:line="240" w:lineRule="auto"/>
        <w:ind w:firstLine="567"/>
        <w:rPr>
          <w:rFonts w:ascii="GHEA Grapalat" w:hAnsi="GHEA Grapalat"/>
        </w:rPr>
      </w:pPr>
    </w:p>
    <w:p w14:paraId="23E6C9C1" w14:textId="77777777" w:rsidR="00B67CCD" w:rsidRPr="003C01B2" w:rsidRDefault="00B67CCD" w:rsidP="00B46D58">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4.3.</w:t>
      </w:r>
      <w:r w:rsidR="003065C4" w:rsidRPr="003C01B2">
        <w:rPr>
          <w:rFonts w:ascii="GHEA Grapalat" w:hAnsi="GHEA Grapalat"/>
        </w:rPr>
        <w:tab/>
      </w:r>
      <w:r w:rsidRPr="003C01B2">
        <w:rPr>
          <w:rFonts w:ascii="GHEA Grapalat" w:hAnsi="GHEA Grapalat"/>
        </w:rPr>
        <w:t>В заявке участник представляет:</w:t>
      </w:r>
    </w:p>
    <w:p w14:paraId="67D6B8AB"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3C01B2">
        <w:rPr>
          <w:rFonts w:ascii="GHEA Grapalat" w:hAnsi="GHEA Grapalat"/>
          <w:sz w:val="20"/>
          <w:szCs w:val="20"/>
          <w:lang w:val="hy-AM"/>
        </w:rPr>
        <w:t xml:space="preserve"> </w:t>
      </w:r>
      <w:r w:rsidR="003C5795" w:rsidRPr="003C01B2">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3C01B2">
        <w:rPr>
          <w:rFonts w:ascii="GHEA Grapalat" w:hAnsi="GHEA Grapalat"/>
          <w:sz w:val="20"/>
          <w:szCs w:val="20"/>
        </w:rPr>
        <w:t>, которое включает:</w:t>
      </w:r>
    </w:p>
    <w:p w14:paraId="337763DE"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а) </w:t>
      </w:r>
      <w:r w:rsidR="003C5795" w:rsidRPr="003C01B2">
        <w:rPr>
          <w:rFonts w:ascii="GHEA Grapalat" w:hAnsi="GHEA Grapalat"/>
          <w:sz w:val="20"/>
          <w:szCs w:val="20"/>
        </w:rPr>
        <w:t xml:space="preserve">подтверждение </w:t>
      </w:r>
      <w:r w:rsidRPr="003C01B2">
        <w:rPr>
          <w:rFonts w:ascii="GHEA Grapalat" w:hAnsi="GHEA Grapalat"/>
          <w:sz w:val="20"/>
          <w:szCs w:val="20"/>
        </w:rPr>
        <w:t xml:space="preserve">о соответствии своих данных </w:t>
      </w:r>
      <w:r w:rsidR="00F827F5" w:rsidRPr="003C01B2">
        <w:rPr>
          <w:rFonts w:ascii="GHEA Grapalat" w:hAnsi="GHEA Grapalat"/>
          <w:sz w:val="20"/>
          <w:szCs w:val="20"/>
        </w:rPr>
        <w:t xml:space="preserve">и данных аффилированных с ним лиц </w:t>
      </w:r>
      <w:r w:rsidRPr="003C01B2">
        <w:rPr>
          <w:rFonts w:ascii="GHEA Grapalat" w:hAnsi="GHEA Grapalat"/>
          <w:sz w:val="20"/>
          <w:szCs w:val="20"/>
        </w:rPr>
        <w:t>требованиям права на участие, установленным настоящим приглашением;</w:t>
      </w:r>
    </w:p>
    <w:p w14:paraId="063F1D22" w14:textId="77777777" w:rsidR="00C648D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б)</w:t>
      </w:r>
      <w:r w:rsidR="00F62119" w:rsidRPr="003C01B2">
        <w:rPr>
          <w:rFonts w:ascii="GHEA Grapalat" w:hAnsi="GHEA Grapalat"/>
          <w:sz w:val="20"/>
          <w:szCs w:val="20"/>
        </w:rPr>
        <w:t xml:space="preserve"> документы, предусмотренные настоящим приглашением, подтверждающие его соответствие квалификационным критериям</w:t>
      </w:r>
      <w:r w:rsidR="002E067C" w:rsidRPr="003C01B2">
        <w:rPr>
          <w:rFonts w:ascii="GHEA Grapalat" w:hAnsi="GHEA Grapalat"/>
          <w:sz w:val="20"/>
          <w:szCs w:val="20"/>
        </w:rPr>
        <w:t>;</w:t>
      </w:r>
      <w:r w:rsidR="0049623A" w:rsidRPr="003C01B2">
        <w:rPr>
          <w:rFonts w:ascii="GHEA Grapalat" w:hAnsi="GHEA Grapalat"/>
          <w:sz w:val="20"/>
          <w:szCs w:val="20"/>
        </w:rPr>
        <w:t xml:space="preserve">    </w:t>
      </w:r>
    </w:p>
    <w:p w14:paraId="3E4D60E4" w14:textId="77777777" w:rsidR="005F25EF" w:rsidRPr="003C01B2" w:rsidRDefault="005F25EF" w:rsidP="00C648DF">
      <w:pPr>
        <w:ind w:firstLine="284"/>
        <w:jc w:val="both"/>
        <w:rPr>
          <w:rFonts w:ascii="GHEA Grapalat" w:hAnsi="GHEA Grapalat"/>
          <w:sz w:val="20"/>
          <w:szCs w:val="20"/>
        </w:rPr>
      </w:pPr>
      <w:r w:rsidRPr="003C01B2">
        <w:rPr>
          <w:rFonts w:ascii="GHEA Grapalat" w:hAnsi="GHEA Grapalat"/>
          <w:sz w:val="20"/>
          <w:szCs w:val="20"/>
        </w:rPr>
        <w:t xml:space="preserve">в) объявление об отсутствии </w:t>
      </w:r>
      <w:r w:rsidR="003E33E7" w:rsidRPr="003C01B2">
        <w:rPr>
          <w:rFonts w:ascii="GHEA Grapalat" w:hAnsi="GHEA Grapalat"/>
          <w:sz w:val="20"/>
          <w:szCs w:val="20"/>
        </w:rPr>
        <w:t xml:space="preserve">недобросовестной конкуренции, </w:t>
      </w:r>
      <w:r w:rsidRPr="003C01B2">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3C01B2">
        <w:rPr>
          <w:rFonts w:ascii="GHEA Grapalat" w:hAnsi="GHEA Grapalat"/>
          <w:sz w:val="20"/>
          <w:szCs w:val="20"/>
        </w:rPr>
        <w:t>;</w:t>
      </w:r>
    </w:p>
    <w:p w14:paraId="398AE5DE" w14:textId="77777777" w:rsidR="005F25EF" w:rsidRPr="003C01B2" w:rsidRDefault="005F25EF" w:rsidP="00B46D58">
      <w:pPr>
        <w:jc w:val="both"/>
        <w:rPr>
          <w:rFonts w:ascii="GHEA Grapalat" w:hAnsi="GHEA Grapalat"/>
          <w:sz w:val="20"/>
          <w:szCs w:val="20"/>
        </w:rPr>
      </w:pPr>
      <w:r w:rsidRPr="003C01B2">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0A143BA" w14:textId="77777777" w:rsidR="00EA0D10" w:rsidRPr="003C01B2" w:rsidRDefault="001361B2" w:rsidP="00B46D58">
      <w:pPr>
        <w:pStyle w:val="norm"/>
        <w:widowControl w:val="0"/>
        <w:tabs>
          <w:tab w:val="left" w:pos="1134"/>
        </w:tabs>
        <w:spacing w:after="160" w:line="240" w:lineRule="auto"/>
        <w:ind w:firstLine="284"/>
        <w:rPr>
          <w:rFonts w:ascii="GHEA Grapalat" w:hAnsi="GHEA Grapalat"/>
          <w:sz w:val="20"/>
        </w:rPr>
      </w:pPr>
      <w:r w:rsidRPr="003C01B2">
        <w:rPr>
          <w:rFonts w:ascii="GHEA Grapalat" w:hAnsi="GHEA Grapalat"/>
          <w:sz w:val="20"/>
        </w:rPr>
        <w:t xml:space="preserve">д) </w:t>
      </w:r>
      <w:r w:rsidR="00AF101C" w:rsidRPr="003C01B2">
        <w:rPr>
          <w:rFonts w:ascii="GHEA Grapalat" w:hAnsi="GHEA Grapalat"/>
          <w:sz w:val="20"/>
        </w:rPr>
        <w:t>Деклараци</w:t>
      </w:r>
      <w:r w:rsidR="00985FFB" w:rsidRPr="003C01B2">
        <w:rPr>
          <w:rFonts w:ascii="GHEA Grapalat" w:hAnsi="GHEA Grapalat"/>
          <w:sz w:val="20"/>
        </w:rPr>
        <w:t>ю</w:t>
      </w:r>
      <w:r w:rsidR="00AF101C" w:rsidRPr="003C01B2">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3C01B2">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3C01B2">
        <w:rPr>
          <w:rFonts w:ascii="GHEA Grapalat" w:hAnsi="GHEA Grapalat"/>
          <w:sz w:val="20"/>
        </w:rPr>
        <w:t>декларация</w:t>
      </w:r>
      <w:r w:rsidRPr="003C01B2">
        <w:rPr>
          <w:rFonts w:ascii="GHEA Grapalat" w:hAnsi="GHEA Grapalat"/>
          <w:sz w:val="20"/>
        </w:rPr>
        <w:t>, публик</w:t>
      </w:r>
      <w:r w:rsidR="00AF101C" w:rsidRPr="003C01B2">
        <w:rPr>
          <w:rFonts w:ascii="GHEA Grapalat" w:hAnsi="GHEA Grapalat"/>
          <w:sz w:val="20"/>
        </w:rPr>
        <w:t>у</w:t>
      </w:r>
      <w:r w:rsidRPr="003C01B2">
        <w:rPr>
          <w:rFonts w:ascii="GHEA Grapalat" w:hAnsi="GHEA Grapalat"/>
          <w:sz w:val="20"/>
        </w:rPr>
        <w:t>ется в</w:t>
      </w:r>
      <w:r w:rsidRPr="003C01B2">
        <w:rPr>
          <w:rFonts w:ascii="GHEA Grapalat" w:hAnsi="GHEA Grapalat"/>
          <w:spacing w:val="-6"/>
          <w:sz w:val="20"/>
        </w:rPr>
        <w:t xml:space="preserve"> бюллетене вместе с объявлением о</w:t>
      </w:r>
      <w:r w:rsidRPr="003C01B2">
        <w:rPr>
          <w:rFonts w:ascii="GHEA Grapalat" w:hAnsi="GHEA Grapalat"/>
          <w:sz w:val="20"/>
        </w:rPr>
        <w:t xml:space="preserve"> решении заключить договор;</w:t>
      </w:r>
      <w:r w:rsidR="005F25EF" w:rsidRPr="003C01B2">
        <w:rPr>
          <w:rFonts w:ascii="GHEA Grapalat" w:hAnsi="GHEA Grapalat"/>
          <w:sz w:val="20"/>
        </w:rPr>
        <w:t xml:space="preserve"> </w:t>
      </w:r>
      <w:r w:rsidR="008D64EE" w:rsidRPr="003C01B2">
        <w:rPr>
          <w:rFonts w:ascii="GHEA Grapalat" w:hAnsi="GHEA Grapalat"/>
          <w:sz w:val="20"/>
          <w:vertAlign w:val="superscript"/>
          <w:lang w:val="hy-AM"/>
        </w:rPr>
        <w:t>6</w:t>
      </w:r>
      <w:r w:rsidR="005838BB" w:rsidRPr="003C01B2">
        <w:rPr>
          <w:rFonts w:ascii="GHEA Grapalat" w:hAnsi="GHEA Grapalat"/>
          <w:sz w:val="20"/>
          <w:vertAlign w:val="superscript"/>
          <w:lang w:val="hy-AM"/>
        </w:rPr>
        <w:t>.1</w:t>
      </w:r>
      <w:r w:rsidR="008D64EE" w:rsidRPr="003C01B2">
        <w:rPr>
          <w:rFonts w:ascii="GHEA Grapalat" w:hAnsi="GHEA Grapalat"/>
          <w:sz w:val="20"/>
          <w:vertAlign w:val="superscript"/>
        </w:rPr>
        <w:t xml:space="preserve"> </w:t>
      </w:r>
    </w:p>
    <w:p w14:paraId="65AFF462" w14:textId="77777777" w:rsidR="00B67CCD" w:rsidRPr="003C01B2" w:rsidRDefault="008E58A2"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2</w:t>
      </w:r>
      <w:r w:rsidR="0047117B" w:rsidRPr="003C01B2">
        <w:rPr>
          <w:rFonts w:ascii="GHEA Grapalat" w:hAnsi="GHEA Grapalat"/>
          <w:sz w:val="20"/>
        </w:rPr>
        <w:t>)</w:t>
      </w:r>
      <w:r w:rsidR="00444026" w:rsidRPr="003C01B2">
        <w:rPr>
          <w:rFonts w:ascii="GHEA Grapalat" w:hAnsi="GHEA Grapalat"/>
          <w:sz w:val="20"/>
        </w:rPr>
        <w:tab/>
      </w:r>
      <w:r w:rsidR="0047117B" w:rsidRPr="003C01B2">
        <w:rPr>
          <w:rFonts w:ascii="GHEA Grapalat" w:hAnsi="GHEA Grapalat"/>
          <w:sz w:val="20"/>
        </w:rPr>
        <w:t>утвержденное им ценовое предложение;</w:t>
      </w:r>
    </w:p>
    <w:p w14:paraId="59A74135" w14:textId="77777777" w:rsidR="000845F6" w:rsidRPr="003C01B2" w:rsidRDefault="00C52EE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4</w:t>
      </w:r>
      <w:r w:rsidR="003E3FD0" w:rsidRPr="003C01B2">
        <w:rPr>
          <w:rFonts w:ascii="GHEA Grapalat" w:hAnsi="GHEA Grapalat"/>
          <w:sz w:val="20"/>
        </w:rPr>
        <w:t>)</w:t>
      </w:r>
      <w:r w:rsidR="00333B85" w:rsidRPr="003C01B2">
        <w:rPr>
          <w:rFonts w:ascii="GHEA Grapalat" w:hAnsi="GHEA Grapalat"/>
          <w:sz w:val="20"/>
        </w:rPr>
        <w:tab/>
      </w:r>
      <w:r w:rsidR="003E3FD0" w:rsidRPr="003C01B2">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07D69D2" w14:textId="77777777" w:rsidR="000845F6" w:rsidRPr="003C01B2" w:rsidRDefault="0036720C"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5</w:t>
      </w:r>
      <w:r w:rsidR="003E3FD0" w:rsidRPr="003C01B2">
        <w:rPr>
          <w:rFonts w:ascii="GHEA Grapalat" w:hAnsi="GHEA Grapalat"/>
          <w:sz w:val="20"/>
        </w:rPr>
        <w:t>)</w:t>
      </w:r>
      <w:r w:rsidR="00333B85" w:rsidRPr="003C01B2">
        <w:rPr>
          <w:rFonts w:ascii="GHEA Grapalat" w:hAnsi="GHEA Grapalat"/>
          <w:sz w:val="20"/>
        </w:rPr>
        <w:tab/>
      </w:r>
      <w:r w:rsidR="003E3FD0" w:rsidRPr="003C01B2">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6514F6A" w14:textId="77777777" w:rsidR="00721677" w:rsidRPr="003C01B2" w:rsidRDefault="00721677" w:rsidP="00B46D58">
      <w:pPr>
        <w:jc w:val="both"/>
        <w:rPr>
          <w:rFonts w:ascii="GHEA Grapalat" w:hAnsi="GHEA Grapalat" w:cs="Sylfaen"/>
          <w:sz w:val="20"/>
          <w:szCs w:val="20"/>
        </w:rPr>
      </w:pPr>
      <w:r w:rsidRPr="003C01B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58608334" w14:textId="77777777" w:rsidR="00721677" w:rsidRPr="003C01B2" w:rsidRDefault="00721677" w:rsidP="00B46D58">
      <w:pPr>
        <w:jc w:val="both"/>
        <w:rPr>
          <w:rFonts w:ascii="GHEA Grapalat" w:hAnsi="GHEA Grapalat" w:cs="Sylfaen"/>
          <w:sz w:val="20"/>
          <w:szCs w:val="20"/>
        </w:rPr>
      </w:pPr>
      <w:r w:rsidRPr="003C01B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C01B2">
        <w:rPr>
          <w:rFonts w:ascii="GHEA Grapalat" w:hAnsi="GHEA Grapalat" w:cs="Sylfaen"/>
          <w:sz w:val="20"/>
          <w:szCs w:val="20"/>
        </w:rPr>
        <w:t xml:space="preserve"> (на один и тот же лот)</w:t>
      </w:r>
      <w:r w:rsidRPr="003C01B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964433" w14:textId="77777777" w:rsidR="00721677" w:rsidRPr="003C01B2" w:rsidRDefault="00721677" w:rsidP="00B46D58">
      <w:pPr>
        <w:pStyle w:val="norm"/>
        <w:widowControl w:val="0"/>
        <w:spacing w:after="120" w:line="240" w:lineRule="auto"/>
        <w:ind w:firstLine="0"/>
        <w:rPr>
          <w:rFonts w:ascii="GHEA Grapalat" w:hAnsi="GHEA Grapalat" w:cs="Sylfaen"/>
          <w:sz w:val="20"/>
        </w:rPr>
      </w:pPr>
      <w:r w:rsidRPr="003C01B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492A85C"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7) запрашиваемая в приглашении лицензия с соответствующим вкладышем;</w:t>
      </w:r>
    </w:p>
    <w:p w14:paraId="59518067"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8) пункт 2.4.1 части 1 настоящего приглашения.</w:t>
      </w:r>
    </w:p>
    <w:p w14:paraId="26B7C4FD" w14:textId="77777777" w:rsidR="00862855" w:rsidRPr="00862855" w:rsidRDefault="00862855" w:rsidP="00862855">
      <w:pPr>
        <w:pStyle w:val="norm"/>
        <w:widowControl w:val="0"/>
        <w:tabs>
          <w:tab w:val="left" w:pos="1134"/>
        </w:tabs>
        <w:spacing w:after="160"/>
        <w:ind w:firstLine="567"/>
        <w:rPr>
          <w:rFonts w:ascii="GHEA Grapalat" w:hAnsi="GHEA Grapalat" w:cs="Sylfaen"/>
          <w:b/>
          <w:bCs/>
          <w:sz w:val="20"/>
          <w:highlight w:val="yellow"/>
        </w:rPr>
      </w:pPr>
      <w:r w:rsidRPr="00862855">
        <w:rPr>
          <w:rFonts w:ascii="GHEA Grapalat" w:hAnsi="GHEA Grapalat" w:cs="Sylfaen"/>
          <w:b/>
          <w:bCs/>
          <w:sz w:val="20"/>
          <w:highlight w:val="yellow"/>
        </w:rPr>
        <w:t>- Документы, предусмотренные подпунктом 1: ранее заключенный аналогичный договор,</w:t>
      </w:r>
    </w:p>
    <w:p w14:paraId="64C317FD" w14:textId="730CE204" w:rsidR="00721677" w:rsidRPr="00862855" w:rsidRDefault="00862855" w:rsidP="00862855">
      <w:pPr>
        <w:pStyle w:val="norm"/>
        <w:widowControl w:val="0"/>
        <w:tabs>
          <w:tab w:val="left" w:pos="1134"/>
        </w:tabs>
        <w:spacing w:after="160" w:line="240" w:lineRule="auto"/>
        <w:ind w:firstLine="567"/>
        <w:rPr>
          <w:rFonts w:ascii="GHEA Grapalat" w:hAnsi="GHEA Grapalat" w:cs="Sylfaen"/>
          <w:b/>
          <w:bCs/>
          <w:sz w:val="20"/>
        </w:rPr>
      </w:pPr>
      <w:r w:rsidRPr="00862855">
        <w:rPr>
          <w:rFonts w:ascii="GHEA Grapalat" w:hAnsi="GHEA Grapalat" w:cs="Sylfaen"/>
          <w:b/>
          <w:bCs/>
          <w:sz w:val="20"/>
          <w:highlight w:val="yellow"/>
        </w:rPr>
        <w:t>- сведения, предусмотренные подпунктом 2, согласно приложению N 1.1 и требуемые в соответствии с ним документы,</w:t>
      </w:r>
    </w:p>
    <w:p w14:paraId="2B7C3F58" w14:textId="77777777" w:rsidR="00A45946" w:rsidRPr="003C01B2" w:rsidRDefault="00333B85"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5.</w:t>
      </w:r>
      <w:r w:rsidR="00C8055A" w:rsidRPr="003C01B2">
        <w:rPr>
          <w:rFonts w:ascii="GHEA Grapalat" w:hAnsi="GHEA Grapalat"/>
          <w:b/>
          <w:sz w:val="20"/>
          <w:szCs w:val="20"/>
        </w:rPr>
        <w:t xml:space="preserve">ЦЕНОВОЕ ПРЕДЛОЖЕНИЕ ЗАЯВКИ </w:t>
      </w:r>
    </w:p>
    <w:p w14:paraId="5896E52A" w14:textId="77777777" w:rsidR="00A45946" w:rsidRPr="003C01B2" w:rsidRDefault="00C8055A"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5.1</w:t>
      </w:r>
      <w:r w:rsidR="00A34DFE" w:rsidRPr="003C01B2">
        <w:rPr>
          <w:rFonts w:ascii="GHEA Grapalat" w:hAnsi="GHEA Grapalat"/>
          <w:sz w:val="20"/>
          <w:szCs w:val="20"/>
        </w:rPr>
        <w:t>.</w:t>
      </w:r>
      <w:r w:rsidR="00333B85" w:rsidRPr="003C01B2">
        <w:rPr>
          <w:rFonts w:ascii="GHEA Grapalat" w:hAnsi="GHEA Grapalat"/>
          <w:sz w:val="20"/>
          <w:szCs w:val="20"/>
        </w:rPr>
        <w:tab/>
      </w:r>
      <w:r w:rsidRPr="003C01B2">
        <w:rPr>
          <w:rFonts w:ascii="GHEA Grapalat" w:hAnsi="GHEA Grapalat"/>
          <w:sz w:val="20"/>
          <w:szCs w:val="20"/>
        </w:rPr>
        <w:t xml:space="preserve">Предлагаемая цена помимо стоимости </w:t>
      </w:r>
      <w:r w:rsidR="00D448E9" w:rsidRPr="003C01B2">
        <w:rPr>
          <w:rFonts w:ascii="GHEA Grapalat" w:hAnsi="GHEA Grapalat"/>
          <w:sz w:val="20"/>
          <w:szCs w:val="20"/>
        </w:rPr>
        <w:t>услуги</w:t>
      </w:r>
      <w:r w:rsidRPr="003C01B2">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w:t>
      </w:r>
      <w:r w:rsidRPr="003C01B2">
        <w:rPr>
          <w:rFonts w:ascii="GHEA Grapalat" w:hAnsi="GHEA Grapalat"/>
          <w:sz w:val="20"/>
          <w:szCs w:val="20"/>
        </w:rPr>
        <w:lastRenderedPageBreak/>
        <w:t>должен быть представлен в заявке.</w:t>
      </w:r>
    </w:p>
    <w:p w14:paraId="2FE26010" w14:textId="77777777" w:rsidR="00B95FE0" w:rsidRPr="003C01B2" w:rsidRDefault="00C8055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5.2.</w:t>
      </w:r>
      <w:r w:rsidR="00333B85" w:rsidRPr="003C01B2">
        <w:rPr>
          <w:rFonts w:ascii="GHEA Grapalat" w:hAnsi="GHEA Grapalat"/>
          <w:sz w:val="20"/>
        </w:rPr>
        <w:tab/>
      </w:r>
      <w:r w:rsidRPr="003C01B2">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3C01B2">
        <w:rPr>
          <w:rFonts w:ascii="GHEA Grapalat" w:hAnsi="GHEA Grapalat"/>
          <w:sz w:val="20"/>
        </w:rPr>
        <w:t xml:space="preserve"> </w:t>
      </w:r>
      <w:r w:rsidR="00443317" w:rsidRPr="003C01B2">
        <w:rPr>
          <w:rFonts w:ascii="GHEA Grapalat" w:hAnsi="GHEA Grapalat"/>
          <w:sz w:val="20"/>
        </w:rPr>
        <w:t>-</w:t>
      </w:r>
      <w:r w:rsidRPr="003C01B2">
        <w:rPr>
          <w:rFonts w:ascii="GHEA Grapalat" w:hAnsi="GHEA Grapalat"/>
          <w:sz w:val="20"/>
        </w:rPr>
        <w:t xml:space="preserve"> </w:t>
      </w:r>
      <w:r w:rsidR="00443317" w:rsidRPr="003C01B2">
        <w:rPr>
          <w:rFonts w:ascii="GHEA Grapalat" w:hAnsi="GHEA Grapalat"/>
          <w:sz w:val="20"/>
        </w:rPr>
        <w:t>стоимость</w:t>
      </w:r>
      <w:r w:rsidR="00A00BE3" w:rsidRPr="003C01B2">
        <w:rPr>
          <w:rFonts w:ascii="GHEA Grapalat" w:hAnsi="GHEA Grapalat"/>
          <w:sz w:val="20"/>
        </w:rPr>
        <w:t xml:space="preserve"> (совокупность себестоимости и прогнозируемой прибыли) </w:t>
      </w:r>
      <w:r w:rsidRPr="003C01B2">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3C01B2">
        <w:rPr>
          <w:rFonts w:ascii="GHEA Grapalat" w:hAnsi="GHEA Grapalat"/>
          <w:sz w:val="20"/>
        </w:rPr>
        <w:t xml:space="preserve"> При этом:</w:t>
      </w:r>
      <w:r w:rsidRPr="003C01B2">
        <w:rPr>
          <w:rFonts w:ascii="GHEA Grapalat" w:hAnsi="GHEA Grapalat"/>
          <w:sz w:val="20"/>
        </w:rPr>
        <w:t xml:space="preserve"> </w:t>
      </w:r>
    </w:p>
    <w:p w14:paraId="1A8C1D8E" w14:textId="77777777" w:rsidR="00A70A2B" w:rsidRPr="003C01B2" w:rsidRDefault="00940B86" w:rsidP="00B46D58">
      <w:pPr>
        <w:pStyle w:val="norm"/>
        <w:widowControl w:val="0"/>
        <w:spacing w:after="160" w:line="240" w:lineRule="auto"/>
        <w:ind w:firstLine="567"/>
        <w:rPr>
          <w:rFonts w:ascii="GHEA Grapalat" w:hAnsi="GHEA Grapalat"/>
          <w:sz w:val="20"/>
        </w:rPr>
      </w:pPr>
      <w:r w:rsidRPr="003C01B2">
        <w:rPr>
          <w:rFonts w:ascii="GHEA Grapalat" w:hAnsi="GHEA Grapalat"/>
          <w:sz w:val="20"/>
        </w:rPr>
        <w:t>а) о</w:t>
      </w:r>
      <w:r w:rsidR="00B95FE0" w:rsidRPr="003C01B2">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3C01B2">
        <w:rPr>
          <w:rFonts w:ascii="GHEA Grapalat" w:hAnsi="GHEA Grapalat"/>
          <w:sz w:val="20"/>
        </w:rPr>
        <w:t>,</w:t>
      </w:r>
      <w:r w:rsidR="00B95FE0" w:rsidRPr="003C01B2">
        <w:rPr>
          <w:rFonts w:ascii="GHEA Grapalat" w:hAnsi="GHEA Grapalat"/>
          <w:sz w:val="20"/>
        </w:rPr>
        <w:t xml:space="preserve"> </w:t>
      </w:r>
    </w:p>
    <w:p w14:paraId="0C569EF7" w14:textId="77777777" w:rsidR="00BC1D1C" w:rsidRPr="003C01B2" w:rsidRDefault="00BC1D1C" w:rsidP="00A9672E">
      <w:pPr>
        <w:pStyle w:val="norm"/>
        <w:widowControl w:val="0"/>
        <w:spacing w:after="160" w:line="240" w:lineRule="auto"/>
        <w:ind w:firstLine="567"/>
        <w:contextualSpacing/>
        <w:rPr>
          <w:rFonts w:ascii="GHEA Grapalat" w:hAnsi="GHEA Grapalat"/>
          <w:sz w:val="20"/>
        </w:rPr>
      </w:pPr>
      <w:r w:rsidRPr="003C01B2">
        <w:rPr>
          <w:rFonts w:ascii="GHEA Grapalat" w:hAnsi="GHEA Grapalat"/>
          <w:sz w:val="20"/>
        </w:rPr>
        <w:t>б)</w:t>
      </w:r>
      <w:r w:rsidRPr="003C01B2">
        <w:rPr>
          <w:sz w:val="20"/>
        </w:rPr>
        <w:t xml:space="preserve"> </w:t>
      </w:r>
      <w:r w:rsidRPr="003C01B2">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3C01B2">
        <w:rPr>
          <w:rFonts w:ascii="GHEA Grapalat" w:hAnsi="GHEA Grapalat"/>
          <w:sz w:val="20"/>
          <w:lang w:val="hy-AM"/>
        </w:rPr>
        <w:t xml:space="preserve">, </w:t>
      </w:r>
      <w:r w:rsidRPr="003C01B2">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3C01B2">
        <w:rPr>
          <w:rFonts w:ascii="GHEA Grapalat" w:hAnsi="GHEA Grapalat"/>
          <w:sz w:val="20"/>
        </w:rPr>
        <w:t>ц</w:t>
      </w:r>
      <w:r w:rsidRPr="003C01B2">
        <w:rPr>
          <w:rFonts w:ascii="GHEA Grapalat" w:hAnsi="GHEA Grapalat"/>
          <w:sz w:val="20"/>
        </w:rPr>
        <w:t>xУxК</w:t>
      </w:r>
      <w:r w:rsidR="007861DD" w:rsidRPr="003C01B2">
        <w:rPr>
          <w:rFonts w:ascii="GHEA Grapalat" w:hAnsi="GHEA Grapalat"/>
          <w:sz w:val="20"/>
        </w:rPr>
        <w:t>, где:</w:t>
      </w:r>
    </w:p>
    <w:p w14:paraId="721D1D0E"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ВС-сумма, выплачиваемая за оказание отдельных видов услуг, установленных договором</w:t>
      </w:r>
      <w:r w:rsidR="00F00004" w:rsidRPr="003C01B2">
        <w:rPr>
          <w:rFonts w:ascii="GHEA Grapalat" w:hAnsi="GHEA Grapalat"/>
          <w:sz w:val="20"/>
        </w:rPr>
        <w:t>,</w:t>
      </w:r>
    </w:p>
    <w:p w14:paraId="61F08C2F"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ЦУ -итоговая цена, предложенная </w:t>
      </w:r>
      <w:r w:rsidR="0038256B" w:rsidRPr="003C01B2">
        <w:rPr>
          <w:rFonts w:ascii="GHEA Grapalat" w:hAnsi="GHEA Grapalat"/>
          <w:sz w:val="20"/>
        </w:rPr>
        <w:t>ото</w:t>
      </w:r>
      <w:r w:rsidRPr="003C01B2">
        <w:rPr>
          <w:rFonts w:ascii="GHEA Grapalat" w:hAnsi="GHEA Grapalat"/>
          <w:sz w:val="20"/>
        </w:rPr>
        <w:t>бранным участником</w:t>
      </w:r>
      <w:r w:rsidR="00F00004" w:rsidRPr="003C01B2">
        <w:rPr>
          <w:rFonts w:ascii="GHEA Grapalat" w:hAnsi="GHEA Grapalat"/>
          <w:sz w:val="20"/>
        </w:rPr>
        <w:t>,</w:t>
      </w:r>
    </w:p>
    <w:p w14:paraId="643EC8B4"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СЦ- совокупность максимальных единиц цен, установленных для оказания услуги</w:t>
      </w:r>
      <w:r w:rsidR="00F00004" w:rsidRPr="003C01B2">
        <w:rPr>
          <w:rFonts w:ascii="GHEA Grapalat" w:hAnsi="GHEA Grapalat"/>
          <w:sz w:val="20"/>
        </w:rPr>
        <w:t>,</w:t>
      </w:r>
    </w:p>
    <w:p w14:paraId="57A6953B"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У-цена на максимальную единицу предоставленной услуги</w:t>
      </w:r>
      <w:r w:rsidR="00F00004" w:rsidRPr="003C01B2">
        <w:rPr>
          <w:rFonts w:ascii="GHEA Grapalat" w:hAnsi="GHEA Grapalat"/>
          <w:sz w:val="20"/>
        </w:rPr>
        <w:t>,</w:t>
      </w:r>
    </w:p>
    <w:p w14:paraId="2CB7CB3B" w14:textId="77777777" w:rsidR="00BC1D1C" w:rsidRPr="003C01B2" w:rsidRDefault="00BC1D1C" w:rsidP="00BC1D1C">
      <w:pPr>
        <w:pStyle w:val="norm"/>
        <w:widowControl w:val="0"/>
        <w:spacing w:after="160" w:line="360" w:lineRule="auto"/>
        <w:ind w:firstLine="567"/>
        <w:rPr>
          <w:rFonts w:ascii="GHEA Grapalat" w:hAnsi="GHEA Grapalat"/>
          <w:sz w:val="20"/>
        </w:rPr>
      </w:pPr>
      <w:r w:rsidRPr="003C01B2">
        <w:rPr>
          <w:rFonts w:ascii="GHEA Grapalat" w:hAnsi="GHEA Grapalat"/>
          <w:sz w:val="20"/>
        </w:rPr>
        <w:t>К-количество предоставленных услуг.</w:t>
      </w:r>
    </w:p>
    <w:p w14:paraId="21FC6543" w14:textId="77777777" w:rsidR="00B95FE0" w:rsidRPr="003C01B2" w:rsidRDefault="00A70A2B" w:rsidP="00B46D58">
      <w:pPr>
        <w:pStyle w:val="norm"/>
        <w:widowControl w:val="0"/>
        <w:spacing w:after="160" w:line="240" w:lineRule="auto"/>
        <w:ind w:firstLine="567"/>
        <w:rPr>
          <w:rFonts w:ascii="GHEA Grapalat" w:hAnsi="GHEA Grapalat" w:cs="Sylfaen"/>
          <w:sz w:val="20"/>
        </w:rPr>
      </w:pPr>
      <w:r w:rsidRPr="003C01B2">
        <w:rPr>
          <w:rFonts w:ascii="GHEA Grapalat" w:hAnsi="GHEA Grapalat"/>
          <w:sz w:val="20"/>
        </w:rPr>
        <w:t>З</w:t>
      </w:r>
      <w:r w:rsidR="00B95FE0" w:rsidRPr="003C01B2">
        <w:rPr>
          <w:rFonts w:ascii="GHEA Grapalat" w:hAnsi="GHEA Grapalat"/>
          <w:sz w:val="20"/>
        </w:rPr>
        <w:t>аявка участника не подлежит отклонению, если:</w:t>
      </w:r>
    </w:p>
    <w:p w14:paraId="6AC5721C" w14:textId="77777777" w:rsidR="00B95FE0" w:rsidRPr="003C01B2" w:rsidRDefault="00B95FE0"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а.</w:t>
      </w:r>
      <w:r w:rsidR="00333B85" w:rsidRPr="003C01B2">
        <w:rPr>
          <w:rFonts w:ascii="GHEA Grapalat" w:hAnsi="GHEA Grapalat"/>
          <w:sz w:val="20"/>
        </w:rPr>
        <w:tab/>
      </w:r>
      <w:r w:rsidRPr="003C01B2">
        <w:rPr>
          <w:rFonts w:ascii="GHEA Grapalat" w:hAnsi="GHEA Grapalat"/>
          <w:sz w:val="20"/>
        </w:rPr>
        <w:t>графы "</w:t>
      </w:r>
      <w:r w:rsidR="00830AD3" w:rsidRPr="003C01B2">
        <w:rPr>
          <w:rFonts w:ascii="GHEA Grapalat" w:hAnsi="GHEA Grapalat"/>
          <w:sz w:val="20"/>
        </w:rPr>
        <w:t>с</w:t>
      </w:r>
      <w:r w:rsidRPr="003C01B2">
        <w:rPr>
          <w:rFonts w:ascii="GHEA Grapalat" w:hAnsi="GHEA Grapalat"/>
          <w:sz w:val="20"/>
        </w:rPr>
        <w:t>тоимость</w:t>
      </w:r>
      <w:r w:rsidR="00DF3688" w:rsidRPr="003C01B2">
        <w:rPr>
          <w:rFonts w:ascii="GHEA Grapalat" w:hAnsi="GHEA Grapalat"/>
          <w:sz w:val="20"/>
        </w:rPr>
        <w:t>"</w:t>
      </w:r>
      <w:r w:rsidR="00622EE0" w:rsidRPr="003C01B2">
        <w:rPr>
          <w:rFonts w:ascii="GHEA Grapalat" w:hAnsi="GHEA Grapalat"/>
          <w:sz w:val="20"/>
        </w:rPr>
        <w:t xml:space="preserve"> </w:t>
      </w:r>
      <w:r w:rsidRPr="003C01B2">
        <w:rPr>
          <w:rFonts w:ascii="GHEA Grapalat" w:hAnsi="GHEA Grapalat"/>
          <w:sz w:val="20"/>
        </w:rPr>
        <w:t xml:space="preserve">и "налог на добавленную стоимость" </w:t>
      </w:r>
      <w:r w:rsidR="00622EE0" w:rsidRPr="003C01B2">
        <w:rPr>
          <w:rFonts w:ascii="GHEA Grapalat" w:hAnsi="GHEA Grapalat"/>
          <w:sz w:val="20"/>
        </w:rPr>
        <w:t xml:space="preserve">ценового предложения </w:t>
      </w:r>
      <w:r w:rsidRPr="003C01B2">
        <w:rPr>
          <w:rFonts w:ascii="GHEA Grapalat" w:hAnsi="GHEA Grapalat"/>
          <w:sz w:val="20"/>
        </w:rPr>
        <w:t>заполнены только цифрами, а графа "общая цена" — и прописью, и цифрами или только прописью</w:t>
      </w:r>
      <w:r w:rsidR="008C1A8A" w:rsidRPr="003C01B2">
        <w:rPr>
          <w:rFonts w:ascii="GHEA Grapalat" w:hAnsi="GHEA Grapalat"/>
          <w:sz w:val="20"/>
        </w:rPr>
        <w:t>;</w:t>
      </w:r>
    </w:p>
    <w:p w14:paraId="33B793E9" w14:textId="77777777" w:rsidR="00B95FE0" w:rsidRPr="003C01B2" w:rsidRDefault="00B95FE0"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б.</w:t>
      </w:r>
      <w:r w:rsidR="00333B85" w:rsidRPr="003C01B2">
        <w:rPr>
          <w:rFonts w:ascii="GHEA Grapalat" w:hAnsi="GHEA Grapalat"/>
          <w:sz w:val="20"/>
        </w:rPr>
        <w:tab/>
      </w:r>
      <w:r w:rsidRPr="003C01B2">
        <w:rPr>
          <w:rFonts w:ascii="GHEA Grapalat" w:hAnsi="GHEA Grapalat"/>
          <w:sz w:val="20"/>
        </w:rPr>
        <w:t xml:space="preserve">между суммами, указанными прописью или цифрами в графах </w:t>
      </w:r>
      <w:r w:rsidR="00A60D60" w:rsidRPr="003C01B2">
        <w:rPr>
          <w:rFonts w:ascii="GHEA Grapalat" w:hAnsi="GHEA Grapalat"/>
          <w:sz w:val="20"/>
        </w:rPr>
        <w:t>"стоимость"</w:t>
      </w:r>
      <w:r w:rsidR="00F162A9" w:rsidRPr="003C01B2">
        <w:rPr>
          <w:rFonts w:ascii="GHEA Grapalat" w:hAnsi="GHEA Grapalat"/>
          <w:sz w:val="20"/>
        </w:rPr>
        <w:t xml:space="preserve"> </w:t>
      </w:r>
      <w:r w:rsidRPr="003C01B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4B20F50" w14:textId="77777777" w:rsidR="00A45946" w:rsidRPr="003C01B2" w:rsidRDefault="00B95FE0"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в.</w:t>
      </w:r>
      <w:r w:rsidR="00333B85" w:rsidRPr="003C01B2">
        <w:rPr>
          <w:rFonts w:ascii="GHEA Grapalat" w:hAnsi="GHEA Grapalat"/>
          <w:sz w:val="20"/>
        </w:rPr>
        <w:tab/>
      </w:r>
      <w:r w:rsidRPr="003C01B2">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3C01B2">
        <w:rPr>
          <w:rFonts w:ascii="GHEA Grapalat" w:hAnsi="GHEA Grapalat"/>
          <w:sz w:val="20"/>
        </w:rPr>
        <w:t>;</w:t>
      </w:r>
    </w:p>
    <w:p w14:paraId="5E023658" w14:textId="77777777" w:rsidR="00B9778A" w:rsidRPr="003C01B2" w:rsidRDefault="00B9778A"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г.</w:t>
      </w:r>
      <w:r w:rsidRPr="003C01B2">
        <w:rPr>
          <w:sz w:val="20"/>
        </w:rPr>
        <w:t xml:space="preserve"> </w:t>
      </w:r>
      <w:r w:rsidRPr="003C01B2">
        <w:rPr>
          <w:rFonts w:ascii="GHEA Grapalat" w:hAnsi="GHEA Grapalat"/>
          <w:sz w:val="20"/>
        </w:rPr>
        <w:t>стоимость, налог на добавленную стоимость и общая сумма</w:t>
      </w:r>
      <w:r w:rsidR="00910938" w:rsidRPr="003C01B2">
        <w:rPr>
          <w:rFonts w:ascii="GHEA Grapalat" w:hAnsi="GHEA Grapalat"/>
          <w:sz w:val="20"/>
        </w:rPr>
        <w:t xml:space="preserve"> ценового предложения</w:t>
      </w:r>
      <w:r w:rsidRPr="003C01B2">
        <w:rPr>
          <w:rFonts w:ascii="GHEA Grapalat" w:hAnsi="GHEA Grapalat"/>
          <w:sz w:val="20"/>
        </w:rPr>
        <w:t xml:space="preserve">, указанные в графах </w:t>
      </w:r>
      <w:r w:rsidR="00207490" w:rsidRPr="003C01B2">
        <w:rPr>
          <w:rFonts w:ascii="GHEA Grapalat" w:hAnsi="GHEA Grapalat"/>
          <w:sz w:val="20"/>
        </w:rPr>
        <w:t>прописью</w:t>
      </w:r>
      <w:r w:rsidRPr="003C01B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3C01B2">
        <w:rPr>
          <w:rFonts w:ascii="GHEA Grapalat" w:hAnsi="GHEA Grapalat"/>
          <w:sz w:val="20"/>
        </w:rPr>
        <w:t>;</w:t>
      </w:r>
    </w:p>
    <w:p w14:paraId="15EBB659" w14:textId="77777777" w:rsidR="00A14685" w:rsidRPr="003C01B2" w:rsidRDefault="00A14685" w:rsidP="00B46D58">
      <w:pPr>
        <w:pStyle w:val="norm"/>
        <w:widowControl w:val="0"/>
        <w:tabs>
          <w:tab w:val="left" w:pos="1134"/>
        </w:tabs>
        <w:spacing w:after="160" w:line="240" w:lineRule="auto"/>
        <w:ind w:firstLine="567"/>
        <w:contextualSpacing/>
        <w:rPr>
          <w:rFonts w:ascii="GHEA Grapalat" w:hAnsi="GHEA Grapalat"/>
          <w:sz w:val="20"/>
        </w:rPr>
      </w:pPr>
      <w:r w:rsidRPr="003C01B2">
        <w:rPr>
          <w:rFonts w:ascii="GHEA Grapalat" w:hAnsi="GHEA Grapalat"/>
          <w:sz w:val="20"/>
        </w:rPr>
        <w:t>д.</w:t>
      </w:r>
      <w:r w:rsidRPr="003C01B2">
        <w:rPr>
          <w:sz w:val="20"/>
        </w:rPr>
        <w:t xml:space="preserve"> </w:t>
      </w:r>
      <w:r w:rsidRPr="003C01B2">
        <w:rPr>
          <w:rFonts w:ascii="GHEA Grapalat" w:hAnsi="GHEA Grapalat"/>
          <w:sz w:val="20"/>
        </w:rPr>
        <w:t xml:space="preserve">в графах </w:t>
      </w:r>
      <w:r w:rsidR="00AE2A87" w:rsidRPr="003C01B2">
        <w:rPr>
          <w:rFonts w:ascii="GHEA Grapalat" w:hAnsi="GHEA Grapalat"/>
          <w:sz w:val="20"/>
        </w:rPr>
        <w:t>"стоимость"</w:t>
      </w:r>
      <w:r w:rsidR="00E57499" w:rsidRPr="003C01B2">
        <w:rPr>
          <w:rFonts w:ascii="GHEA Grapalat" w:hAnsi="GHEA Grapalat"/>
          <w:sz w:val="20"/>
        </w:rPr>
        <w:t xml:space="preserve"> </w:t>
      </w:r>
      <w:r w:rsidR="00AE2A87" w:rsidRPr="003C01B2">
        <w:rPr>
          <w:rFonts w:ascii="GHEA Grapalat" w:hAnsi="GHEA Grapalat"/>
          <w:sz w:val="20"/>
        </w:rPr>
        <w:t xml:space="preserve">и "налог на добавленную стоимость" </w:t>
      </w:r>
      <w:r w:rsidR="008730A8" w:rsidRPr="003C01B2">
        <w:rPr>
          <w:rFonts w:ascii="GHEA Grapalat" w:hAnsi="GHEA Grapalat"/>
          <w:sz w:val="20"/>
        </w:rPr>
        <w:t xml:space="preserve">ценового предложения </w:t>
      </w:r>
      <w:r w:rsidRPr="003C01B2">
        <w:rPr>
          <w:rFonts w:ascii="GHEA Grapalat" w:hAnsi="GHEA Grapalat"/>
          <w:sz w:val="20"/>
        </w:rPr>
        <w:t xml:space="preserve">суммы заполнены как цифрами, так и </w:t>
      </w:r>
      <w:r w:rsidR="008730A8" w:rsidRPr="003C01B2">
        <w:rPr>
          <w:rFonts w:ascii="GHEA Grapalat" w:hAnsi="GHEA Grapalat"/>
          <w:sz w:val="20"/>
        </w:rPr>
        <w:t>прописью</w:t>
      </w:r>
      <w:r w:rsidRPr="003C01B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EBF28C9" w14:textId="77777777" w:rsidR="00147FD7" w:rsidRPr="003C01B2" w:rsidRDefault="00147FD7" w:rsidP="00B46D58">
      <w:pPr>
        <w:pStyle w:val="norm"/>
        <w:widowControl w:val="0"/>
        <w:tabs>
          <w:tab w:val="left" w:pos="1134"/>
        </w:tabs>
        <w:spacing w:after="160" w:line="240" w:lineRule="auto"/>
        <w:ind w:firstLine="567"/>
        <w:contextualSpacing/>
        <w:rPr>
          <w:rFonts w:ascii="GHEA Grapalat" w:hAnsi="GHEA Grapalat"/>
          <w:sz w:val="20"/>
        </w:rPr>
      </w:pPr>
      <w:r w:rsidRPr="003C01B2">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3C01B2">
        <w:rPr>
          <w:rFonts w:ascii="GHEA Grapalat" w:hAnsi="GHEA Grapalat"/>
          <w:sz w:val="20"/>
        </w:rPr>
        <w:t>прописью</w:t>
      </w:r>
      <w:r w:rsidRPr="003C01B2">
        <w:rPr>
          <w:rFonts w:ascii="GHEA Grapalat" w:hAnsi="GHEA Grapalat"/>
          <w:sz w:val="20"/>
        </w:rPr>
        <w:t xml:space="preserve"> в графах </w:t>
      </w:r>
      <w:r w:rsidR="00144CB2" w:rsidRPr="003C01B2">
        <w:rPr>
          <w:rFonts w:ascii="GHEA Grapalat" w:hAnsi="GHEA Grapalat"/>
          <w:sz w:val="20"/>
        </w:rPr>
        <w:t>"</w:t>
      </w:r>
      <w:r w:rsidRPr="003C01B2">
        <w:rPr>
          <w:rFonts w:ascii="GHEA Grapalat" w:hAnsi="GHEA Grapalat"/>
          <w:sz w:val="20"/>
        </w:rPr>
        <w:t>стоимость</w:t>
      </w:r>
      <w:r w:rsidR="00144CB2" w:rsidRPr="003C01B2">
        <w:rPr>
          <w:rFonts w:ascii="GHEA Grapalat" w:hAnsi="GHEA Grapalat"/>
          <w:sz w:val="20"/>
        </w:rPr>
        <w:t>"</w:t>
      </w:r>
      <w:r w:rsidRPr="003C01B2">
        <w:rPr>
          <w:rFonts w:ascii="GHEA Grapalat" w:hAnsi="GHEA Grapalat"/>
          <w:sz w:val="20"/>
        </w:rPr>
        <w:t xml:space="preserve"> и </w:t>
      </w:r>
      <w:r w:rsidR="00144CB2" w:rsidRPr="003C01B2">
        <w:rPr>
          <w:rFonts w:ascii="GHEA Grapalat" w:hAnsi="GHEA Grapalat"/>
          <w:sz w:val="20"/>
        </w:rPr>
        <w:t>"</w:t>
      </w:r>
      <w:r w:rsidRPr="003C01B2">
        <w:rPr>
          <w:rFonts w:ascii="GHEA Grapalat" w:hAnsi="GHEA Grapalat"/>
          <w:sz w:val="20"/>
        </w:rPr>
        <w:t>налог на добавленную стоимость</w:t>
      </w:r>
      <w:r w:rsidR="00144CB2" w:rsidRPr="003C01B2">
        <w:rPr>
          <w:rFonts w:ascii="GHEA Grapalat" w:hAnsi="GHEA Grapalat"/>
          <w:sz w:val="20"/>
        </w:rPr>
        <w:t>"</w:t>
      </w:r>
      <w:r w:rsidR="00362C3A" w:rsidRPr="003C01B2">
        <w:rPr>
          <w:rFonts w:ascii="GHEA Grapalat" w:hAnsi="GHEA Grapalat"/>
          <w:sz w:val="20"/>
        </w:rPr>
        <w:t>.</w:t>
      </w:r>
    </w:p>
    <w:p w14:paraId="568C6030" w14:textId="77777777" w:rsidR="001115E9" w:rsidRPr="003C01B2" w:rsidRDefault="001115E9" w:rsidP="00B46D58">
      <w:pPr>
        <w:pStyle w:val="norm"/>
        <w:widowControl w:val="0"/>
        <w:tabs>
          <w:tab w:val="left" w:pos="1134"/>
        </w:tabs>
        <w:spacing w:after="160" w:line="240" w:lineRule="auto"/>
        <w:ind w:firstLine="567"/>
        <w:contextualSpacing/>
        <w:rPr>
          <w:rFonts w:ascii="GHEA Grapalat" w:hAnsi="GHEA Grapalat"/>
          <w:sz w:val="20"/>
        </w:rPr>
      </w:pPr>
    </w:p>
    <w:p w14:paraId="625301FA" w14:textId="77777777" w:rsidR="0048059F" w:rsidRPr="003C01B2" w:rsidRDefault="0048059F"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е.</w:t>
      </w:r>
      <w:r w:rsidRPr="003C01B2">
        <w:rPr>
          <w:sz w:val="20"/>
        </w:rPr>
        <w:t xml:space="preserve"> </w:t>
      </w:r>
      <w:r w:rsidRPr="003C01B2">
        <w:rPr>
          <w:rFonts w:ascii="GHEA Grapalat" w:hAnsi="GHEA Grapalat"/>
          <w:sz w:val="20"/>
        </w:rPr>
        <w:t>в суммах, заполненных буквами в графах ценового пред</w:t>
      </w:r>
      <w:r w:rsidR="00413595" w:rsidRPr="003C01B2">
        <w:rPr>
          <w:rFonts w:ascii="GHEA Grapalat" w:hAnsi="GHEA Grapalat"/>
          <w:sz w:val="20"/>
        </w:rPr>
        <w:t>ложения, лумы указаны в цифрах.</w:t>
      </w:r>
    </w:p>
    <w:p w14:paraId="257FCD48" w14:textId="77777777" w:rsidR="00580617" w:rsidRPr="003C01B2" w:rsidRDefault="00C8055A" w:rsidP="005D2D81">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5.3</w:t>
      </w:r>
      <w:r w:rsidR="00A34DFE" w:rsidRPr="003C01B2">
        <w:rPr>
          <w:rFonts w:ascii="GHEA Grapalat" w:hAnsi="GHEA Grapalat"/>
          <w:sz w:val="20"/>
        </w:rPr>
        <w:t>.</w:t>
      </w:r>
      <w:r w:rsidR="00333B85" w:rsidRPr="003C01B2">
        <w:rPr>
          <w:rFonts w:ascii="GHEA Grapalat" w:hAnsi="GHEA Grapalat"/>
          <w:sz w:val="20"/>
        </w:rPr>
        <w:tab/>
      </w:r>
      <w:r w:rsidRPr="003C01B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3C01B2">
        <w:rPr>
          <w:rFonts w:ascii="GHEA Grapalat" w:hAnsi="GHEA Grapalat"/>
          <w:sz w:val="20"/>
        </w:rPr>
        <w:t>.</w:t>
      </w:r>
      <w:r w:rsidRPr="003C01B2">
        <w:rPr>
          <w:rFonts w:ascii="GHEA Grapalat" w:hAnsi="GHEA Grapalat"/>
          <w:sz w:val="20"/>
        </w:rPr>
        <w:t xml:space="preserve"> </w:t>
      </w:r>
    </w:p>
    <w:p w14:paraId="32F3077E" w14:textId="77777777" w:rsidR="00A45946" w:rsidRPr="003C01B2" w:rsidRDefault="00C8055A" w:rsidP="00B46D58">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73396D" w14:textId="77777777" w:rsidR="00096865" w:rsidRPr="003C01B2" w:rsidRDefault="00096865" w:rsidP="00B46D58">
      <w:pPr>
        <w:pStyle w:val="BodyTextIndent2"/>
        <w:widowControl w:val="0"/>
        <w:spacing w:after="160" w:line="240" w:lineRule="auto"/>
        <w:ind w:firstLine="567"/>
        <w:rPr>
          <w:rFonts w:ascii="GHEA Grapalat" w:hAnsi="GHEA Grapalat"/>
        </w:rPr>
      </w:pPr>
    </w:p>
    <w:p w14:paraId="4F6EDD78" w14:textId="77777777" w:rsidR="009D180E" w:rsidRPr="003C01B2" w:rsidRDefault="009D180E" w:rsidP="00B46D58">
      <w:pPr>
        <w:widowControl w:val="0"/>
        <w:spacing w:after="160"/>
        <w:ind w:left="567" w:right="565"/>
        <w:jc w:val="center"/>
        <w:rPr>
          <w:rFonts w:ascii="GHEA Grapalat" w:hAnsi="GHEA Grapalat"/>
          <w:b/>
          <w:sz w:val="20"/>
          <w:szCs w:val="20"/>
          <w:lang w:val="hy-AM"/>
        </w:rPr>
      </w:pPr>
    </w:p>
    <w:p w14:paraId="6B331A62" w14:textId="77777777" w:rsidR="00416546" w:rsidRPr="003C01B2" w:rsidRDefault="00416546" w:rsidP="00B46D58">
      <w:pPr>
        <w:widowControl w:val="0"/>
        <w:spacing w:after="160"/>
        <w:ind w:left="567" w:right="565"/>
        <w:jc w:val="center"/>
        <w:rPr>
          <w:rFonts w:ascii="GHEA Grapalat" w:hAnsi="GHEA Grapalat"/>
          <w:b/>
          <w:sz w:val="20"/>
          <w:szCs w:val="20"/>
        </w:rPr>
      </w:pPr>
    </w:p>
    <w:p w14:paraId="228820FB" w14:textId="77777777" w:rsidR="00096865" w:rsidRPr="003C01B2" w:rsidRDefault="00220C7C" w:rsidP="00B46D58">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 xml:space="preserve">6. СРОК ДЕЙСТВИЯ ЗАЯВКИ, </w:t>
      </w:r>
      <w:r w:rsidR="00294F67" w:rsidRPr="003C01B2">
        <w:rPr>
          <w:rFonts w:ascii="GHEA Grapalat" w:hAnsi="GHEA Grapalat"/>
          <w:b/>
          <w:sz w:val="20"/>
          <w:szCs w:val="20"/>
        </w:rPr>
        <w:br/>
      </w:r>
      <w:r w:rsidRPr="003C01B2">
        <w:rPr>
          <w:rFonts w:ascii="GHEA Grapalat" w:hAnsi="GHEA Grapalat"/>
          <w:b/>
          <w:sz w:val="20"/>
          <w:szCs w:val="20"/>
        </w:rPr>
        <w:t>ПОРЯДОК ВНЕСЕНИЯ ИЗМЕНЕНИЙ В ЗАЯВКИ</w:t>
      </w:r>
      <w:r w:rsidR="002626F7" w:rsidRPr="003C01B2">
        <w:rPr>
          <w:rFonts w:ascii="GHEA Grapalat" w:hAnsi="GHEA Grapalat"/>
          <w:b/>
          <w:sz w:val="20"/>
          <w:szCs w:val="20"/>
        </w:rPr>
        <w:t xml:space="preserve"> </w:t>
      </w:r>
      <w:r w:rsidR="00955A1E" w:rsidRPr="003C01B2">
        <w:rPr>
          <w:rFonts w:ascii="GHEA Grapalat" w:hAnsi="GHEA Grapalat"/>
          <w:b/>
          <w:sz w:val="20"/>
          <w:szCs w:val="20"/>
        </w:rPr>
        <w:t>И ИХ ОТЗЫВА</w:t>
      </w:r>
    </w:p>
    <w:p w14:paraId="5B660EEE" w14:textId="77777777" w:rsidR="00096865" w:rsidRPr="003C01B2" w:rsidRDefault="00220C7C" w:rsidP="00B46D58">
      <w:pPr>
        <w:pStyle w:val="BodyTextIndent"/>
        <w:widowControl w:val="0"/>
        <w:tabs>
          <w:tab w:val="left" w:pos="1134"/>
        </w:tabs>
        <w:spacing w:after="160" w:line="240" w:lineRule="auto"/>
        <w:ind w:firstLine="567"/>
        <w:rPr>
          <w:rFonts w:ascii="GHEA Grapalat" w:hAnsi="GHEA Grapalat"/>
          <w:i w:val="0"/>
        </w:rPr>
      </w:pPr>
      <w:r w:rsidRPr="003C01B2">
        <w:rPr>
          <w:rFonts w:ascii="GHEA Grapalat" w:hAnsi="GHEA Grapalat"/>
          <w:i w:val="0"/>
        </w:rPr>
        <w:t>6.1</w:t>
      </w:r>
      <w:r w:rsidR="00A34DFE" w:rsidRPr="003C01B2">
        <w:rPr>
          <w:rFonts w:ascii="GHEA Grapalat" w:hAnsi="GHEA Grapalat"/>
          <w:i w:val="0"/>
        </w:rPr>
        <w:t>.</w:t>
      </w:r>
      <w:r w:rsidR="00294F67" w:rsidRPr="003C01B2">
        <w:rPr>
          <w:rFonts w:ascii="GHEA Grapalat" w:hAnsi="GHEA Grapalat"/>
          <w:i w:val="0"/>
        </w:rPr>
        <w:tab/>
      </w:r>
      <w:r w:rsidRPr="003C01B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57A0D1" w14:textId="77777777" w:rsidR="00096865" w:rsidRPr="003C01B2"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3C01B2">
        <w:rPr>
          <w:rFonts w:ascii="GHEA Grapalat" w:hAnsi="GHEA Grapalat"/>
          <w:i w:val="0"/>
        </w:rPr>
        <w:t>6.2</w:t>
      </w:r>
      <w:r w:rsidR="00A34DFE" w:rsidRPr="003C01B2">
        <w:rPr>
          <w:rFonts w:ascii="GHEA Grapalat" w:hAnsi="GHEA Grapalat"/>
          <w:i w:val="0"/>
        </w:rPr>
        <w:t>.</w:t>
      </w:r>
      <w:r w:rsidR="008E6E51" w:rsidRPr="003C01B2">
        <w:rPr>
          <w:rFonts w:ascii="GHEA Grapalat" w:hAnsi="GHEA Grapalat"/>
          <w:i w:val="0"/>
        </w:rPr>
        <w:tab/>
      </w:r>
      <w:r w:rsidRPr="003C01B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DC16265" w14:textId="77777777" w:rsidR="00FA0E41" w:rsidRPr="003C01B2" w:rsidRDefault="00FA0E41" w:rsidP="00B46D58">
      <w:pPr>
        <w:widowControl w:val="0"/>
        <w:spacing w:after="160"/>
        <w:ind w:firstLine="567"/>
        <w:jc w:val="center"/>
        <w:rPr>
          <w:rFonts w:ascii="GHEA Grapalat" w:hAnsi="GHEA Grapalat"/>
          <w:b/>
          <w:sz w:val="20"/>
          <w:szCs w:val="20"/>
        </w:rPr>
      </w:pPr>
    </w:p>
    <w:p w14:paraId="55F1ECC3" w14:textId="77777777" w:rsidR="00096865" w:rsidRPr="003C01B2" w:rsidRDefault="00E70FC4" w:rsidP="00A9098A">
      <w:pPr>
        <w:widowControl w:val="0"/>
        <w:spacing w:after="160"/>
        <w:jc w:val="center"/>
        <w:rPr>
          <w:rFonts w:ascii="GHEA Grapalat" w:hAnsi="GHEA Grapalat"/>
          <w:b/>
          <w:sz w:val="20"/>
          <w:szCs w:val="20"/>
        </w:rPr>
      </w:pPr>
      <w:r w:rsidRPr="003C01B2">
        <w:rPr>
          <w:rFonts w:ascii="GHEA Grapalat" w:hAnsi="GHEA Grapalat"/>
          <w:b/>
          <w:sz w:val="20"/>
          <w:szCs w:val="20"/>
        </w:rPr>
        <w:t xml:space="preserve">8.ВСКРЫТИЕ, ОЦЕНКА ЗАЯВОК И </w:t>
      </w:r>
      <w:r w:rsidR="008E3C53" w:rsidRPr="003C01B2">
        <w:rPr>
          <w:rFonts w:ascii="GHEA Grapalat" w:hAnsi="GHEA Grapalat"/>
          <w:b/>
          <w:sz w:val="20"/>
          <w:szCs w:val="20"/>
        </w:rPr>
        <w:br/>
      </w:r>
      <w:r w:rsidR="00807178" w:rsidRPr="003C01B2">
        <w:rPr>
          <w:rFonts w:ascii="GHEA Grapalat" w:hAnsi="GHEA Grapalat"/>
          <w:b/>
          <w:sz w:val="20"/>
          <w:szCs w:val="20"/>
        </w:rPr>
        <w:t xml:space="preserve">ПОДВЕДЕНИЕ ИТОГОВ </w:t>
      </w:r>
    </w:p>
    <w:p w14:paraId="0E2AFE16" w14:textId="54A6DD30" w:rsidR="00824A43" w:rsidRPr="006177BF" w:rsidRDefault="00FD2748" w:rsidP="00824A43">
      <w:pPr>
        <w:pStyle w:val="BodyTextIndent2"/>
        <w:widowControl w:val="0"/>
        <w:tabs>
          <w:tab w:val="left" w:pos="1134"/>
        </w:tabs>
        <w:spacing w:after="160" w:line="240" w:lineRule="auto"/>
        <w:ind w:firstLine="567"/>
        <w:rPr>
          <w:rFonts w:ascii="GHEA Grapalat" w:hAnsi="GHEA Grapalat"/>
        </w:rPr>
      </w:pPr>
      <w:r w:rsidRPr="003C01B2">
        <w:rPr>
          <w:rFonts w:ascii="GHEA Grapalat" w:hAnsi="GHEA Grapalat"/>
        </w:rPr>
        <w:t>8.1</w:t>
      </w:r>
      <w:r w:rsidR="00D07367" w:rsidRPr="003C01B2">
        <w:rPr>
          <w:rFonts w:ascii="GHEA Grapalat" w:hAnsi="GHEA Grapalat"/>
        </w:rPr>
        <w:t>.</w:t>
      </w:r>
      <w:r w:rsidR="00D07367" w:rsidRPr="003C01B2">
        <w:rPr>
          <w:rFonts w:ascii="GHEA Grapalat" w:hAnsi="GHEA Grapalat"/>
        </w:rPr>
        <w:tab/>
      </w:r>
      <w:r w:rsidR="00A9098A" w:rsidRPr="003C01B2">
        <w:rPr>
          <w:rFonts w:ascii="GHEA Grapalat" w:hAnsi="GHEA Grapalat"/>
        </w:rPr>
        <w:t xml:space="preserve">Вскрытие заявок произойдет заседании комиссии по вскрытию заявок </w:t>
      </w:r>
      <w:r w:rsidR="00571B82" w:rsidRPr="00081B56">
        <w:rPr>
          <w:rFonts w:ascii="GHEA Grapalat" w:hAnsi="GHEA Grapalat"/>
          <w:b/>
          <w:bCs/>
        </w:rPr>
        <w:t>8-</w:t>
      </w:r>
      <w:r w:rsidR="00571B82" w:rsidRPr="003C01B2">
        <w:rPr>
          <w:rFonts w:ascii="GHEA Grapalat" w:hAnsi="GHEA Grapalat"/>
          <w:b/>
          <w:bCs/>
        </w:rPr>
        <w:t xml:space="preserve">ого августа </w:t>
      </w:r>
      <w:r w:rsidR="00571B82" w:rsidRPr="00081B56">
        <w:rPr>
          <w:rFonts w:ascii="GHEA Grapalat" w:hAnsi="GHEA Grapalat"/>
          <w:b/>
          <w:bCs/>
        </w:rPr>
        <w:t>2025г 12։00 часов</w:t>
      </w:r>
      <w:r w:rsidR="00824A43" w:rsidRPr="006177BF">
        <w:rPr>
          <w:rFonts w:ascii="GHEA Grapalat" w:hAnsi="GHEA Grapalat"/>
        </w:rPr>
        <w:t>.</w:t>
      </w:r>
    </w:p>
    <w:p w14:paraId="63F6079D" w14:textId="77777777" w:rsidR="00A9098A" w:rsidRPr="003C01B2" w:rsidRDefault="00A9098A" w:rsidP="00A9098A">
      <w:pPr>
        <w:widowControl w:val="0"/>
        <w:spacing w:after="160"/>
        <w:ind w:firstLine="567"/>
        <w:jc w:val="both"/>
        <w:rPr>
          <w:rFonts w:ascii="GHEA Grapalat" w:hAnsi="GHEA Grapalat"/>
          <w:sz w:val="20"/>
          <w:szCs w:val="20"/>
        </w:rPr>
      </w:pPr>
      <w:r w:rsidRPr="003C01B2">
        <w:rPr>
          <w:rFonts w:ascii="GHEA Grapalat" w:hAnsi="GHEA Grapalat"/>
          <w:sz w:val="20"/>
          <w:szCs w:val="20"/>
        </w:rPr>
        <w:t>На заседании по вскрытию</w:t>
      </w:r>
      <w:r w:rsidR="00A92760" w:rsidRPr="003C01B2">
        <w:rPr>
          <w:rFonts w:ascii="GHEA Grapalat" w:hAnsi="GHEA Grapalat"/>
          <w:sz w:val="20"/>
          <w:szCs w:val="20"/>
        </w:rPr>
        <w:t xml:space="preserve"> и оценке</w:t>
      </w:r>
      <w:r w:rsidRPr="003C01B2">
        <w:rPr>
          <w:rFonts w:ascii="GHEA Grapalat" w:hAnsi="GHEA Grapalat"/>
          <w:sz w:val="20"/>
          <w:szCs w:val="20"/>
        </w:rPr>
        <w:t xml:space="preserve"> заявок:</w:t>
      </w:r>
    </w:p>
    <w:p w14:paraId="708EEB32" w14:textId="77777777" w:rsidR="00A9098A" w:rsidRPr="003C01B2" w:rsidRDefault="00A9098A" w:rsidP="00A9098A">
      <w:pPr>
        <w:widowControl w:val="0"/>
        <w:spacing w:after="160"/>
        <w:ind w:firstLine="567"/>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cs="Sylfaen"/>
          <w:sz w:val="20"/>
          <w:szCs w:val="20"/>
        </w:rPr>
        <w:t>1)</w:t>
      </w:r>
      <w:r w:rsidRPr="003C01B2">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3C01B2">
        <w:rPr>
          <w:rFonts w:ascii="GHEA Grapalat" w:hAnsi="GHEA Grapalat"/>
          <w:sz w:val="20"/>
          <w:szCs w:val="20"/>
        </w:rPr>
        <w:t xml:space="preserve">закупки </w:t>
      </w:r>
      <w:r w:rsidRPr="003C01B2">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5E1E336"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5D666CF"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D32E504" w14:textId="77777777" w:rsidR="00A9098A" w:rsidRPr="003C01B2" w:rsidRDefault="00A9098A" w:rsidP="00A9098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488D825" w14:textId="77777777" w:rsidR="00A9098A" w:rsidRPr="003C01B2" w:rsidRDefault="00A9098A" w:rsidP="00A9098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Pr="003C01B2">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0D8C980" w14:textId="77777777" w:rsidR="009A796C" w:rsidRPr="003C01B2" w:rsidRDefault="00FD274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8.2.</w:t>
      </w:r>
      <w:r w:rsidR="00D07367" w:rsidRPr="003C01B2">
        <w:rPr>
          <w:rFonts w:ascii="GHEA Grapalat" w:hAnsi="GHEA Grapalat"/>
          <w:sz w:val="20"/>
          <w:szCs w:val="20"/>
        </w:rPr>
        <w:tab/>
      </w:r>
      <w:r w:rsidRPr="003C01B2">
        <w:rPr>
          <w:rFonts w:ascii="GHEA Grapalat" w:hAnsi="GHEA Grapalat"/>
          <w:sz w:val="20"/>
          <w:szCs w:val="20"/>
        </w:rPr>
        <w:t xml:space="preserve">Заявки оцениваются в порядке, установленном настоящим приглашением. </w:t>
      </w:r>
    </w:p>
    <w:p w14:paraId="07B706F9" w14:textId="77777777" w:rsidR="002A665D" w:rsidRPr="003C01B2" w:rsidRDefault="00CF34DE" w:rsidP="00B46D58">
      <w:pPr>
        <w:widowControl w:val="0"/>
        <w:spacing w:after="160"/>
        <w:ind w:firstLine="567"/>
        <w:jc w:val="both"/>
        <w:rPr>
          <w:sz w:val="20"/>
          <w:szCs w:val="20"/>
        </w:rPr>
      </w:pPr>
      <w:r w:rsidRPr="003C01B2">
        <w:rPr>
          <w:rFonts w:ascii="GHEA Grapalat" w:hAnsi="GHEA Grapalat"/>
          <w:sz w:val="20"/>
          <w:szCs w:val="20"/>
        </w:rPr>
        <w:t>Е</w:t>
      </w:r>
      <w:r w:rsidR="00CA7C54" w:rsidRPr="003C01B2">
        <w:rPr>
          <w:rFonts w:ascii="GHEA Grapalat" w:hAnsi="GHEA Grapalat"/>
          <w:sz w:val="20"/>
          <w:szCs w:val="20"/>
        </w:rPr>
        <w:t xml:space="preserve">сли количество лотов </w:t>
      </w:r>
      <w:r w:rsidR="00D42D33" w:rsidRPr="003C01B2">
        <w:rPr>
          <w:rFonts w:ascii="GHEA Grapalat" w:hAnsi="GHEA Grapalat"/>
          <w:sz w:val="20"/>
          <w:szCs w:val="20"/>
        </w:rPr>
        <w:t xml:space="preserve">в </w:t>
      </w:r>
      <w:r w:rsidR="00CA7C54" w:rsidRPr="003C01B2">
        <w:rPr>
          <w:rFonts w:ascii="GHEA Grapalat" w:hAnsi="GHEA Grapalat"/>
          <w:sz w:val="20"/>
          <w:szCs w:val="20"/>
        </w:rPr>
        <w:t>процедур</w:t>
      </w:r>
      <w:r w:rsidR="00D42D33" w:rsidRPr="003C01B2">
        <w:rPr>
          <w:rFonts w:ascii="GHEA Grapalat" w:hAnsi="GHEA Grapalat"/>
          <w:sz w:val="20"/>
          <w:szCs w:val="20"/>
        </w:rPr>
        <w:t>е</w:t>
      </w:r>
      <w:r w:rsidR="00CA7C54" w:rsidRPr="003C01B2">
        <w:rPr>
          <w:rFonts w:ascii="GHEA Grapalat" w:hAnsi="GHEA Grapalat"/>
          <w:sz w:val="20"/>
          <w:szCs w:val="20"/>
        </w:rPr>
        <w:t xml:space="preserve"> закупок не превышает семдесять пять</w:t>
      </w:r>
      <w:r w:rsidRPr="003C01B2">
        <w:rPr>
          <w:rFonts w:ascii="GHEA Grapalat" w:hAnsi="GHEA Grapalat"/>
          <w:sz w:val="20"/>
          <w:szCs w:val="20"/>
        </w:rPr>
        <w:t xml:space="preserve"> лотов</w:t>
      </w:r>
      <w:r w:rsidR="00CA7C54" w:rsidRPr="003C01B2">
        <w:rPr>
          <w:rFonts w:ascii="GHEA Grapalat" w:hAnsi="GHEA Grapalat"/>
          <w:sz w:val="20"/>
          <w:szCs w:val="20"/>
        </w:rPr>
        <w:t xml:space="preserve">- оценка </w:t>
      </w:r>
      <w:r w:rsidR="009A796C" w:rsidRPr="003C01B2">
        <w:rPr>
          <w:rFonts w:ascii="GHEA Grapalat" w:hAnsi="GHEA Grapalat"/>
          <w:sz w:val="20"/>
          <w:szCs w:val="20"/>
        </w:rPr>
        <w:t xml:space="preserve">заявок осуществляется в течение </w:t>
      </w:r>
      <w:r w:rsidR="006A5597" w:rsidRPr="003C01B2">
        <w:rPr>
          <w:rFonts w:ascii="GHEA Grapalat" w:hAnsi="GHEA Grapalat"/>
          <w:sz w:val="20"/>
          <w:szCs w:val="20"/>
        </w:rPr>
        <w:t>пятнадцати</w:t>
      </w:r>
      <w:r w:rsidR="00CA7C54" w:rsidRPr="003C01B2">
        <w:rPr>
          <w:rFonts w:ascii="GHEA Grapalat" w:hAnsi="GHEA Grapalat"/>
          <w:sz w:val="20"/>
          <w:szCs w:val="20"/>
        </w:rPr>
        <w:t xml:space="preserve"> </w:t>
      </w:r>
      <w:r w:rsidR="009A796C" w:rsidRPr="003C01B2">
        <w:rPr>
          <w:rFonts w:ascii="GHEA Grapalat" w:hAnsi="GHEA Grapalat"/>
          <w:sz w:val="20"/>
          <w:szCs w:val="20"/>
        </w:rPr>
        <w:t>рабочих дней со дня истечения окончательного срока их подачи, а</w:t>
      </w:r>
      <w:r w:rsidR="00CA7C54" w:rsidRPr="003C01B2">
        <w:rPr>
          <w:rFonts w:ascii="GHEA Grapalat" w:hAnsi="GHEA Grapalat"/>
          <w:sz w:val="20"/>
          <w:szCs w:val="20"/>
        </w:rPr>
        <w:t xml:space="preserve"> при превышении-</w:t>
      </w:r>
      <w:r w:rsidR="009A796C" w:rsidRPr="003C01B2">
        <w:rPr>
          <w:rFonts w:ascii="GHEA Grapalat" w:hAnsi="GHEA Grapalat"/>
          <w:sz w:val="20"/>
          <w:szCs w:val="20"/>
        </w:rPr>
        <w:t xml:space="preserve"> в течение </w:t>
      </w:r>
      <w:r w:rsidR="006A5597" w:rsidRPr="003C01B2">
        <w:rPr>
          <w:rFonts w:ascii="GHEA Grapalat" w:hAnsi="GHEA Grapalat"/>
          <w:sz w:val="20"/>
          <w:szCs w:val="20"/>
        </w:rPr>
        <w:t>двадцати</w:t>
      </w:r>
      <w:r w:rsidR="00CA7C54" w:rsidRPr="003C01B2">
        <w:rPr>
          <w:rFonts w:ascii="GHEA Grapalat" w:hAnsi="GHEA Grapalat"/>
          <w:sz w:val="20"/>
          <w:szCs w:val="20"/>
        </w:rPr>
        <w:t xml:space="preserve"> </w:t>
      </w:r>
      <w:r w:rsidR="009A796C" w:rsidRPr="003C01B2">
        <w:rPr>
          <w:rFonts w:ascii="GHEA Grapalat" w:hAnsi="GHEA Grapalat"/>
          <w:sz w:val="20"/>
          <w:szCs w:val="20"/>
        </w:rPr>
        <w:t>рабочих дней.</w:t>
      </w:r>
    </w:p>
    <w:p w14:paraId="13933F46" w14:textId="77777777" w:rsidR="00ED6836" w:rsidRPr="003C01B2" w:rsidRDefault="00745561" w:rsidP="00B46D58">
      <w:pPr>
        <w:widowControl w:val="0"/>
        <w:spacing w:after="160"/>
        <w:ind w:firstLine="567"/>
        <w:jc w:val="both"/>
        <w:rPr>
          <w:rFonts w:ascii="GHEA Grapalat" w:hAnsi="GHEA Grapalat" w:cs="Sylfaen"/>
          <w:sz w:val="20"/>
          <w:szCs w:val="20"/>
        </w:rPr>
      </w:pPr>
      <w:r w:rsidRPr="003C01B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C01B2">
        <w:rPr>
          <w:rFonts w:ascii="GHEA Grapalat" w:hAnsi="GHEA Grapalat"/>
          <w:sz w:val="20"/>
          <w:szCs w:val="20"/>
        </w:rPr>
        <w:t xml:space="preserve"> и оценке </w:t>
      </w:r>
      <w:r w:rsidRPr="003C01B2">
        <w:rPr>
          <w:rFonts w:ascii="GHEA Grapalat" w:hAnsi="GHEA Grapalat"/>
          <w:sz w:val="20"/>
          <w:szCs w:val="20"/>
        </w:rPr>
        <w:t>заявок комиссия отклоняет те заявки, в которых отсутствуют ценовое предложение</w:t>
      </w:r>
      <w:r w:rsidR="0095474D" w:rsidRPr="003C01B2">
        <w:rPr>
          <w:rFonts w:ascii="GHEA Grapalat" w:hAnsi="GHEA Grapalat"/>
          <w:sz w:val="20"/>
          <w:szCs w:val="20"/>
        </w:rPr>
        <w:t xml:space="preserve"> и/или обеспечение заявки</w:t>
      </w:r>
      <w:r w:rsidR="00A204B5" w:rsidRPr="003C01B2">
        <w:rPr>
          <w:rFonts w:ascii="GHEA Grapalat" w:hAnsi="GHEA Grapalat"/>
          <w:sz w:val="20"/>
          <w:szCs w:val="20"/>
        </w:rPr>
        <w:t>,</w:t>
      </w:r>
      <w:r w:rsidR="0095474D" w:rsidRPr="003C01B2">
        <w:rPr>
          <w:rFonts w:ascii="GHEA Grapalat" w:hAnsi="GHEA Grapalat"/>
          <w:sz w:val="20"/>
          <w:szCs w:val="20"/>
        </w:rPr>
        <w:t xml:space="preserve"> </w:t>
      </w:r>
      <w:r w:rsidR="00FB13F8" w:rsidRPr="003C01B2">
        <w:rPr>
          <w:rFonts w:ascii="GHEA Grapalat" w:hAnsi="GHEA Grapalat"/>
          <w:sz w:val="20"/>
          <w:szCs w:val="20"/>
        </w:rPr>
        <w:t>или</w:t>
      </w:r>
      <w:r w:rsidRPr="003C01B2">
        <w:rPr>
          <w:rFonts w:ascii="GHEA Grapalat" w:hAnsi="GHEA Grapalat"/>
          <w:sz w:val="20"/>
          <w:szCs w:val="20"/>
        </w:rPr>
        <w:t xml:space="preserve"> те, которые не соответствуют требованиям приглашения.</w:t>
      </w:r>
    </w:p>
    <w:p w14:paraId="12EF187B" w14:textId="77777777" w:rsidR="00B514E8" w:rsidRPr="003C01B2" w:rsidRDefault="00FD2748"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8.</w:t>
      </w:r>
      <w:r w:rsidR="00360274" w:rsidRPr="003C01B2">
        <w:rPr>
          <w:rFonts w:ascii="GHEA Grapalat" w:hAnsi="GHEA Grapalat"/>
        </w:rPr>
        <w:t>3</w:t>
      </w:r>
      <w:r w:rsidR="00D07367" w:rsidRPr="003C01B2">
        <w:rPr>
          <w:rFonts w:ascii="GHEA Grapalat" w:hAnsi="GHEA Grapalat"/>
        </w:rPr>
        <w:t>.</w:t>
      </w:r>
      <w:r w:rsidR="00D07367" w:rsidRPr="003C01B2">
        <w:rPr>
          <w:rFonts w:ascii="GHEA Grapalat" w:hAnsi="GHEA Grapalat"/>
        </w:rPr>
        <w:tab/>
      </w:r>
      <w:r w:rsidR="00D22CBB" w:rsidRPr="003C01B2">
        <w:rPr>
          <w:rFonts w:ascii="GHEA Grapalat" w:hAnsi="GHEA Grapalat"/>
        </w:rPr>
        <w:t>Отобранный у</w:t>
      </w:r>
      <w:r w:rsidRPr="003C01B2">
        <w:rPr>
          <w:rFonts w:ascii="GHEA Grapalat" w:hAnsi="GHEA Grapalat"/>
        </w:rPr>
        <w:t>частник</w:t>
      </w:r>
      <w:r w:rsidR="007A4247" w:rsidRPr="003C01B2">
        <w:rPr>
          <w:rFonts w:ascii="GHEA Grapalat" w:hAnsi="GHEA Grapalat"/>
        </w:rPr>
        <w:t xml:space="preserve"> </w:t>
      </w:r>
      <w:r w:rsidRPr="003C01B2">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C01B2">
        <w:rPr>
          <w:rFonts w:ascii="GHEA Grapalat" w:hAnsi="GHEA Grapalat"/>
        </w:rPr>
        <w:t>отобранного</w:t>
      </w:r>
      <w:r w:rsidR="0066621D" w:rsidRPr="003C01B2">
        <w:rPr>
          <w:rFonts w:ascii="GHEA Grapalat" w:hAnsi="GHEA Grapalat"/>
        </w:rPr>
        <w:t xml:space="preserve"> </w:t>
      </w:r>
      <w:r w:rsidR="0010221C" w:rsidRPr="003C01B2">
        <w:rPr>
          <w:rFonts w:ascii="GHEA Grapalat" w:hAnsi="GHEA Grapalat"/>
        </w:rPr>
        <w:t xml:space="preserve">и </w:t>
      </w:r>
      <w:r w:rsidR="00B658CD" w:rsidRPr="003C01B2">
        <w:rPr>
          <w:rFonts w:ascii="GHEA Grapalat" w:hAnsi="GHEA Grapalat"/>
        </w:rPr>
        <w:t xml:space="preserve">непризнанных таковыми </w:t>
      </w:r>
      <w:r w:rsidRPr="003C01B2">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3C01B2">
        <w:rPr>
          <w:rFonts w:ascii="GHEA Grapalat" w:hAnsi="GHEA Grapalat"/>
        </w:rPr>
        <w:t>.</w:t>
      </w:r>
    </w:p>
    <w:p w14:paraId="798AD510" w14:textId="1FFE68A2" w:rsidR="00096865" w:rsidRPr="00AA55A3" w:rsidRDefault="00FD2748" w:rsidP="00AA55A3">
      <w:pPr>
        <w:pStyle w:val="BodyTextIndent"/>
        <w:widowControl w:val="0"/>
        <w:tabs>
          <w:tab w:val="left" w:pos="1134"/>
        </w:tabs>
        <w:spacing w:after="160" w:line="240" w:lineRule="auto"/>
        <w:ind w:firstLine="567"/>
        <w:rPr>
          <w:rFonts w:ascii="GHEA Grapalat" w:hAnsi="GHEA Grapalat" w:cs="Sylfaen"/>
          <w:b/>
          <w:bCs/>
          <w:i w:val="0"/>
        </w:rPr>
      </w:pPr>
      <w:r w:rsidRPr="003C01B2">
        <w:rPr>
          <w:rFonts w:ascii="GHEA Grapalat" w:hAnsi="GHEA Grapalat"/>
          <w:i w:val="0"/>
        </w:rPr>
        <w:t>8.</w:t>
      </w:r>
      <w:r w:rsidR="00360274" w:rsidRPr="003C01B2">
        <w:rPr>
          <w:rFonts w:ascii="GHEA Grapalat" w:hAnsi="GHEA Grapalat"/>
          <w:i w:val="0"/>
        </w:rPr>
        <w:t>4</w:t>
      </w:r>
      <w:r w:rsidR="00644850" w:rsidRPr="003C01B2">
        <w:rPr>
          <w:rFonts w:ascii="GHEA Grapalat" w:hAnsi="GHEA Grapalat"/>
          <w:i w:val="0"/>
        </w:rPr>
        <w:t>.</w:t>
      </w:r>
      <w:r w:rsidR="00644850" w:rsidRPr="003C01B2">
        <w:rPr>
          <w:rFonts w:ascii="GHEA Grapalat" w:hAnsi="GHEA Grapalat"/>
          <w:i w:val="0"/>
        </w:rPr>
        <w:tab/>
      </w:r>
      <w:r w:rsidRPr="003C01B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A55A3" w:rsidRPr="006177BF">
        <w:rPr>
          <w:rFonts w:ascii="GHEA Grapalat" w:hAnsi="GHEA Grapalat"/>
          <w:b/>
          <w:bCs/>
          <w:i w:val="0"/>
        </w:rPr>
        <w:t>по обменному курсу, установленному Центральным банком Армении</w:t>
      </w:r>
      <w:r w:rsidR="00A01157" w:rsidRPr="003C01B2">
        <w:rPr>
          <w:rFonts w:ascii="GHEA Grapalat" w:hAnsi="GHEA Grapalat"/>
          <w:i w:val="0"/>
        </w:rPr>
        <w:t>.</w:t>
      </w:r>
    </w:p>
    <w:p w14:paraId="5E1CB15C" w14:textId="77777777" w:rsidR="009B6D58" w:rsidRPr="003C01B2" w:rsidRDefault="00FD274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8.</w:t>
      </w:r>
      <w:r w:rsidR="00B24E24" w:rsidRPr="003C01B2">
        <w:rPr>
          <w:rFonts w:ascii="GHEA Grapalat" w:hAnsi="GHEA Grapalat"/>
          <w:sz w:val="20"/>
        </w:rPr>
        <w:t>5</w:t>
      </w:r>
      <w:r w:rsidRPr="003C01B2">
        <w:rPr>
          <w:rFonts w:ascii="GHEA Grapalat" w:hAnsi="GHEA Grapalat"/>
          <w:sz w:val="20"/>
        </w:rPr>
        <w:t>.</w:t>
      </w:r>
      <w:r w:rsidR="00644850" w:rsidRPr="003C01B2">
        <w:rPr>
          <w:rFonts w:ascii="GHEA Grapalat" w:hAnsi="GHEA Grapalat"/>
          <w:sz w:val="20"/>
        </w:rPr>
        <w:tab/>
      </w:r>
      <w:r w:rsidRPr="003C01B2">
        <w:rPr>
          <w:rFonts w:ascii="GHEA Grapalat" w:hAnsi="GHEA Grapalat"/>
          <w:sz w:val="20"/>
        </w:rPr>
        <w:t xml:space="preserve">Из числа участников, подавших заявки, оцененные как удовлетворяющие требованиям приглашения, </w:t>
      </w:r>
      <w:r w:rsidRPr="003C01B2">
        <w:rPr>
          <w:rFonts w:ascii="GHEA Grapalat" w:hAnsi="GHEA Grapalat"/>
          <w:sz w:val="20"/>
        </w:rPr>
        <w:lastRenderedPageBreak/>
        <w:t xml:space="preserve">комиссия отбирает и объявляет </w:t>
      </w:r>
      <w:r w:rsidR="00A00A1F" w:rsidRPr="003C01B2">
        <w:rPr>
          <w:rFonts w:ascii="GHEA Grapalat" w:hAnsi="GHEA Grapalat"/>
          <w:sz w:val="20"/>
        </w:rPr>
        <w:t>отобранного</w:t>
      </w:r>
      <w:r w:rsidR="00970000" w:rsidRPr="003C01B2">
        <w:rPr>
          <w:rFonts w:ascii="GHEA Grapalat" w:hAnsi="GHEA Grapalat"/>
          <w:sz w:val="20"/>
        </w:rPr>
        <w:t xml:space="preserve"> </w:t>
      </w:r>
      <w:r w:rsidR="00C87E93" w:rsidRPr="003C01B2">
        <w:rPr>
          <w:rFonts w:ascii="GHEA Grapalat" w:hAnsi="GHEA Grapalat"/>
          <w:sz w:val="20"/>
        </w:rPr>
        <w:t>и непризнанных таковыми</w:t>
      </w:r>
      <w:r w:rsidR="00A00A1F" w:rsidRPr="003C01B2">
        <w:rPr>
          <w:rFonts w:ascii="GHEA Grapalat" w:hAnsi="GHEA Grapalat"/>
          <w:sz w:val="20"/>
        </w:rPr>
        <w:t xml:space="preserve"> </w:t>
      </w:r>
      <w:r w:rsidRPr="003C01B2">
        <w:rPr>
          <w:rFonts w:ascii="GHEA Grapalat" w:hAnsi="GHEA Grapalat"/>
          <w:sz w:val="20"/>
        </w:rPr>
        <w:t>участников.</w:t>
      </w:r>
      <w:r w:rsidR="00D87048" w:rsidRPr="003C01B2">
        <w:rPr>
          <w:rFonts w:ascii="GHEA Grapalat" w:hAnsi="GHEA Grapalat"/>
          <w:sz w:val="20"/>
        </w:rPr>
        <w:t xml:space="preserve"> </w:t>
      </w:r>
      <w:r w:rsidRPr="003C01B2">
        <w:rPr>
          <w:rFonts w:ascii="GHEA Grapalat" w:hAnsi="GHEA Grapalat"/>
          <w:sz w:val="20"/>
        </w:rPr>
        <w:t>При равенстве предложенных наименьших цен</w:t>
      </w:r>
      <w:r w:rsidR="00186559" w:rsidRPr="003C01B2">
        <w:rPr>
          <w:rFonts w:ascii="GHEA Grapalat" w:hAnsi="GHEA Grapalat"/>
          <w:sz w:val="20"/>
        </w:rPr>
        <w:t>:</w:t>
      </w:r>
    </w:p>
    <w:p w14:paraId="0DCCFBA7"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а.</w:t>
      </w:r>
      <w:r w:rsidR="00186559" w:rsidRPr="003C01B2">
        <w:rPr>
          <w:rFonts w:ascii="GHEA Grapalat" w:hAnsi="GHEA Grapalat"/>
          <w:sz w:val="20"/>
        </w:rPr>
        <w:tab/>
      </w:r>
      <w:r w:rsidRPr="003C01B2">
        <w:rPr>
          <w:rFonts w:ascii="GHEA Grapalat" w:hAnsi="GHEA Grapalat"/>
          <w:sz w:val="20"/>
        </w:rPr>
        <w:t>для определения</w:t>
      </w:r>
      <w:r w:rsidR="005F09CE" w:rsidRPr="003C01B2">
        <w:rPr>
          <w:rFonts w:ascii="GHEA Grapalat" w:hAnsi="GHEA Grapalat"/>
          <w:sz w:val="20"/>
        </w:rPr>
        <w:t xml:space="preserve"> отобранного</w:t>
      </w:r>
      <w:r w:rsidR="000C6E1C" w:rsidRPr="003C01B2">
        <w:rPr>
          <w:rFonts w:ascii="GHEA Grapalat" w:hAnsi="GHEA Grapalat"/>
          <w:sz w:val="20"/>
        </w:rPr>
        <w:t xml:space="preserve"> </w:t>
      </w:r>
      <w:r w:rsidR="00F3594B" w:rsidRPr="003C01B2">
        <w:rPr>
          <w:rFonts w:ascii="GHEA Grapalat" w:hAnsi="GHEA Grapalat"/>
          <w:sz w:val="20"/>
        </w:rPr>
        <w:t>и непризнанных таковыми</w:t>
      </w:r>
      <w:r w:rsidRPr="003C01B2">
        <w:rPr>
          <w:rFonts w:ascii="GHEA Grapalat" w:hAnsi="GHEA Grapalat"/>
          <w:sz w:val="20"/>
        </w:rPr>
        <w:t xml:space="preserve"> участников, </w:t>
      </w:r>
      <w:r w:rsidR="00D25F3D" w:rsidRPr="003C01B2">
        <w:rPr>
          <w:rFonts w:ascii="GHEA Grapalat" w:hAnsi="GHEA Grapalat"/>
          <w:sz w:val="20"/>
        </w:rPr>
        <w:t>на  заседаниии комиссии с предложившими равные цены участниками,</w:t>
      </w:r>
      <w:r w:rsidR="00626E63" w:rsidRPr="003C01B2">
        <w:rPr>
          <w:rFonts w:ascii="GHEA Grapalat" w:hAnsi="GHEA Grapalat"/>
          <w:sz w:val="20"/>
        </w:rPr>
        <w:t xml:space="preserve"> </w:t>
      </w:r>
      <w:r w:rsidRPr="003C01B2">
        <w:rPr>
          <w:rFonts w:ascii="GHEA Grapalat" w:hAnsi="GHEA Grapalat"/>
          <w:sz w:val="20"/>
        </w:rPr>
        <w:t xml:space="preserve">проводятся одновременные переговоры, если </w:t>
      </w:r>
      <w:r w:rsidR="00032792" w:rsidRPr="003C01B2">
        <w:rPr>
          <w:rFonts w:ascii="GHEA Grapalat" w:hAnsi="GHEA Grapalat"/>
          <w:sz w:val="20"/>
        </w:rPr>
        <w:t>эти</w:t>
      </w:r>
      <w:r w:rsidRPr="003C01B2">
        <w:rPr>
          <w:rFonts w:ascii="GHEA Grapalat" w:hAnsi="GHEA Grapalat"/>
          <w:sz w:val="20"/>
        </w:rPr>
        <w:t xml:space="preserve"> участники (наделенные соответствующим полномочием представители</w:t>
      </w:r>
      <w:r w:rsidR="00EE36CC" w:rsidRPr="003C01B2">
        <w:rPr>
          <w:rFonts w:ascii="GHEA Grapalat" w:hAnsi="GHEA Grapalat"/>
          <w:sz w:val="20"/>
        </w:rPr>
        <w:t xml:space="preserve"> )присутствуют на заседании</w:t>
      </w:r>
      <w:r w:rsidRPr="003C01B2">
        <w:rPr>
          <w:rFonts w:ascii="GHEA Grapalat" w:hAnsi="GHEA Grapalat"/>
          <w:sz w:val="20"/>
        </w:rPr>
        <w:t>,</w:t>
      </w:r>
    </w:p>
    <w:p w14:paraId="0BDEF85C"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б.</w:t>
      </w:r>
      <w:r w:rsidR="00186559" w:rsidRPr="003C01B2">
        <w:rPr>
          <w:rFonts w:ascii="GHEA Grapalat" w:hAnsi="GHEA Grapalat"/>
          <w:sz w:val="20"/>
        </w:rPr>
        <w:tab/>
      </w:r>
      <w:r w:rsidRPr="003C01B2">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3C01B2">
        <w:rPr>
          <w:rFonts w:ascii="GHEA Grapalat" w:hAnsi="GHEA Grapalat"/>
          <w:sz w:val="20"/>
        </w:rPr>
        <w:t>в электронной форме</w:t>
      </w:r>
      <w:r w:rsidRPr="003C01B2">
        <w:rPr>
          <w:rFonts w:ascii="GHEA Grapalat" w:hAnsi="GHEA Grapalat"/>
          <w:sz w:val="20"/>
        </w:rPr>
        <w:t xml:space="preserve"> одновременно уведомляет </w:t>
      </w:r>
      <w:r w:rsidR="003F1A1C" w:rsidRPr="003C01B2">
        <w:rPr>
          <w:rFonts w:ascii="GHEA Grapalat" w:hAnsi="GHEA Grapalat"/>
          <w:sz w:val="20"/>
        </w:rPr>
        <w:t>представивших равные цены</w:t>
      </w:r>
      <w:r w:rsidRPr="003C01B2">
        <w:rPr>
          <w:rFonts w:ascii="GHEA Grapalat" w:hAnsi="GHEA Grapalat"/>
          <w:sz w:val="20"/>
        </w:rPr>
        <w:t xml:space="preserve">участников </w:t>
      </w:r>
      <w:r w:rsidR="00403AA3" w:rsidRPr="003C01B2">
        <w:rPr>
          <w:rFonts w:ascii="GHEA Grapalat" w:hAnsi="GHEA Grapalat"/>
          <w:sz w:val="20"/>
        </w:rPr>
        <w:t>об условиях, продолжительности,</w:t>
      </w:r>
      <w:r w:rsidRPr="003C01B2">
        <w:rPr>
          <w:rFonts w:ascii="GHEA Grapalat" w:hAnsi="GHEA Grapalat"/>
          <w:sz w:val="20"/>
        </w:rPr>
        <w:t xml:space="preserve"> дате, времени и месте проведения одновременных переговоров по снижению цен,</w:t>
      </w:r>
    </w:p>
    <w:p w14:paraId="03EA87DD"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в.</w:t>
      </w:r>
      <w:r w:rsidR="00186559" w:rsidRPr="003C01B2">
        <w:rPr>
          <w:rFonts w:ascii="GHEA Grapalat" w:hAnsi="GHEA Grapalat"/>
          <w:sz w:val="20"/>
        </w:rPr>
        <w:tab/>
      </w:r>
      <w:r w:rsidRPr="003C01B2">
        <w:rPr>
          <w:rFonts w:ascii="GHEA Grapalat" w:hAnsi="GHEA Grapalat"/>
          <w:sz w:val="20"/>
        </w:rPr>
        <w:t xml:space="preserve">переговоры проводятся не раннее чем на второй и не позднее чем на </w:t>
      </w:r>
      <w:r w:rsidR="00996FDC" w:rsidRPr="003C01B2">
        <w:rPr>
          <w:rFonts w:ascii="GHEA Grapalat" w:hAnsi="GHEA Grapalat"/>
          <w:sz w:val="20"/>
        </w:rPr>
        <w:t xml:space="preserve">пятый </w:t>
      </w:r>
      <w:r w:rsidRPr="003C01B2">
        <w:rPr>
          <w:rFonts w:ascii="GHEA Grapalat" w:hAnsi="GHEA Grapalat"/>
          <w:sz w:val="20"/>
        </w:rPr>
        <w:t>рабочий день со дня отправки извещения</w:t>
      </w:r>
      <w:r w:rsidR="00A50C53" w:rsidRPr="003C01B2">
        <w:rPr>
          <w:rFonts w:ascii="GHEA Grapalat" w:hAnsi="GHEA Grapalat"/>
          <w:sz w:val="20"/>
        </w:rPr>
        <w:t>,</w:t>
      </w:r>
    </w:p>
    <w:p w14:paraId="576AE3BA"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г.</w:t>
      </w:r>
      <w:r w:rsidR="00186559" w:rsidRPr="003C01B2">
        <w:rPr>
          <w:rFonts w:ascii="GHEA Grapalat" w:hAnsi="GHEA Grapalat"/>
          <w:sz w:val="20"/>
        </w:rPr>
        <w:tab/>
      </w:r>
      <w:r w:rsidRPr="003C01B2">
        <w:rPr>
          <w:rFonts w:ascii="GHEA Grapalat" w:hAnsi="GHEA Grapalat"/>
          <w:sz w:val="20"/>
        </w:rPr>
        <w:t xml:space="preserve">представленное на тот момент каждым участником ценовое предложение оглашается для </w:t>
      </w:r>
      <w:r w:rsidR="00EB2798" w:rsidRPr="003C01B2">
        <w:rPr>
          <w:rFonts w:ascii="GHEA Grapalat" w:hAnsi="GHEA Grapalat"/>
          <w:sz w:val="20"/>
        </w:rPr>
        <w:t>другого</w:t>
      </w:r>
      <w:r w:rsidRPr="003C01B2">
        <w:rPr>
          <w:rFonts w:ascii="GHEA Grapalat" w:hAnsi="GHEA Grapalat"/>
          <w:sz w:val="20"/>
        </w:rPr>
        <w:t xml:space="preserve"> </w:t>
      </w:r>
      <w:r w:rsidR="00EB2798" w:rsidRPr="003C01B2">
        <w:rPr>
          <w:rFonts w:ascii="GHEA Grapalat" w:hAnsi="GHEA Grapalat"/>
          <w:sz w:val="20"/>
        </w:rPr>
        <w:t>участника</w:t>
      </w:r>
      <w:r w:rsidRPr="003C01B2">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3AAF4A7C" w14:textId="77777777" w:rsidR="009B6D58" w:rsidRPr="003C01B2" w:rsidRDefault="009B6D58"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sz w:val="20"/>
        </w:rPr>
        <w:t>д.</w:t>
      </w:r>
      <w:r w:rsidR="00186559" w:rsidRPr="003C01B2">
        <w:rPr>
          <w:rFonts w:ascii="GHEA Grapalat" w:hAnsi="GHEA Grapalat"/>
          <w:sz w:val="20"/>
        </w:rPr>
        <w:tab/>
      </w:r>
      <w:r w:rsidRPr="003C01B2">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C01B2">
        <w:rPr>
          <w:rFonts w:ascii="GHEA Grapalat" w:hAnsi="GHEA Grapalat"/>
          <w:sz w:val="20"/>
        </w:rPr>
        <w:t xml:space="preserve">присутствующим на переговорах </w:t>
      </w:r>
      <w:r w:rsidRPr="003C01B2">
        <w:rPr>
          <w:rFonts w:ascii="GHEA Grapalat" w:hAnsi="GHEA Grapalat"/>
          <w:sz w:val="20"/>
        </w:rPr>
        <w:t>участниками</w:t>
      </w:r>
      <w:r w:rsidR="001D129F" w:rsidRPr="003C01B2">
        <w:rPr>
          <w:rFonts w:ascii="GHEA Grapalat" w:hAnsi="GHEA Grapalat"/>
          <w:sz w:val="20"/>
        </w:rPr>
        <w:t xml:space="preserve"> </w:t>
      </w:r>
      <w:r w:rsidRPr="003C01B2">
        <w:rPr>
          <w:rFonts w:ascii="GHEA Grapalat" w:hAnsi="GHEA Grapalat"/>
          <w:sz w:val="20"/>
        </w:rPr>
        <w:t>ценам, определяются и объявляются</w:t>
      </w:r>
      <w:r w:rsidR="00A134CC" w:rsidRPr="003C01B2">
        <w:rPr>
          <w:rFonts w:ascii="GHEA Grapalat" w:hAnsi="GHEA Grapalat"/>
          <w:sz w:val="20"/>
        </w:rPr>
        <w:t xml:space="preserve"> отобранный </w:t>
      </w:r>
      <w:r w:rsidR="00031E6A" w:rsidRPr="003C01B2">
        <w:rPr>
          <w:rFonts w:ascii="GHEA Grapalat" w:hAnsi="GHEA Grapalat"/>
          <w:sz w:val="20"/>
        </w:rPr>
        <w:t xml:space="preserve">и </w:t>
      </w:r>
      <w:r w:rsidR="006F1D13" w:rsidRPr="003C01B2">
        <w:rPr>
          <w:rFonts w:ascii="GHEA Grapalat" w:hAnsi="GHEA Grapalat"/>
          <w:sz w:val="20"/>
        </w:rPr>
        <w:t xml:space="preserve">непризнанные таковыми </w:t>
      </w:r>
      <w:r w:rsidRPr="003C01B2">
        <w:rPr>
          <w:rFonts w:ascii="GHEA Grapalat" w:hAnsi="GHEA Grapalat"/>
          <w:sz w:val="20"/>
        </w:rPr>
        <w:t>участники</w:t>
      </w:r>
      <w:r w:rsidR="006F77BF" w:rsidRPr="003C01B2">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1C950CF" w14:textId="77777777" w:rsidR="00E87147" w:rsidRPr="003C01B2" w:rsidRDefault="00E87147" w:rsidP="00E87147">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3C01B2">
        <w:rPr>
          <w:sz w:val="20"/>
        </w:rPr>
        <w:t xml:space="preserve"> </w:t>
      </w:r>
      <w:r w:rsidRPr="003C01B2">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3C01B2">
        <w:rPr>
          <w:sz w:val="20"/>
        </w:rPr>
        <w:t xml:space="preserve"> </w:t>
      </w:r>
      <w:r w:rsidRPr="003C01B2">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3C01B2">
        <w:rPr>
          <w:sz w:val="20"/>
        </w:rPr>
        <w:t xml:space="preserve"> </w:t>
      </w:r>
      <w:r w:rsidRPr="003C01B2">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32E0644" w14:textId="77777777" w:rsidR="00E87147" w:rsidRPr="003C01B2" w:rsidRDefault="00E87147" w:rsidP="00E87147">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27B33C4A" w14:textId="77777777" w:rsidR="002D3C23" w:rsidRPr="003C01B2" w:rsidRDefault="00A150A9" w:rsidP="002D3C23">
      <w:pPr>
        <w:pStyle w:val="norm"/>
        <w:widowControl w:val="0"/>
        <w:tabs>
          <w:tab w:val="left" w:pos="1134"/>
        </w:tabs>
        <w:spacing w:after="160" w:line="240" w:lineRule="auto"/>
        <w:ind w:firstLine="567"/>
        <w:rPr>
          <w:rFonts w:ascii="GHEA Grapalat" w:hAnsi="GHEA Grapalat"/>
          <w:sz w:val="20"/>
        </w:rPr>
      </w:pPr>
      <w:r w:rsidRPr="003C01B2">
        <w:rPr>
          <w:rFonts w:ascii="GHEA Grapalat" w:hAnsi="GHEA Grapalat"/>
          <w:sz w:val="20"/>
        </w:rPr>
        <w:t>8.</w:t>
      </w:r>
      <w:r w:rsidR="0057264D" w:rsidRPr="003C01B2">
        <w:rPr>
          <w:rFonts w:ascii="GHEA Grapalat" w:hAnsi="GHEA Grapalat"/>
          <w:sz w:val="20"/>
        </w:rPr>
        <w:t>8</w:t>
      </w:r>
      <w:r w:rsidRPr="003C01B2">
        <w:rPr>
          <w:rFonts w:ascii="GHEA Grapalat" w:hAnsi="GHEA Grapalat"/>
          <w:sz w:val="20"/>
        </w:rPr>
        <w:t>.</w:t>
      </w:r>
      <w:r w:rsidR="00213830" w:rsidRPr="003C01B2">
        <w:rPr>
          <w:rFonts w:ascii="GHEA Grapalat" w:hAnsi="GHEA Grapalat"/>
          <w:sz w:val="20"/>
        </w:rPr>
        <w:tab/>
      </w:r>
      <w:r w:rsidRPr="003C01B2">
        <w:rPr>
          <w:rFonts w:ascii="GHEA Grapalat" w:hAnsi="GHEA Grapalat"/>
          <w:sz w:val="20"/>
        </w:rPr>
        <w:t xml:space="preserve">Если в результате оценки, проведенной в ходе заседания по вскрытию </w:t>
      </w:r>
      <w:r w:rsidR="00F00565" w:rsidRPr="003C01B2">
        <w:rPr>
          <w:rFonts w:ascii="GHEA Grapalat" w:hAnsi="GHEA Grapalat"/>
          <w:sz w:val="20"/>
        </w:rPr>
        <w:t xml:space="preserve">и оценке </w:t>
      </w:r>
      <w:r w:rsidRPr="003C01B2">
        <w:rPr>
          <w:rFonts w:ascii="GHEA Grapalat" w:hAnsi="GHEA Grapalat"/>
          <w:sz w:val="20"/>
        </w:rPr>
        <w:t>заявок, в заявке участника фиксируются несоответствия требованиям приглашения,</w:t>
      </w:r>
      <w:r w:rsidR="0011340E" w:rsidRPr="003C01B2">
        <w:rPr>
          <w:rFonts w:ascii="GHEA Grapalat" w:hAnsi="GHEA Grapalat"/>
          <w:sz w:val="20"/>
        </w:rPr>
        <w:t xml:space="preserve"> </w:t>
      </w:r>
      <w:r w:rsidR="007508E9" w:rsidRPr="003C01B2">
        <w:rPr>
          <w:rFonts w:ascii="GHEA Grapalat" w:hAnsi="GHEA Grapalat"/>
          <w:sz w:val="20"/>
        </w:rPr>
        <w:t>включая те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sidRPr="003C01B2">
        <w:rPr>
          <w:rFonts w:ascii="GHEA Grapalat" w:hAnsi="GHEA Grapalat"/>
          <w:sz w:val="20"/>
          <w:lang w:val="hy-AM"/>
        </w:rPr>
        <w:t xml:space="preserve"> </w:t>
      </w:r>
      <w:r w:rsidR="007508E9" w:rsidRPr="003C01B2">
        <w:rPr>
          <w:rFonts w:ascii="GHEA Grapalat" w:hAnsi="GHEA Grapalat"/>
          <w:sz w:val="20"/>
        </w:rPr>
        <w:t>агента</w:t>
      </w:r>
      <w:r w:rsidR="002D3C23" w:rsidRPr="003C01B2">
        <w:rPr>
          <w:rFonts w:ascii="GHEA Grapalat" w:hAnsi="GHEA Grapalat"/>
          <w:sz w:val="20"/>
        </w:rPr>
        <w:t xml:space="preserve"> (исполнителя)</w:t>
      </w:r>
      <w:r w:rsidR="007508E9" w:rsidRPr="003C01B2">
        <w:rPr>
          <w:sz w:val="20"/>
        </w:rPr>
        <w:t>,</w:t>
      </w:r>
      <w:r w:rsidR="007508E9" w:rsidRPr="003C01B2">
        <w:rPr>
          <w:rFonts w:asciiTheme="minorHAnsi" w:hAnsiTheme="minorHAnsi"/>
          <w:sz w:val="20"/>
        </w:rPr>
        <w:t xml:space="preserve"> </w:t>
      </w:r>
      <w:r w:rsidR="0057264D" w:rsidRPr="003C01B2">
        <w:rPr>
          <w:rFonts w:ascii="GHEA Grapalat" w:hAnsi="GHEA Grapalat"/>
          <w:sz w:val="20"/>
        </w:rPr>
        <w:t xml:space="preserve">то </w:t>
      </w:r>
      <w:r w:rsidR="002D3C23" w:rsidRPr="003C01B2">
        <w:rPr>
          <w:rFonts w:ascii="GHEA Grapalat" w:hAnsi="GHEA Grapalat"/>
          <w:sz w:val="20"/>
        </w:rPr>
        <w:t>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221CB7B4" w14:textId="77777777" w:rsidR="003B3E74" w:rsidRPr="003C01B2" w:rsidRDefault="006A3C8A" w:rsidP="00B46D58">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C01B2">
        <w:rPr>
          <w:rFonts w:ascii="GHEA Grapalat" w:hAnsi="GHEA Grapalat" w:cs="Sylfaen"/>
          <w:sz w:val="20"/>
        </w:rPr>
        <w:t>.</w:t>
      </w:r>
    </w:p>
    <w:p w14:paraId="42C03F8B" w14:textId="77777777" w:rsidR="00FC5373" w:rsidRPr="003C01B2" w:rsidRDefault="00FC5373" w:rsidP="00FC5373">
      <w:pPr>
        <w:pStyle w:val="norm"/>
        <w:widowControl w:val="0"/>
        <w:tabs>
          <w:tab w:val="left" w:pos="1134"/>
        </w:tabs>
        <w:spacing w:after="160" w:line="240" w:lineRule="auto"/>
        <w:ind w:firstLine="567"/>
        <w:rPr>
          <w:rFonts w:ascii="GHEA Grapalat" w:hAnsi="GHEA Grapalat" w:cs="Sylfaen"/>
          <w:sz w:val="20"/>
        </w:rPr>
      </w:pPr>
      <w:r w:rsidRPr="003C01B2">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4529874" w14:textId="77777777" w:rsidR="00C27BA4" w:rsidRPr="003C01B2" w:rsidRDefault="00A150A9" w:rsidP="00B46D58">
      <w:pPr>
        <w:pStyle w:val="norm"/>
        <w:widowControl w:val="0"/>
        <w:tabs>
          <w:tab w:val="left" w:pos="1276"/>
        </w:tabs>
        <w:spacing w:after="160" w:line="240" w:lineRule="auto"/>
        <w:ind w:firstLine="567"/>
        <w:rPr>
          <w:rFonts w:ascii="GHEA Grapalat" w:hAnsi="GHEA Grapalat"/>
          <w:sz w:val="20"/>
        </w:rPr>
      </w:pPr>
      <w:r w:rsidRPr="003C01B2">
        <w:rPr>
          <w:rFonts w:ascii="GHEA Grapalat" w:hAnsi="GHEA Grapalat"/>
          <w:sz w:val="20"/>
        </w:rPr>
        <w:t>8.</w:t>
      </w:r>
      <w:r w:rsidR="006C7442" w:rsidRPr="003C01B2">
        <w:rPr>
          <w:rFonts w:ascii="GHEA Grapalat" w:hAnsi="GHEA Grapalat"/>
          <w:sz w:val="20"/>
        </w:rPr>
        <w:t>9</w:t>
      </w:r>
      <w:r w:rsidRPr="003C01B2">
        <w:rPr>
          <w:rFonts w:ascii="GHEA Grapalat" w:hAnsi="GHEA Grapalat"/>
          <w:sz w:val="20"/>
        </w:rPr>
        <w:t>.</w:t>
      </w:r>
      <w:r w:rsidR="00213830" w:rsidRPr="003C01B2">
        <w:rPr>
          <w:rFonts w:ascii="GHEA Grapalat" w:hAnsi="GHEA Grapalat"/>
          <w:sz w:val="20"/>
        </w:rPr>
        <w:tab/>
      </w:r>
      <w:r w:rsidRPr="003C01B2">
        <w:rPr>
          <w:rFonts w:ascii="GHEA Grapalat" w:hAnsi="GHEA Grapalat"/>
          <w:sz w:val="20"/>
        </w:rPr>
        <w:t>Если участник исправляет зафиксированное несоответствие в срок, установленный пунктом 8.</w:t>
      </w:r>
      <w:r w:rsidR="009F0AEC" w:rsidRPr="003C01B2">
        <w:rPr>
          <w:rFonts w:ascii="GHEA Grapalat" w:hAnsi="GHEA Grapalat"/>
          <w:sz w:val="20"/>
        </w:rPr>
        <w:t>8</w:t>
      </w:r>
      <w:r w:rsidRPr="003C01B2">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C01B2">
        <w:rPr>
          <w:rFonts w:ascii="GHEA Grapalat" w:hAnsi="GHEA Grapalat"/>
          <w:sz w:val="20"/>
        </w:rPr>
        <w:t xml:space="preserve"> данного участника</w:t>
      </w:r>
      <w:r w:rsidRPr="003C01B2">
        <w:rPr>
          <w:rFonts w:ascii="GHEA Grapalat" w:hAnsi="GHEA Grapalat"/>
          <w:sz w:val="20"/>
        </w:rPr>
        <w:t xml:space="preserve"> оценивается неуд</w:t>
      </w:r>
      <w:r w:rsidR="00A50C53" w:rsidRPr="003C01B2">
        <w:rPr>
          <w:rFonts w:ascii="GHEA Grapalat" w:hAnsi="GHEA Grapalat"/>
          <w:sz w:val="20"/>
        </w:rPr>
        <w:t>овлетворительно и отклоняется</w:t>
      </w:r>
      <w:r w:rsidR="005D7FA6" w:rsidRPr="003C01B2">
        <w:rPr>
          <w:rFonts w:ascii="GHEA Grapalat" w:hAnsi="GHEA Grapalat"/>
          <w:sz w:val="20"/>
        </w:rPr>
        <w:t>, а отобранным участником признается участник, занявший последующее место</w:t>
      </w:r>
      <w:r w:rsidR="00A50C53" w:rsidRPr="003C01B2">
        <w:rPr>
          <w:rFonts w:ascii="GHEA Grapalat" w:hAnsi="GHEA Grapalat"/>
          <w:sz w:val="20"/>
        </w:rPr>
        <w:t>.</w:t>
      </w:r>
    </w:p>
    <w:p w14:paraId="4FAF75A1" w14:textId="77777777" w:rsidR="00E46770"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8.1</w:t>
      </w:r>
      <w:r w:rsidR="006C7442" w:rsidRPr="003C01B2">
        <w:rPr>
          <w:rFonts w:ascii="GHEA Grapalat" w:hAnsi="GHEA Grapalat"/>
        </w:rPr>
        <w:t>0</w:t>
      </w:r>
      <w:r w:rsidRPr="003C01B2">
        <w:rPr>
          <w:rFonts w:ascii="GHEA Grapalat" w:hAnsi="GHEA Grapalat"/>
        </w:rPr>
        <w:t>.</w:t>
      </w:r>
      <w:r w:rsidR="00213830" w:rsidRPr="003C01B2">
        <w:rPr>
          <w:rFonts w:ascii="GHEA Grapalat" w:hAnsi="GHEA Grapalat"/>
        </w:rPr>
        <w:tab/>
      </w:r>
      <w:r w:rsidR="00E46770" w:rsidRPr="003C01B2">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3C01B2" w:rsidDel="00A5199D">
        <w:rPr>
          <w:rFonts w:ascii="GHEA Grapalat" w:hAnsi="GHEA Grapalat"/>
        </w:rPr>
        <w:t xml:space="preserve"> </w:t>
      </w:r>
      <w:r w:rsidR="00E46770" w:rsidRPr="003C01B2">
        <w:rPr>
          <w:rFonts w:ascii="GHEA Grapalat" w:hAnsi="GHEA Grapalat"/>
        </w:rPr>
        <w:t xml:space="preserve">(родитель, супруг, ребенок, брат, сестра, бабушка, дедушка, внук, </w:t>
      </w:r>
      <w:r w:rsidR="00E46770" w:rsidRPr="003C01B2">
        <w:rPr>
          <w:rFonts w:ascii="GHEA Grapalat" w:hAnsi="GHEA Grapalat"/>
        </w:rPr>
        <w:lastRenderedPageBreak/>
        <w:t>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9407303" w14:textId="77777777" w:rsidR="00C7065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8.1</w:t>
      </w:r>
      <w:r w:rsidR="00DA35A6" w:rsidRPr="003C01B2">
        <w:rPr>
          <w:rFonts w:ascii="GHEA Grapalat" w:hAnsi="GHEA Grapalat"/>
        </w:rPr>
        <w:t>1</w:t>
      </w:r>
      <w:r w:rsidR="004409B1" w:rsidRPr="003C01B2">
        <w:rPr>
          <w:rFonts w:ascii="GHEA Grapalat" w:hAnsi="GHEA Grapalat"/>
        </w:rPr>
        <w:t>.</w:t>
      </w:r>
      <w:r w:rsidR="004409B1" w:rsidRPr="003C01B2">
        <w:rPr>
          <w:rFonts w:ascii="GHEA Grapalat" w:hAnsi="GHEA Grapalat"/>
        </w:rPr>
        <w:tab/>
      </w:r>
      <w:r w:rsidRPr="003C01B2">
        <w:rPr>
          <w:rFonts w:ascii="GHEA Grapalat" w:hAnsi="GHEA Grapalat"/>
        </w:rPr>
        <w:t>После вскрытия</w:t>
      </w:r>
      <w:r w:rsidR="00895E05" w:rsidRPr="003C01B2">
        <w:rPr>
          <w:rFonts w:ascii="GHEA Grapalat" w:hAnsi="GHEA Grapalat"/>
        </w:rPr>
        <w:t xml:space="preserve"> и оценки</w:t>
      </w:r>
      <w:r w:rsidRPr="003C01B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C01B2">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C01B2">
        <w:rPr>
          <w:rFonts w:ascii="GHEA Grapalat" w:hAnsi="GHEA Grapalat"/>
        </w:rPr>
        <w:t>.</w:t>
      </w:r>
    </w:p>
    <w:p w14:paraId="5889058B" w14:textId="77777777" w:rsidR="00E65F37" w:rsidRPr="003C01B2" w:rsidRDefault="00A150A9" w:rsidP="00B46D58">
      <w:pPr>
        <w:pStyle w:val="BodyTextIndent2"/>
        <w:widowControl w:val="0"/>
        <w:tabs>
          <w:tab w:val="left" w:pos="1276"/>
        </w:tabs>
        <w:spacing w:after="160" w:line="240" w:lineRule="auto"/>
        <w:ind w:firstLine="567"/>
        <w:rPr>
          <w:rFonts w:ascii="GHEA Grapalat" w:hAnsi="GHEA Grapalat" w:cs="Sylfaen"/>
        </w:rPr>
      </w:pPr>
      <w:r w:rsidRPr="003C01B2">
        <w:rPr>
          <w:rFonts w:ascii="GHEA Grapalat" w:hAnsi="GHEA Grapalat"/>
        </w:rPr>
        <w:t>8.1</w:t>
      </w:r>
      <w:r w:rsidR="00874C2B" w:rsidRPr="003C01B2">
        <w:rPr>
          <w:rFonts w:ascii="GHEA Grapalat" w:hAnsi="GHEA Grapalat"/>
        </w:rPr>
        <w:t>2</w:t>
      </w:r>
      <w:r w:rsidRPr="003C01B2">
        <w:rPr>
          <w:rFonts w:ascii="GHEA Grapalat" w:hAnsi="GHEA Grapalat"/>
        </w:rPr>
        <w:t>.Не позднее чем на следующий рабочий день после завершения заседания по вскрытию</w:t>
      </w:r>
      <w:r w:rsidR="001E4A24" w:rsidRPr="003C01B2">
        <w:rPr>
          <w:rFonts w:ascii="GHEA Grapalat" w:hAnsi="GHEA Grapalat"/>
        </w:rPr>
        <w:t xml:space="preserve"> и оценке</w:t>
      </w:r>
      <w:r w:rsidRPr="003C01B2">
        <w:rPr>
          <w:rFonts w:ascii="GHEA Grapalat" w:hAnsi="GHEA Grapalat"/>
        </w:rPr>
        <w:t xml:space="preserve"> заявок секретарь комиссии: </w:t>
      </w:r>
    </w:p>
    <w:p w14:paraId="1BA67BF7" w14:textId="77777777" w:rsidR="00A24827" w:rsidRPr="003C01B2" w:rsidRDefault="00A24827"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1)</w:t>
      </w:r>
      <w:r w:rsidR="00DC64B5" w:rsidRPr="003C01B2">
        <w:rPr>
          <w:rFonts w:ascii="GHEA Grapalat" w:hAnsi="GHEA Grapalat"/>
        </w:rPr>
        <w:tab/>
      </w:r>
      <w:r w:rsidRPr="003C01B2">
        <w:rPr>
          <w:rFonts w:ascii="GHEA Grapalat" w:hAnsi="GHEA Grapalat"/>
        </w:rPr>
        <w:t>опубликовывает в бюллетене воспроизведенный (отсканированный) с</w:t>
      </w:r>
      <w:r w:rsidR="00DC64B5" w:rsidRPr="003C01B2">
        <w:rPr>
          <w:rFonts w:ascii="Courier New" w:hAnsi="Courier New" w:cs="Courier New"/>
          <w:lang w:val="en-US"/>
        </w:rPr>
        <w:t> </w:t>
      </w:r>
      <w:r w:rsidRPr="003C01B2">
        <w:rPr>
          <w:rFonts w:ascii="GHEA Grapalat" w:hAnsi="GHEA Grapalat"/>
        </w:rPr>
        <w:t>оригинала вариант протокола заседания по вскрытию</w:t>
      </w:r>
      <w:r w:rsidR="00987FFB" w:rsidRPr="003C01B2">
        <w:rPr>
          <w:rFonts w:ascii="GHEA Grapalat" w:hAnsi="GHEA Grapalat"/>
        </w:rPr>
        <w:t xml:space="preserve"> и оценке</w:t>
      </w:r>
      <w:r w:rsidRPr="003C01B2">
        <w:rPr>
          <w:rFonts w:ascii="GHEA Grapalat" w:hAnsi="GHEA Grapalat"/>
        </w:rPr>
        <w:t xml:space="preserve"> заявок</w:t>
      </w:r>
      <w:r w:rsidR="001E4A24" w:rsidRPr="003C01B2">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C01B2">
        <w:t xml:space="preserve"> </w:t>
      </w:r>
      <w:r w:rsidR="001E4A24" w:rsidRPr="003C01B2">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5CEE7DBB" w14:textId="77777777" w:rsidR="008B73CD" w:rsidRPr="003C01B2" w:rsidRDefault="008B73CD" w:rsidP="00B46D58">
      <w:pPr>
        <w:pStyle w:val="BodyTextIndent2"/>
        <w:widowControl w:val="0"/>
        <w:tabs>
          <w:tab w:val="left" w:pos="1134"/>
        </w:tabs>
        <w:spacing w:after="160" w:line="240" w:lineRule="auto"/>
        <w:ind w:firstLine="567"/>
        <w:rPr>
          <w:rFonts w:ascii="GHEA Grapalat" w:hAnsi="GHEA Grapalat" w:cs="Sylfaen"/>
        </w:rPr>
      </w:pPr>
      <w:r w:rsidRPr="003C01B2">
        <w:rPr>
          <w:rFonts w:ascii="GHEA Grapalat" w:hAnsi="GHEA Grapalat"/>
        </w:rPr>
        <w:t>2)</w:t>
      </w:r>
      <w:r w:rsidR="00DC64B5" w:rsidRPr="003C01B2">
        <w:rPr>
          <w:rFonts w:ascii="GHEA Grapalat" w:hAnsi="GHEA Grapalat"/>
        </w:rPr>
        <w:tab/>
      </w:r>
      <w:r w:rsidRPr="003C01B2">
        <w:rPr>
          <w:rFonts w:ascii="GHEA Grapalat" w:hAnsi="GHEA Grapalat"/>
        </w:rPr>
        <w:t>опубликовывает в бюллетене воспроизведенные (отсканированные) с</w:t>
      </w:r>
      <w:r w:rsidR="00DC64B5" w:rsidRPr="003C01B2">
        <w:rPr>
          <w:rFonts w:ascii="Courier New" w:hAnsi="Courier New" w:cs="Courier New"/>
          <w:lang w:val="en-US"/>
        </w:rPr>
        <w:t> </w:t>
      </w:r>
      <w:r w:rsidRPr="003C01B2">
        <w:rPr>
          <w:rFonts w:ascii="GHEA Grapalat" w:hAnsi="GHEA Grapalat"/>
        </w:rPr>
        <w:t>подписанных им и присутствующими на заседании по вскрытию</w:t>
      </w:r>
      <w:r w:rsidR="00BB2C46" w:rsidRPr="003C01B2">
        <w:rPr>
          <w:rFonts w:ascii="GHEA Grapalat" w:hAnsi="GHEA Grapalat"/>
        </w:rPr>
        <w:t xml:space="preserve"> и оценке</w:t>
      </w:r>
      <w:r w:rsidRPr="003C01B2">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C01B2">
        <w:rPr>
          <w:rFonts w:ascii="GHEA Grapalat" w:hAnsi="GHEA Grapalat"/>
        </w:rPr>
        <w:t xml:space="preserve"> и оценке</w:t>
      </w:r>
      <w:r w:rsidRPr="003C01B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45A6851" w14:textId="77777777" w:rsidR="00E64D24" w:rsidRPr="003C01B2" w:rsidRDefault="008769B4"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w:t>
      </w:r>
      <w:r w:rsidR="005B6DCF" w:rsidRPr="003C01B2">
        <w:rPr>
          <w:rFonts w:ascii="GHEA Grapalat" w:hAnsi="GHEA Grapalat"/>
          <w:sz w:val="20"/>
          <w:szCs w:val="20"/>
          <w:lang w:val="hy-AM"/>
        </w:rPr>
        <w:t>1</w:t>
      </w:r>
      <w:r w:rsidR="00937687" w:rsidRPr="003C01B2">
        <w:rPr>
          <w:rFonts w:ascii="GHEA Grapalat" w:hAnsi="GHEA Grapalat"/>
          <w:sz w:val="20"/>
          <w:szCs w:val="20"/>
        </w:rPr>
        <w:t>3</w:t>
      </w:r>
      <w:r w:rsidR="00493CC7" w:rsidRPr="003C01B2">
        <w:rPr>
          <w:rFonts w:ascii="GHEA Grapalat" w:hAnsi="GHEA Grapalat"/>
          <w:sz w:val="20"/>
          <w:szCs w:val="20"/>
        </w:rPr>
        <w:t>.</w:t>
      </w:r>
      <w:r w:rsidR="00493CC7" w:rsidRPr="003C01B2">
        <w:rPr>
          <w:rFonts w:ascii="GHEA Grapalat" w:hAnsi="GHEA Grapalat"/>
          <w:sz w:val="20"/>
          <w:szCs w:val="20"/>
        </w:rPr>
        <w:tab/>
      </w:r>
      <w:r w:rsidR="00BD06DB" w:rsidRPr="003C01B2">
        <w:rPr>
          <w:rFonts w:ascii="GHEA Grapalat" w:hAnsi="GHEA Grapalat"/>
          <w:sz w:val="20"/>
          <w:szCs w:val="20"/>
        </w:rPr>
        <w:t xml:space="preserve">В случае выявления </w:t>
      </w:r>
      <w:r w:rsidR="00BD06DB" w:rsidRPr="003C01B2">
        <w:rPr>
          <w:rFonts w:ascii="GHEA Grapalat" w:hAnsi="GHEA Grapalat"/>
          <w:color w:val="000000" w:themeColor="text1"/>
          <w:sz w:val="20"/>
          <w:szCs w:val="20"/>
        </w:rPr>
        <w:t xml:space="preserve">оснований, предусмотренных пунктом 6 части 1 статьи 6 Закона, </w:t>
      </w:r>
      <w:r w:rsidR="00BD06DB" w:rsidRPr="003C01B2">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3C01B2">
        <w:rPr>
          <w:rFonts w:ascii="GHEA Grapalat" w:hAnsi="GHEA Grapalat"/>
          <w:sz w:val="20"/>
          <w:szCs w:val="20"/>
        </w:rPr>
        <w:t>.</w:t>
      </w:r>
      <w:r w:rsidR="00004B08" w:rsidRPr="003C01B2">
        <w:rPr>
          <w:rFonts w:ascii="GHEA Grapalat" w:hAnsi="GHEA Grapalat"/>
          <w:sz w:val="20"/>
          <w:szCs w:val="20"/>
        </w:rPr>
        <w:t xml:space="preserve"> </w:t>
      </w:r>
      <w:r w:rsidR="006B5281" w:rsidRPr="003C01B2">
        <w:rPr>
          <w:rFonts w:ascii="GHEA Grapalat" w:hAnsi="GHEA Grapalat"/>
          <w:sz w:val="20"/>
          <w:szCs w:val="20"/>
        </w:rPr>
        <w:t>Мотивированное решение руководителя заказчика уполномоченный орган публикует в бюллетене</w:t>
      </w:r>
      <w:r w:rsidR="00607FB0" w:rsidRPr="003C01B2">
        <w:rPr>
          <w:rFonts w:ascii="GHEA Grapalat" w:hAnsi="GHEA Grapalat"/>
          <w:sz w:val="20"/>
          <w:szCs w:val="20"/>
        </w:rPr>
        <w:t xml:space="preserve"> в течение пяти рабочих дней, </w:t>
      </w:r>
      <w:r w:rsidR="00607FB0" w:rsidRPr="003C01B2">
        <w:rPr>
          <w:rStyle w:val="ezkurwreuab5ozgtqnkl"/>
          <w:rFonts w:ascii="GHEA Grapalat" w:hAnsi="GHEA Grapalat"/>
          <w:sz w:val="20"/>
          <w:szCs w:val="20"/>
        </w:rPr>
        <w:t>следующих</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за днем</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получения</w:t>
      </w:r>
      <w:r w:rsidR="00607FB0" w:rsidRPr="003C01B2">
        <w:rPr>
          <w:rFonts w:ascii="GHEA Grapalat" w:hAnsi="GHEA Grapalat"/>
          <w:sz w:val="20"/>
          <w:szCs w:val="20"/>
        </w:rPr>
        <w:t xml:space="preserve"> </w:t>
      </w:r>
      <w:r w:rsidR="00607FB0" w:rsidRPr="003C01B2">
        <w:rPr>
          <w:rStyle w:val="ezkurwreuab5ozgtqnkl"/>
          <w:rFonts w:ascii="GHEA Grapalat" w:hAnsi="GHEA Grapalat"/>
          <w:sz w:val="20"/>
          <w:szCs w:val="20"/>
        </w:rPr>
        <w:t>решения</w:t>
      </w:r>
      <w:r w:rsidR="00BD06DB" w:rsidRPr="003C01B2">
        <w:rPr>
          <w:rFonts w:ascii="GHEA Grapalat" w:hAnsi="GHEA Grapalat"/>
          <w:sz w:val="20"/>
          <w:szCs w:val="20"/>
        </w:rPr>
        <w:t>.</w:t>
      </w:r>
      <w:r w:rsidR="00BD06DB" w:rsidRPr="003C01B2">
        <w:rPr>
          <w:sz w:val="20"/>
          <w:szCs w:val="20"/>
        </w:rPr>
        <w:t xml:space="preserve"> </w:t>
      </w:r>
      <w:r w:rsidR="00BD06DB" w:rsidRPr="003C01B2">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3C01B2">
        <w:rPr>
          <w:sz w:val="20"/>
          <w:szCs w:val="20"/>
        </w:rPr>
        <w:t xml:space="preserve"> </w:t>
      </w:r>
      <w:r w:rsidR="00BD06DB" w:rsidRPr="003C01B2">
        <w:rPr>
          <w:rFonts w:ascii="GHEA Grapalat" w:hAnsi="GHEA Grapalat"/>
          <w:sz w:val="20"/>
          <w:szCs w:val="20"/>
        </w:rPr>
        <w:t>если по результатам судебного разбирательства возможность исполнения решения не исчезла.</w:t>
      </w:r>
    </w:p>
    <w:p w14:paraId="5B60CF27" w14:textId="77777777" w:rsidR="006D55DC" w:rsidRPr="003C01B2" w:rsidRDefault="00392E38" w:rsidP="006D55DC">
      <w:pPr>
        <w:widowControl w:val="0"/>
        <w:tabs>
          <w:tab w:val="left" w:pos="1276"/>
        </w:tabs>
        <w:rPr>
          <w:rFonts w:ascii="GHEA Grapalat" w:hAnsi="GHEA Grapalat"/>
          <w:sz w:val="20"/>
          <w:szCs w:val="20"/>
        </w:rPr>
      </w:pPr>
      <w:r w:rsidRPr="003C01B2">
        <w:rPr>
          <w:rFonts w:ascii="GHEA Grapalat" w:hAnsi="GHEA Grapalat"/>
          <w:sz w:val="20"/>
          <w:szCs w:val="20"/>
        </w:rPr>
        <w:t>Е</w:t>
      </w:r>
      <w:r w:rsidR="006D55DC" w:rsidRPr="003C01B2">
        <w:rPr>
          <w:rFonts w:ascii="GHEA Grapalat" w:hAnsi="GHEA Grapalat"/>
          <w:sz w:val="20"/>
          <w:szCs w:val="20"/>
        </w:rPr>
        <w:t>сли:</w:t>
      </w:r>
    </w:p>
    <w:p w14:paraId="2BF8024E" w14:textId="77777777" w:rsidR="006D55DC" w:rsidRPr="003C01B2" w:rsidRDefault="006D55DC" w:rsidP="006D55DC">
      <w:pPr>
        <w:pStyle w:val="ListParagraph"/>
        <w:widowControl w:val="0"/>
        <w:numPr>
          <w:ilvl w:val="0"/>
          <w:numId w:val="31"/>
        </w:numPr>
        <w:ind w:left="0" w:firstLine="284"/>
        <w:contextualSpacing/>
        <w:jc w:val="both"/>
        <w:rPr>
          <w:rFonts w:ascii="GHEA Grapalat" w:hAnsi="GHEA Grapalat"/>
          <w:sz w:val="20"/>
          <w:szCs w:val="20"/>
        </w:rPr>
      </w:pPr>
      <w:r w:rsidRPr="003C01B2">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sidRPr="003C01B2">
        <w:rPr>
          <w:rFonts w:ascii="GHEA Grapalat" w:hAnsi="GHEA Grapalat"/>
          <w:sz w:val="20"/>
          <w:szCs w:val="20"/>
        </w:rPr>
        <w:t xml:space="preserve"> или </w:t>
      </w:r>
      <w:r w:rsidRPr="003C01B2">
        <w:rPr>
          <w:rFonts w:ascii="GHEA Grapalat" w:hAnsi="GHEA Grapalat"/>
          <w:sz w:val="20"/>
          <w:szCs w:val="20"/>
        </w:rPr>
        <w:t>договора, то заказчик не представляет в уполномоченный орган мотивированное решение о включении данного участника в список;</w:t>
      </w:r>
    </w:p>
    <w:p w14:paraId="647D3CD5" w14:textId="77777777" w:rsidR="006D55DC" w:rsidRPr="003C01B2" w:rsidRDefault="006D55DC" w:rsidP="006D55DC">
      <w:pPr>
        <w:pStyle w:val="ListParagraph"/>
        <w:widowControl w:val="0"/>
        <w:numPr>
          <w:ilvl w:val="0"/>
          <w:numId w:val="31"/>
        </w:numPr>
        <w:ind w:left="0" w:firstLine="284"/>
        <w:contextualSpacing/>
        <w:jc w:val="both"/>
        <w:rPr>
          <w:rFonts w:ascii="GHEA Grapalat" w:hAnsi="GHEA Grapalat"/>
          <w:sz w:val="20"/>
          <w:szCs w:val="20"/>
        </w:rPr>
      </w:pPr>
      <w:r w:rsidRPr="003C01B2">
        <w:rPr>
          <w:rFonts w:ascii="GHEA Grapalat" w:hAnsi="GHEA Grapalat"/>
          <w:sz w:val="20"/>
          <w:szCs w:val="20"/>
        </w:rPr>
        <w:t>выплата участником или лицом, заключившим договор, суммы обеспечения заявки</w:t>
      </w:r>
      <w:r w:rsidR="002B6240" w:rsidRPr="003C01B2">
        <w:rPr>
          <w:rFonts w:ascii="GHEA Grapalat" w:hAnsi="GHEA Grapalat"/>
          <w:sz w:val="20"/>
          <w:szCs w:val="20"/>
        </w:rPr>
        <w:t xml:space="preserve"> или</w:t>
      </w:r>
      <w:r w:rsidRPr="003C01B2">
        <w:rPr>
          <w:rFonts w:ascii="GHEA Grapalat" w:hAnsi="GHEA Grapalat"/>
          <w:sz w:val="20"/>
          <w:szCs w:val="20"/>
        </w:rPr>
        <w:t xml:space="preserve"> договора </w:t>
      </w:r>
      <w:r w:rsidR="00B12D3C" w:rsidRPr="003C01B2">
        <w:rPr>
          <w:rFonts w:ascii="GHEA Grapalat" w:hAnsi="GHEA Grapalat"/>
          <w:sz w:val="20"/>
          <w:szCs w:val="20"/>
        </w:rPr>
        <w:t>была осуществлена</w:t>
      </w:r>
      <w:r w:rsidRPr="003C01B2">
        <w:rPr>
          <w:rFonts w:ascii="GHEA Grapalat" w:hAnsi="GHEA Grapalat"/>
          <w:sz w:val="20"/>
          <w:szCs w:val="20"/>
        </w:rPr>
        <w:t xml:space="preserve"> по истечении срока представления решения уполномоченному органу, но не позднее </w:t>
      </w:r>
      <w:r w:rsidR="00004B08" w:rsidRPr="003C01B2">
        <w:rPr>
          <w:rFonts w:ascii="GHEA Grapalat" w:hAnsi="GHEA Grapalat"/>
          <w:sz w:val="20"/>
          <w:szCs w:val="20"/>
        </w:rPr>
        <w:t xml:space="preserve">истечения </w:t>
      </w:r>
      <w:r w:rsidR="00450017" w:rsidRPr="003C01B2">
        <w:rPr>
          <w:rFonts w:ascii="GHEA Grapalat" w:hAnsi="GHEA Grapalat"/>
          <w:sz w:val="20"/>
          <w:szCs w:val="20"/>
        </w:rPr>
        <w:t xml:space="preserve">сорокодневного срока, </w:t>
      </w:r>
      <w:r w:rsidR="00004B08" w:rsidRPr="003C01B2">
        <w:rPr>
          <w:rFonts w:ascii="GHEA Grapalat" w:hAnsi="GHEA Grapalat"/>
          <w:sz w:val="20"/>
          <w:szCs w:val="20"/>
        </w:rPr>
        <w:t>установленн</w:t>
      </w:r>
      <w:r w:rsidR="00450017" w:rsidRPr="003C01B2">
        <w:rPr>
          <w:rFonts w:ascii="GHEA Grapalat" w:hAnsi="GHEA Grapalat"/>
          <w:sz w:val="20"/>
          <w:szCs w:val="20"/>
        </w:rPr>
        <w:t>ого</w:t>
      </w:r>
      <w:r w:rsidR="00004B08" w:rsidRPr="003C01B2">
        <w:rPr>
          <w:rFonts w:ascii="GHEA Grapalat" w:hAnsi="GHEA Grapalat"/>
          <w:sz w:val="20"/>
          <w:szCs w:val="20"/>
        </w:rPr>
        <w:t xml:space="preserve"> для включения </w:t>
      </w:r>
      <w:r w:rsidR="00450017" w:rsidRPr="003C01B2">
        <w:rPr>
          <w:rFonts w:ascii="GHEA Grapalat" w:hAnsi="GHEA Grapalat"/>
          <w:sz w:val="20"/>
          <w:szCs w:val="20"/>
        </w:rPr>
        <w:t xml:space="preserve">уполномоченным органом </w:t>
      </w:r>
      <w:r w:rsidR="00004B08" w:rsidRPr="003C01B2">
        <w:rPr>
          <w:rFonts w:ascii="GHEA Grapalat" w:hAnsi="GHEA Grapalat"/>
          <w:sz w:val="20"/>
          <w:szCs w:val="20"/>
        </w:rPr>
        <w:t xml:space="preserve">участника </w:t>
      </w:r>
      <w:r w:rsidRPr="003C01B2">
        <w:rPr>
          <w:rFonts w:ascii="GHEA Grapalat" w:hAnsi="GHEA Grapalat"/>
          <w:sz w:val="20"/>
          <w:szCs w:val="20"/>
        </w:rPr>
        <w:t xml:space="preserve">в список, </w:t>
      </w:r>
      <w:r w:rsidR="00B12D3C" w:rsidRPr="003C01B2">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3C01B2">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339390B2" w14:textId="77777777" w:rsidR="00EA341B" w:rsidRPr="003C01B2" w:rsidRDefault="00C61E94"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cs="Sylfaen"/>
          <w:sz w:val="20"/>
          <w:szCs w:val="20"/>
        </w:rPr>
        <w:t xml:space="preserve">     </w:t>
      </w:r>
      <w:r w:rsidRPr="003C01B2">
        <w:rPr>
          <w:rFonts w:ascii="GHEA Grapalat" w:hAnsi="GHEA Grapalat" w:cs="Sylfaen" w:hint="eastAsia"/>
          <w:sz w:val="20"/>
          <w:szCs w:val="20"/>
        </w:rPr>
        <w:t>При</w:t>
      </w:r>
      <w:r w:rsidRPr="003C01B2">
        <w:rPr>
          <w:rFonts w:ascii="GHEA Grapalat" w:hAnsi="GHEA Grapalat" w:cs="Sylfaen"/>
          <w:sz w:val="20"/>
          <w:szCs w:val="20"/>
        </w:rPr>
        <w:t xml:space="preserve"> </w:t>
      </w:r>
      <w:r w:rsidRPr="003C01B2">
        <w:rPr>
          <w:rFonts w:ascii="GHEA Grapalat" w:hAnsi="GHEA Grapalat" w:cs="Sylfaen" w:hint="eastAsia"/>
          <w:sz w:val="20"/>
          <w:szCs w:val="20"/>
        </w:rPr>
        <w:t>этом</w:t>
      </w:r>
      <w:r w:rsidR="00EA341B" w:rsidRPr="003C01B2">
        <w:rPr>
          <w:rFonts w:ascii="GHEA Grapalat" w:hAnsi="GHEA Grapalat" w:cs="Sylfaen"/>
          <w:sz w:val="20"/>
          <w:szCs w:val="20"/>
        </w:rPr>
        <w:t>:</w:t>
      </w:r>
    </w:p>
    <w:p w14:paraId="3F22C3EC" w14:textId="77777777" w:rsidR="006D55DC" w:rsidRPr="003C01B2" w:rsidRDefault="00EA341B"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cs="Sylfaen"/>
          <w:sz w:val="20"/>
          <w:szCs w:val="20"/>
        </w:rPr>
        <w:t>-</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если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заявление</w:t>
      </w:r>
      <w:r w:rsidR="00C61E94" w:rsidRPr="003C01B2">
        <w:rPr>
          <w:rFonts w:ascii="GHEA Grapalat" w:hAnsi="GHEA Grapalat" w:cs="Sylfaen"/>
          <w:sz w:val="20"/>
          <w:szCs w:val="20"/>
        </w:rPr>
        <w:t>-</w:t>
      </w:r>
      <w:r w:rsidR="00C61E94" w:rsidRPr="003C01B2">
        <w:rPr>
          <w:rFonts w:ascii="GHEA Grapalat" w:hAnsi="GHEA Grapalat" w:cs="Sylfaen" w:hint="eastAsia"/>
          <w:sz w:val="20"/>
          <w:szCs w:val="20"/>
        </w:rPr>
        <w:t>объявление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праве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квалифицируется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как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несоответствующее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действительности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предусмотренные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приглашением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документы</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порядке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сроки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установленные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настоящим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приглашением</w:t>
      </w:r>
      <w:r w:rsidR="00C61E94" w:rsidRPr="003C01B2">
        <w:rPr>
          <w:rFonts w:ascii="GHEA Grapalat" w:hAnsi="GHEA Grapalat" w:cs="Sylfaen"/>
          <w:sz w:val="20"/>
          <w:szCs w:val="20"/>
        </w:rPr>
        <w:t xml:space="preserve">, </w:t>
      </w:r>
      <w:r w:rsidR="006E41A6" w:rsidRPr="003C01B2">
        <w:rPr>
          <w:rFonts w:ascii="GHEA Grapalat" w:hAnsi="GHEA Grapalat" w:cs="Sylfaen"/>
          <w:sz w:val="20"/>
          <w:szCs w:val="20"/>
        </w:rPr>
        <w:t xml:space="preserve">включая случаи, когда несоответствия, </w:t>
      </w:r>
      <w:r w:rsidR="006E41A6" w:rsidRPr="003C01B2">
        <w:rPr>
          <w:rFonts w:ascii="GHEA Grapalat" w:hAnsi="GHEA Grapalat" w:cs="Sylfaen"/>
          <w:sz w:val="20"/>
          <w:szCs w:val="20"/>
        </w:rPr>
        <w:lastRenderedPageBreak/>
        <w:t xml:space="preserve">зафиксированные в результате оценки заявки, не исправляются или не исправляются полностью в установленные сроки, </w:t>
      </w:r>
      <w:r w:rsidRPr="003C01B2">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w:t>
      </w:r>
      <w:r w:rsidR="00C81D93" w:rsidRPr="003C01B2">
        <w:rPr>
          <w:rFonts w:ascii="GHEA Grapalat" w:hAnsi="GHEA Grapalat" w:cs="Sylfaen"/>
          <w:sz w:val="20"/>
          <w:szCs w:val="20"/>
        </w:rPr>
        <w:t xml:space="preserve"> (исполнителя)</w:t>
      </w:r>
      <w:r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отобранный</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обеспечение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квалификации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если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процедура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организована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соответствии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нормами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предусмотренным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частью</w:t>
      </w:r>
      <w:r w:rsidR="00C61E94" w:rsidRPr="003C01B2">
        <w:rPr>
          <w:rFonts w:ascii="GHEA Grapalat" w:hAnsi="GHEA Grapalat" w:cs="Sylfaen"/>
          <w:sz w:val="20"/>
          <w:szCs w:val="20"/>
        </w:rPr>
        <w:t xml:space="preserve"> 6 </w:t>
      </w:r>
      <w:r w:rsidR="00C61E94" w:rsidRPr="003C01B2">
        <w:rPr>
          <w:rFonts w:ascii="GHEA Grapalat" w:hAnsi="GHEA Grapalat" w:cs="Sylfaen" w:hint="eastAsia"/>
          <w:sz w:val="20"/>
          <w:szCs w:val="20"/>
        </w:rPr>
        <w:t>статьи</w:t>
      </w:r>
      <w:r w:rsidR="00C61E94" w:rsidRPr="003C01B2">
        <w:rPr>
          <w:rFonts w:ascii="GHEA Grapalat" w:hAnsi="GHEA Grapalat" w:cs="Sylfaen"/>
          <w:sz w:val="20"/>
          <w:szCs w:val="20"/>
        </w:rPr>
        <w:t xml:space="preserve"> 15 </w:t>
      </w:r>
      <w:r w:rsidR="00C61E94" w:rsidRPr="003C01B2">
        <w:rPr>
          <w:rFonts w:ascii="GHEA Grapalat" w:hAnsi="GHEA Grapalat" w:cs="Sylfaen" w:hint="eastAsia"/>
          <w:sz w:val="20"/>
          <w:szCs w:val="20"/>
        </w:rPr>
        <w:t>Закона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результате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этого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целях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заключения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соглашения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лицо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заключившее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установленный</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срок</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обеспечение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договора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представленного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виде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односторонне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утвержденного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заявления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неустойки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далее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также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неустойки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заменяет</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банковскую</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гарантию</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или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наличные</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деньги</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то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это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обстоятельство</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считается</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нарушением</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обязательства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участника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в</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рамках</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процесса</w:t>
      </w:r>
      <w:r w:rsidR="00C61E94" w:rsidRPr="003C01B2">
        <w:rPr>
          <w:rFonts w:ascii="GHEA Grapalat" w:hAnsi="GHEA Grapalat" w:cs="Sylfaen"/>
          <w:sz w:val="20"/>
          <w:szCs w:val="20"/>
        </w:rPr>
        <w:t xml:space="preserve"> </w:t>
      </w:r>
      <w:r w:rsidR="00C61E94" w:rsidRPr="003C01B2">
        <w:rPr>
          <w:rFonts w:ascii="GHEA Grapalat" w:hAnsi="GHEA Grapalat" w:cs="Sylfaen" w:hint="eastAsia"/>
          <w:sz w:val="20"/>
          <w:szCs w:val="20"/>
        </w:rPr>
        <w:t>закупки</w:t>
      </w:r>
      <w:r w:rsidR="00C61E94" w:rsidRPr="003C01B2">
        <w:rPr>
          <w:rFonts w:ascii="GHEA Grapalat" w:hAnsi="GHEA Grapalat" w:cs="Sylfaen"/>
          <w:sz w:val="20"/>
          <w:szCs w:val="20"/>
        </w:rPr>
        <w:t>.</w:t>
      </w:r>
    </w:p>
    <w:p w14:paraId="33C3049C" w14:textId="77777777" w:rsidR="00EA341B" w:rsidRPr="003C01B2" w:rsidRDefault="00CC4C4C" w:rsidP="00EA341B">
      <w:pPr>
        <w:widowControl w:val="0"/>
        <w:tabs>
          <w:tab w:val="left" w:pos="0"/>
        </w:tabs>
        <w:ind w:left="-284" w:firstLine="284"/>
        <w:jc w:val="both"/>
        <w:rPr>
          <w:rFonts w:ascii="GHEA Grapalat" w:hAnsi="GHEA Grapalat"/>
          <w:sz w:val="20"/>
          <w:szCs w:val="20"/>
        </w:rPr>
      </w:pPr>
      <w:r w:rsidRPr="003C01B2">
        <w:rPr>
          <w:rFonts w:ascii="GHEA Grapalat" w:hAnsi="GHEA Grapalat" w:cs="Sylfaen"/>
          <w:sz w:val="20"/>
          <w:szCs w:val="20"/>
        </w:rPr>
        <w:t>-</w:t>
      </w:r>
      <w:r w:rsidR="00EA341B" w:rsidRPr="003C01B2">
        <w:rPr>
          <w:rFonts w:ascii="GHEA Grapalat" w:hAnsi="GHEA Grapalat"/>
          <w:sz w:val="20"/>
          <w:szCs w:val="20"/>
        </w:rPr>
        <w:t xml:space="preserve"> </w:t>
      </w:r>
      <w:r w:rsidRPr="003C01B2">
        <w:rPr>
          <w:rFonts w:ascii="GHEA Grapalat" w:hAnsi="GHEA Grapalat"/>
          <w:sz w:val="20"/>
          <w:szCs w:val="20"/>
        </w:rPr>
        <w:t>о</w:t>
      </w:r>
      <w:r w:rsidR="00EA341B" w:rsidRPr="003C01B2">
        <w:rPr>
          <w:rFonts w:ascii="GHEA Grapalat" w:hAnsi="GHEA Grapalat"/>
          <w:sz w:val="20"/>
          <w:szCs w:val="20"/>
        </w:rPr>
        <w:t>бстоятельство, предусмотренное в пункте 8.8</w:t>
      </w:r>
      <w:r w:rsidR="00EA341B" w:rsidRPr="003C01B2">
        <w:rPr>
          <w:rFonts w:ascii="GHEA Grapalat" w:hAnsi="GHEA Grapalat"/>
          <w:sz w:val="20"/>
          <w:szCs w:val="20"/>
          <w:lang w:val="hy-AM"/>
        </w:rPr>
        <w:t>.1</w:t>
      </w:r>
      <w:r w:rsidR="00EA341B" w:rsidRPr="003C01B2">
        <w:rPr>
          <w:rFonts w:ascii="GHEA Grapalat" w:hAnsi="GHEA Grapalat"/>
          <w:sz w:val="20"/>
          <w:szCs w:val="20"/>
        </w:rPr>
        <w:t xml:space="preserve"> части</w:t>
      </w:r>
      <w:r w:rsidR="00EA341B" w:rsidRPr="003C01B2">
        <w:rPr>
          <w:rFonts w:ascii="GHEA Grapalat" w:hAnsi="GHEA Grapalat"/>
          <w:sz w:val="20"/>
          <w:szCs w:val="20"/>
          <w:lang w:val="hy-AM"/>
        </w:rPr>
        <w:t xml:space="preserve"> 1</w:t>
      </w:r>
      <w:r w:rsidR="00EA341B" w:rsidRPr="003C01B2">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5B94A046" w14:textId="77777777" w:rsidR="00EA341B" w:rsidRPr="003C01B2" w:rsidRDefault="00EA341B" w:rsidP="00B46D58">
      <w:pPr>
        <w:widowControl w:val="0"/>
        <w:tabs>
          <w:tab w:val="left" w:pos="1276"/>
        </w:tabs>
        <w:spacing w:after="160"/>
        <w:ind w:firstLine="567"/>
        <w:jc w:val="both"/>
        <w:rPr>
          <w:rFonts w:ascii="GHEA Grapalat" w:hAnsi="GHEA Grapalat"/>
          <w:sz w:val="20"/>
          <w:szCs w:val="20"/>
        </w:rPr>
      </w:pPr>
    </w:p>
    <w:p w14:paraId="6FD581D5" w14:textId="77777777" w:rsidR="00A63D83" w:rsidRPr="003C01B2" w:rsidRDefault="00A63D83"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8.1</w:t>
      </w:r>
      <w:r w:rsidR="00C44C97" w:rsidRPr="003C01B2">
        <w:rPr>
          <w:rFonts w:ascii="GHEA Grapalat" w:hAnsi="GHEA Grapalat"/>
          <w:sz w:val="20"/>
          <w:szCs w:val="20"/>
        </w:rPr>
        <w:t>4</w:t>
      </w:r>
      <w:r w:rsidR="00A31DCA" w:rsidRPr="003C01B2">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CE2B180" w14:textId="77777777" w:rsidR="00A23E7B" w:rsidRPr="003C01B2" w:rsidRDefault="00E64D24" w:rsidP="00B46D58">
      <w:pPr>
        <w:pStyle w:val="norm"/>
        <w:widowControl w:val="0"/>
        <w:tabs>
          <w:tab w:val="left" w:pos="1276"/>
        </w:tabs>
        <w:spacing w:after="160" w:line="240" w:lineRule="auto"/>
        <w:ind w:firstLine="567"/>
        <w:rPr>
          <w:rFonts w:ascii="GHEA Grapalat" w:hAnsi="GHEA Grapalat" w:cs="Sylfaen"/>
          <w:sz w:val="20"/>
        </w:rPr>
      </w:pPr>
      <w:r w:rsidRPr="003C01B2">
        <w:rPr>
          <w:rFonts w:ascii="GHEA Grapalat" w:hAnsi="GHEA Grapalat"/>
          <w:sz w:val="20"/>
        </w:rPr>
        <w:t>8.1</w:t>
      </w:r>
      <w:r w:rsidR="00C44C97" w:rsidRPr="003C01B2">
        <w:rPr>
          <w:rFonts w:ascii="GHEA Grapalat" w:hAnsi="GHEA Grapalat"/>
          <w:sz w:val="20"/>
        </w:rPr>
        <w:t>5</w:t>
      </w:r>
      <w:r w:rsidRPr="003C01B2">
        <w:rPr>
          <w:rFonts w:ascii="GHEA Grapalat" w:hAnsi="GHEA Grapalat"/>
          <w:sz w:val="20"/>
        </w:rPr>
        <w:t xml:space="preserve"> </w:t>
      </w:r>
      <w:r w:rsidR="00C44C97" w:rsidRPr="003C01B2">
        <w:rPr>
          <w:rFonts w:ascii="GHEA Grapalat" w:hAnsi="GHEA Grapalat"/>
          <w:sz w:val="20"/>
        </w:rPr>
        <w:t>Документы, указанные в пункте</w:t>
      </w:r>
      <w:r w:rsidR="00A74478" w:rsidRPr="003C01B2">
        <w:rPr>
          <w:rFonts w:ascii="GHEA Grapalat" w:hAnsi="GHEA Grapalat"/>
          <w:sz w:val="20"/>
        </w:rPr>
        <w:t xml:space="preserve"> 8.</w:t>
      </w:r>
      <w:r w:rsidR="00F20C21" w:rsidRPr="003C01B2">
        <w:rPr>
          <w:rFonts w:ascii="GHEA Grapalat" w:hAnsi="GHEA Grapalat"/>
          <w:sz w:val="20"/>
        </w:rPr>
        <w:t>8</w:t>
      </w:r>
      <w:r w:rsidR="00A74478" w:rsidRPr="003C01B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C01B2">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FC075B5" w14:textId="77777777" w:rsidR="002B121D" w:rsidRPr="003C01B2"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3C01B2">
        <w:rPr>
          <w:rFonts w:ascii="GHEA Grapalat" w:hAnsi="GHEA Grapalat"/>
        </w:rPr>
        <w:t>8.</w:t>
      </w:r>
      <w:r w:rsidR="0093610F" w:rsidRPr="003C01B2">
        <w:rPr>
          <w:rFonts w:ascii="GHEA Grapalat" w:hAnsi="GHEA Grapalat"/>
        </w:rPr>
        <w:t>1</w:t>
      </w:r>
      <w:r w:rsidR="00E520F6" w:rsidRPr="003C01B2">
        <w:rPr>
          <w:rFonts w:ascii="GHEA Grapalat" w:hAnsi="GHEA Grapalat"/>
        </w:rPr>
        <w:t>6</w:t>
      </w:r>
      <w:r w:rsidR="00EE0CB1" w:rsidRPr="003C01B2">
        <w:rPr>
          <w:rFonts w:ascii="GHEA Grapalat" w:hAnsi="GHEA Grapalat"/>
        </w:rPr>
        <w:t>.</w:t>
      </w:r>
      <w:r w:rsidR="00EE0CB1" w:rsidRPr="003C01B2">
        <w:rPr>
          <w:rFonts w:ascii="GHEA Grapalat" w:hAnsi="GHEA Grapalat"/>
        </w:rPr>
        <w:tab/>
      </w:r>
      <w:r w:rsidRPr="003C01B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570847C" w14:textId="77777777" w:rsidR="00BF457D" w:rsidRPr="003C01B2" w:rsidRDefault="00BF457D" w:rsidP="00C04986">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8.1</w:t>
      </w:r>
      <w:r w:rsidR="00E520F6" w:rsidRPr="003C01B2">
        <w:rPr>
          <w:rFonts w:ascii="GHEA Grapalat" w:hAnsi="GHEA Grapalat"/>
          <w:sz w:val="20"/>
          <w:szCs w:val="20"/>
        </w:rPr>
        <w:t>7</w:t>
      </w:r>
      <w:r w:rsidRPr="003C01B2">
        <w:rPr>
          <w:rFonts w:ascii="GHEA Grapalat" w:hAnsi="GHEA Grapalat"/>
          <w:sz w:val="20"/>
          <w:szCs w:val="20"/>
        </w:rPr>
        <w:t>.</w:t>
      </w:r>
      <w:r w:rsidRPr="003C01B2">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89759D1" w14:textId="77777777" w:rsidR="00BF457D" w:rsidRPr="003C01B2" w:rsidRDefault="00BF457D" w:rsidP="00C04986">
      <w:pPr>
        <w:widowControl w:val="0"/>
        <w:spacing w:after="160"/>
        <w:ind w:firstLine="567"/>
        <w:jc w:val="both"/>
        <w:rPr>
          <w:rFonts w:ascii="GHEA Grapalat" w:hAnsi="GHEA Grapalat"/>
          <w:sz w:val="20"/>
          <w:szCs w:val="20"/>
        </w:rPr>
      </w:pPr>
      <w:r w:rsidRPr="003C01B2">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FC7BB55" w14:textId="77777777" w:rsidR="00583092" w:rsidRPr="003C01B2" w:rsidRDefault="00A150A9"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8.</w:t>
      </w:r>
      <w:r w:rsidR="0018426E" w:rsidRPr="003C01B2">
        <w:rPr>
          <w:rFonts w:ascii="GHEA Grapalat" w:hAnsi="GHEA Grapalat"/>
          <w:sz w:val="20"/>
          <w:szCs w:val="20"/>
        </w:rPr>
        <w:t>1</w:t>
      </w:r>
      <w:r w:rsidR="00144C98" w:rsidRPr="003C01B2">
        <w:rPr>
          <w:rFonts w:ascii="GHEA Grapalat" w:hAnsi="GHEA Grapalat"/>
          <w:sz w:val="20"/>
          <w:szCs w:val="20"/>
        </w:rPr>
        <w:t>9</w:t>
      </w:r>
      <w:r w:rsidR="009F2C5D" w:rsidRPr="003C01B2">
        <w:rPr>
          <w:rFonts w:ascii="GHEA Grapalat" w:hAnsi="GHEA Grapalat"/>
          <w:sz w:val="20"/>
          <w:szCs w:val="20"/>
        </w:rPr>
        <w:t>.</w:t>
      </w:r>
      <w:r w:rsidR="009F2C5D" w:rsidRPr="003C01B2">
        <w:rPr>
          <w:rFonts w:ascii="GHEA Grapalat" w:hAnsi="GHEA Grapalat"/>
          <w:sz w:val="20"/>
          <w:szCs w:val="20"/>
        </w:rPr>
        <w:tab/>
      </w:r>
      <w:r w:rsidRPr="003C01B2">
        <w:rPr>
          <w:rFonts w:ascii="GHEA Grapalat" w:hAnsi="GHEA Grapalat"/>
          <w:sz w:val="20"/>
          <w:szCs w:val="20"/>
        </w:rPr>
        <w:t>В случае если отобранный участник не заключает (отказывается</w:t>
      </w:r>
      <w:r w:rsidR="00521B59" w:rsidRPr="003C01B2">
        <w:rPr>
          <w:rFonts w:ascii="Courier New" w:hAnsi="Courier New" w:cs="Courier New"/>
          <w:sz w:val="20"/>
          <w:szCs w:val="20"/>
          <w:lang w:val="en-US"/>
        </w:rPr>
        <w:t> </w:t>
      </w:r>
      <w:r w:rsidRPr="003C01B2">
        <w:rPr>
          <w:rFonts w:ascii="GHEA Grapalat" w:hAnsi="GHEA Grapalat"/>
          <w:sz w:val="20"/>
          <w:szCs w:val="20"/>
        </w:rPr>
        <w:t xml:space="preserve">заключать) договор или лишается права на заключение договора, </w:t>
      </w:r>
      <w:r w:rsidR="000702A0" w:rsidRPr="003C01B2">
        <w:rPr>
          <w:rFonts w:ascii="GHEA Grapalat" w:hAnsi="GHEA Grapalat"/>
          <w:sz w:val="20"/>
          <w:szCs w:val="20"/>
        </w:rPr>
        <w:t xml:space="preserve">решением комиссии </w:t>
      </w:r>
      <w:r w:rsidR="005F2F3B" w:rsidRPr="003C01B2">
        <w:rPr>
          <w:rFonts w:ascii="GHEA Grapalat" w:hAnsi="GHEA Grapalat"/>
          <w:sz w:val="20"/>
          <w:szCs w:val="20"/>
        </w:rPr>
        <w:t xml:space="preserve">отобранным  </w:t>
      </w:r>
      <w:r w:rsidRPr="003C01B2">
        <w:rPr>
          <w:rFonts w:ascii="GHEA Grapalat" w:hAnsi="GHEA Grapalat"/>
          <w:sz w:val="20"/>
          <w:szCs w:val="20"/>
        </w:rPr>
        <w:t>участник</w:t>
      </w:r>
      <w:r w:rsidR="005F2F3B" w:rsidRPr="003C01B2">
        <w:rPr>
          <w:rFonts w:ascii="GHEA Grapalat" w:hAnsi="GHEA Grapalat"/>
          <w:sz w:val="20"/>
          <w:szCs w:val="20"/>
        </w:rPr>
        <w:t xml:space="preserve">ом </w:t>
      </w:r>
      <w:r w:rsidR="005F2F3B" w:rsidRPr="003C01B2">
        <w:rPr>
          <w:rFonts w:ascii="GHEA Grapalat" w:hAnsi="GHEA Grapalat"/>
          <w:sz w:val="20"/>
          <w:szCs w:val="20"/>
          <w:lang w:val="hy-AM"/>
        </w:rPr>
        <w:t xml:space="preserve"> </w:t>
      </w:r>
      <w:r w:rsidR="005F2F3B" w:rsidRPr="003C01B2">
        <w:rPr>
          <w:rFonts w:ascii="GHEA Grapalat" w:hAnsi="GHEA Grapalat"/>
          <w:sz w:val="20"/>
          <w:szCs w:val="20"/>
        </w:rPr>
        <w:t>признается участник занявший следующее место</w:t>
      </w:r>
      <w:r w:rsidR="00951CE5" w:rsidRPr="003C01B2">
        <w:rPr>
          <w:rFonts w:ascii="GHEA Grapalat" w:hAnsi="GHEA Grapalat"/>
          <w:sz w:val="20"/>
          <w:szCs w:val="20"/>
          <w:lang w:val="hy-AM"/>
        </w:rPr>
        <w:t xml:space="preserve"> </w:t>
      </w:r>
      <w:r w:rsidR="00951CE5" w:rsidRPr="003C01B2">
        <w:rPr>
          <w:rFonts w:ascii="GHEA Grapalat" w:hAnsi="GHEA Grapalat"/>
          <w:sz w:val="20"/>
          <w:szCs w:val="20"/>
        </w:rPr>
        <w:t>с</w:t>
      </w:r>
      <w:r w:rsidRPr="003C01B2">
        <w:rPr>
          <w:rFonts w:ascii="GHEA Grapalat" w:hAnsi="GHEA Grapalat"/>
          <w:sz w:val="20"/>
          <w:szCs w:val="20"/>
        </w:rPr>
        <w:t xml:space="preserve"> </w:t>
      </w:r>
      <w:r w:rsidR="00951CE5" w:rsidRPr="003C01B2">
        <w:rPr>
          <w:rFonts w:ascii="GHEA Grapalat" w:hAnsi="GHEA Grapalat"/>
          <w:sz w:val="20"/>
          <w:szCs w:val="20"/>
        </w:rPr>
        <w:t>применением процедуры</w:t>
      </w:r>
      <w:r w:rsidRPr="003C01B2">
        <w:rPr>
          <w:rFonts w:ascii="GHEA Grapalat" w:hAnsi="GHEA Grapalat"/>
          <w:sz w:val="20"/>
          <w:szCs w:val="20"/>
        </w:rPr>
        <w:t>, установленн</w:t>
      </w:r>
      <w:r w:rsidR="00951CE5" w:rsidRPr="003C01B2">
        <w:rPr>
          <w:rFonts w:ascii="GHEA Grapalat" w:hAnsi="GHEA Grapalat"/>
          <w:sz w:val="20"/>
          <w:szCs w:val="20"/>
        </w:rPr>
        <w:t>ой</w:t>
      </w:r>
      <w:r w:rsidRPr="003C01B2">
        <w:rPr>
          <w:rFonts w:ascii="GHEA Grapalat" w:hAnsi="GHEA Grapalat"/>
          <w:sz w:val="20"/>
          <w:szCs w:val="20"/>
        </w:rPr>
        <w:t xml:space="preserve"> пунктами 8.1</w:t>
      </w:r>
      <w:r w:rsidR="00C808AC" w:rsidRPr="003C01B2">
        <w:rPr>
          <w:rFonts w:ascii="GHEA Grapalat" w:hAnsi="GHEA Grapalat"/>
          <w:sz w:val="20"/>
          <w:szCs w:val="20"/>
        </w:rPr>
        <w:t>2</w:t>
      </w:r>
      <w:r w:rsidRPr="003C01B2">
        <w:rPr>
          <w:rFonts w:ascii="GHEA Grapalat" w:hAnsi="GHEA Grapalat"/>
          <w:sz w:val="20"/>
          <w:szCs w:val="20"/>
        </w:rPr>
        <w:t>-8.</w:t>
      </w:r>
      <w:r w:rsidR="00807FD0" w:rsidRPr="003C01B2">
        <w:rPr>
          <w:rFonts w:ascii="GHEA Grapalat" w:hAnsi="GHEA Grapalat"/>
          <w:sz w:val="20"/>
          <w:szCs w:val="20"/>
        </w:rPr>
        <w:t>19</w:t>
      </w:r>
      <w:r w:rsidR="007854B2" w:rsidRPr="003C01B2">
        <w:rPr>
          <w:rFonts w:ascii="GHEA Grapalat" w:hAnsi="GHEA Grapalat"/>
          <w:sz w:val="20"/>
          <w:szCs w:val="20"/>
        </w:rPr>
        <w:t xml:space="preserve"> </w:t>
      </w:r>
      <w:r w:rsidRPr="003C01B2">
        <w:rPr>
          <w:rFonts w:ascii="GHEA Grapalat" w:hAnsi="GHEA Grapalat"/>
          <w:sz w:val="20"/>
          <w:szCs w:val="20"/>
        </w:rPr>
        <w:t>части 1 настоящего Приглашения.</w:t>
      </w:r>
    </w:p>
    <w:p w14:paraId="3C6A9980"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cs="Sylfaen"/>
        </w:rPr>
      </w:pPr>
      <w:r w:rsidRPr="003C01B2">
        <w:rPr>
          <w:rFonts w:ascii="GHEA Grapalat" w:hAnsi="GHEA Grapalat"/>
        </w:rPr>
        <w:t>8.</w:t>
      </w:r>
      <w:r w:rsidR="00144C98" w:rsidRPr="003C01B2">
        <w:rPr>
          <w:rFonts w:ascii="GHEA Grapalat" w:hAnsi="GHEA Grapalat"/>
        </w:rPr>
        <w:t>20</w:t>
      </w:r>
      <w:r w:rsidR="00FA2DBA" w:rsidRPr="003C01B2">
        <w:rPr>
          <w:rFonts w:ascii="GHEA Grapalat" w:hAnsi="GHEA Grapalat"/>
        </w:rPr>
        <w:t>.</w:t>
      </w:r>
      <w:r w:rsidR="00FA2DBA" w:rsidRPr="003C01B2">
        <w:rPr>
          <w:rFonts w:ascii="GHEA Grapalat" w:hAnsi="GHEA Grapalat"/>
        </w:rPr>
        <w:tab/>
      </w:r>
      <w:r w:rsidRPr="003C01B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08F935F" w14:textId="77777777" w:rsidR="00583092" w:rsidRPr="003C01B2" w:rsidRDefault="00662165" w:rsidP="00B46D58">
      <w:pPr>
        <w:pStyle w:val="BodyTextIndent2"/>
        <w:widowControl w:val="0"/>
        <w:spacing w:after="160" w:line="240" w:lineRule="auto"/>
        <w:ind w:firstLine="567"/>
        <w:rPr>
          <w:rFonts w:ascii="GHEA Grapalat" w:hAnsi="GHEA Grapalat"/>
        </w:rPr>
      </w:pPr>
      <w:r w:rsidRPr="003C01B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F159579"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w:t>
      </w:r>
      <w:r w:rsidR="005A79EE" w:rsidRPr="003C01B2">
        <w:rPr>
          <w:rFonts w:ascii="GHEA Grapalat" w:hAnsi="GHEA Grapalat"/>
        </w:rPr>
        <w:t>2</w:t>
      </w:r>
      <w:r w:rsidR="005F1A20" w:rsidRPr="003C01B2">
        <w:rPr>
          <w:rFonts w:ascii="GHEA Grapalat" w:hAnsi="GHEA Grapalat"/>
        </w:rPr>
        <w:t>1</w:t>
      </w:r>
      <w:r w:rsidRPr="003C01B2">
        <w:rPr>
          <w:rFonts w:ascii="GHEA Grapalat" w:hAnsi="GHEA Grapalat"/>
        </w:rPr>
        <w:t>.</w:t>
      </w:r>
      <w:r w:rsidR="00FA2DBA" w:rsidRPr="003C01B2">
        <w:rPr>
          <w:rFonts w:ascii="GHEA Grapalat" w:hAnsi="GHEA Grapalat"/>
        </w:rPr>
        <w:tab/>
      </w:r>
      <w:r w:rsidRPr="003C01B2">
        <w:rPr>
          <w:rFonts w:ascii="GHEA Grapalat" w:hAnsi="GHEA Grapalat"/>
        </w:rPr>
        <w:t>С целью применения пункта 8.</w:t>
      </w:r>
      <w:r w:rsidR="005F1A20" w:rsidRPr="003C01B2">
        <w:rPr>
          <w:rFonts w:ascii="GHEA Grapalat" w:hAnsi="GHEA Grapalat"/>
        </w:rPr>
        <w:t>20</w:t>
      </w:r>
      <w:r w:rsidRPr="003C01B2">
        <w:rPr>
          <w:rFonts w:ascii="GHEA Grapalat" w:hAnsi="GHEA Grapalat"/>
        </w:rPr>
        <w:t xml:space="preserve">. части 1 настоящего приглашения </w:t>
      </w:r>
      <w:r w:rsidR="005A79EE" w:rsidRPr="003C01B2">
        <w:rPr>
          <w:rFonts w:ascii="GHEA Grapalat" w:hAnsi="GHEA Grapalat"/>
        </w:rPr>
        <w:t xml:space="preserve">может быть созвано </w:t>
      </w:r>
      <w:r w:rsidRPr="003C01B2">
        <w:rPr>
          <w:rFonts w:ascii="GHEA Grapalat" w:hAnsi="GHEA Grapalat"/>
        </w:rPr>
        <w:t>внеочередное заседание комиссии.</w:t>
      </w:r>
    </w:p>
    <w:p w14:paraId="7A144DB9" w14:textId="77777777" w:rsidR="00E45ACA" w:rsidRPr="003C01B2" w:rsidRDefault="00A150A9" w:rsidP="00B46D58">
      <w:pPr>
        <w:pStyle w:val="norm"/>
        <w:widowControl w:val="0"/>
        <w:tabs>
          <w:tab w:val="left" w:pos="1276"/>
        </w:tabs>
        <w:spacing w:after="160" w:line="240" w:lineRule="auto"/>
        <w:ind w:firstLine="567"/>
        <w:rPr>
          <w:rFonts w:ascii="GHEA Grapalat" w:hAnsi="GHEA Grapalat"/>
          <w:sz w:val="20"/>
        </w:rPr>
      </w:pPr>
      <w:r w:rsidRPr="003C01B2">
        <w:rPr>
          <w:rFonts w:ascii="GHEA Grapalat" w:hAnsi="GHEA Grapalat"/>
          <w:spacing w:val="-6"/>
          <w:sz w:val="20"/>
        </w:rPr>
        <w:t>8.</w:t>
      </w:r>
      <w:r w:rsidR="007D73EF" w:rsidRPr="003C01B2">
        <w:rPr>
          <w:rFonts w:ascii="GHEA Grapalat" w:hAnsi="GHEA Grapalat"/>
          <w:spacing w:val="-6"/>
          <w:sz w:val="20"/>
        </w:rPr>
        <w:t>22</w:t>
      </w:r>
      <w:r w:rsidR="00544D9F" w:rsidRPr="003C01B2">
        <w:rPr>
          <w:rFonts w:ascii="GHEA Grapalat" w:hAnsi="GHEA Grapalat"/>
          <w:spacing w:val="-6"/>
          <w:sz w:val="20"/>
        </w:rPr>
        <w:t>.</w:t>
      </w:r>
      <w:r w:rsidR="00544D9F" w:rsidRPr="003C01B2">
        <w:rPr>
          <w:rFonts w:ascii="GHEA Grapalat" w:hAnsi="GHEA Grapalat"/>
          <w:spacing w:val="-6"/>
          <w:sz w:val="20"/>
        </w:rPr>
        <w:tab/>
      </w:r>
      <w:r w:rsidRPr="003C01B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C01B2">
        <w:rPr>
          <w:rFonts w:ascii="GHEA Grapalat" w:hAnsi="GHEA Grapalat"/>
          <w:sz w:val="20"/>
        </w:rPr>
        <w:t xml:space="preserve"> Решение о</w:t>
      </w:r>
      <w:r w:rsidR="00BA2853" w:rsidRPr="003C01B2">
        <w:rPr>
          <w:rFonts w:ascii="Courier New" w:hAnsi="Courier New" w:cs="Courier New"/>
          <w:sz w:val="20"/>
          <w:lang w:val="en-US"/>
        </w:rPr>
        <w:t> </w:t>
      </w:r>
      <w:r w:rsidRPr="003C01B2">
        <w:rPr>
          <w:rFonts w:ascii="GHEA Grapalat" w:hAnsi="GHEA Grapalat"/>
          <w:sz w:val="20"/>
        </w:rPr>
        <w:t>заключении договора содержит краткую информацию об оценке заявок, о</w:t>
      </w:r>
      <w:r w:rsidR="00BA2853" w:rsidRPr="003C01B2">
        <w:rPr>
          <w:rFonts w:ascii="Courier New" w:hAnsi="Courier New" w:cs="Courier New"/>
          <w:sz w:val="20"/>
          <w:lang w:val="en-US"/>
        </w:rPr>
        <w:t> </w:t>
      </w:r>
      <w:r w:rsidRPr="003C01B2">
        <w:rPr>
          <w:rFonts w:ascii="GHEA Grapalat" w:hAnsi="GHEA Grapalat"/>
          <w:sz w:val="20"/>
        </w:rPr>
        <w:t>причинах, обосновывающих выбор отобранного участника, и объявление о</w:t>
      </w:r>
      <w:r w:rsidR="00BA2853" w:rsidRPr="003C01B2">
        <w:rPr>
          <w:rFonts w:ascii="Courier New" w:hAnsi="Courier New" w:cs="Courier New"/>
          <w:sz w:val="20"/>
          <w:lang w:val="en-US"/>
        </w:rPr>
        <w:t> </w:t>
      </w:r>
      <w:r w:rsidRPr="003C01B2">
        <w:rPr>
          <w:rFonts w:ascii="GHEA Grapalat" w:hAnsi="GHEA Grapalat"/>
          <w:sz w:val="20"/>
        </w:rPr>
        <w:t>периоде ожидания.</w:t>
      </w:r>
    </w:p>
    <w:p w14:paraId="77F69B54" w14:textId="77777777" w:rsidR="00583092" w:rsidRPr="003C01B2" w:rsidRDefault="00A150A9" w:rsidP="00B46D58">
      <w:pPr>
        <w:pStyle w:val="BodyTextIndent2"/>
        <w:widowControl w:val="0"/>
        <w:tabs>
          <w:tab w:val="left" w:pos="1276"/>
        </w:tabs>
        <w:spacing w:after="160" w:line="240" w:lineRule="auto"/>
        <w:ind w:firstLine="567"/>
        <w:rPr>
          <w:rFonts w:ascii="GHEA Grapalat" w:hAnsi="GHEA Grapalat"/>
        </w:rPr>
      </w:pPr>
      <w:r w:rsidRPr="003C01B2">
        <w:rPr>
          <w:rFonts w:ascii="GHEA Grapalat" w:hAnsi="GHEA Grapalat"/>
        </w:rPr>
        <w:t>8.</w:t>
      </w:r>
      <w:r w:rsidR="00163324" w:rsidRPr="003C01B2">
        <w:rPr>
          <w:rFonts w:ascii="GHEA Grapalat" w:hAnsi="GHEA Grapalat"/>
        </w:rPr>
        <w:t>2</w:t>
      </w:r>
      <w:r w:rsidR="00E61E7C" w:rsidRPr="003C01B2">
        <w:rPr>
          <w:rFonts w:ascii="GHEA Grapalat" w:hAnsi="GHEA Grapalat"/>
        </w:rPr>
        <w:t>3</w:t>
      </w:r>
      <w:r w:rsidR="00BA2853" w:rsidRPr="003C01B2">
        <w:rPr>
          <w:rFonts w:ascii="GHEA Grapalat" w:hAnsi="GHEA Grapalat"/>
        </w:rPr>
        <w:t>.</w:t>
      </w:r>
      <w:r w:rsidR="00735C9B" w:rsidRPr="003C01B2">
        <w:rPr>
          <w:rFonts w:ascii="GHEA Grapalat" w:hAnsi="GHEA Grapalat"/>
        </w:rPr>
        <w:t xml:space="preserve"> </w:t>
      </w:r>
      <w:r w:rsidRPr="003C01B2">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AB1DFB9" w14:textId="6579F208" w:rsidR="00EE5A30" w:rsidRPr="003C01B2" w:rsidRDefault="00EE5A30" w:rsidP="009E460F">
      <w:pPr>
        <w:pStyle w:val="BodyTextIndent2"/>
        <w:widowControl w:val="0"/>
        <w:spacing w:after="160" w:line="240" w:lineRule="auto"/>
        <w:ind w:left="284" w:firstLine="567"/>
        <w:contextualSpacing/>
        <w:rPr>
          <w:rFonts w:ascii="GHEA Grapalat" w:hAnsi="GHEA Grapalat"/>
        </w:rPr>
      </w:pPr>
      <w:r w:rsidRPr="003C01B2">
        <w:rPr>
          <w:rFonts w:ascii="GHEA Grapalat" w:hAnsi="GHEA Grapalat"/>
        </w:rPr>
        <w:lastRenderedPageBreak/>
        <w:t xml:space="preserve">Период ожидания в случае настоящей процедуры составляет </w:t>
      </w:r>
      <w:r w:rsidRPr="00B812CC">
        <w:rPr>
          <w:rFonts w:ascii="GHEA Grapalat" w:hAnsi="GHEA Grapalat"/>
          <w:highlight w:val="yellow"/>
        </w:rPr>
        <w:t>"</w:t>
      </w:r>
      <w:r w:rsidR="00B812CC" w:rsidRPr="00B812CC">
        <w:rPr>
          <w:rFonts w:ascii="GHEA Grapalat" w:hAnsi="GHEA Grapalat"/>
          <w:highlight w:val="yellow"/>
          <w:lang w:val="hy-AM"/>
        </w:rPr>
        <w:t>10</w:t>
      </w:r>
      <w:r w:rsidRPr="00B812CC">
        <w:rPr>
          <w:rFonts w:ascii="GHEA Grapalat" w:hAnsi="GHEA Grapalat"/>
          <w:highlight w:val="yellow"/>
        </w:rPr>
        <w:t>"</w:t>
      </w:r>
      <w:r w:rsidRPr="003C01B2">
        <w:rPr>
          <w:rFonts w:ascii="GHEA Grapalat" w:hAnsi="GHEA Grapalat"/>
        </w:rPr>
        <w:t xml:space="preserve"> календарных дней. Период ожидания:</w:t>
      </w:r>
    </w:p>
    <w:p w14:paraId="24E09FF0" w14:textId="77777777" w:rsidR="00EE5A30" w:rsidRPr="003C01B2" w:rsidRDefault="00EE5A30" w:rsidP="009E460F">
      <w:pPr>
        <w:pStyle w:val="BodyTextIndent2"/>
        <w:widowControl w:val="0"/>
        <w:numPr>
          <w:ilvl w:val="0"/>
          <w:numId w:val="32"/>
        </w:numPr>
        <w:spacing w:after="160" w:line="240" w:lineRule="auto"/>
        <w:ind w:left="284" w:hanging="426"/>
        <w:contextualSpacing/>
        <w:rPr>
          <w:rFonts w:ascii="GHEA Grapalat" w:hAnsi="GHEA Grapalat"/>
          <w:i/>
        </w:rPr>
      </w:pPr>
      <w:r w:rsidRPr="003C01B2">
        <w:rPr>
          <w:rFonts w:ascii="GHEA Grapalat" w:hAnsi="GHEA Grapalat"/>
        </w:rPr>
        <w:t>не применим, если заявку подал только один участник, с которым заключается договор</w:t>
      </w:r>
      <w:r w:rsidR="009E460F" w:rsidRPr="003C01B2">
        <w:rPr>
          <w:rFonts w:ascii="GHEA Grapalat" w:hAnsi="GHEA Grapalat"/>
        </w:rPr>
        <w:t>;</w:t>
      </w:r>
    </w:p>
    <w:p w14:paraId="58648AF6" w14:textId="77777777" w:rsidR="00EE5A30" w:rsidRPr="003C01B2" w:rsidRDefault="00EE5A30" w:rsidP="009E460F">
      <w:pPr>
        <w:pStyle w:val="norm"/>
        <w:widowControl w:val="0"/>
        <w:numPr>
          <w:ilvl w:val="0"/>
          <w:numId w:val="32"/>
        </w:numPr>
        <w:spacing w:line="240" w:lineRule="auto"/>
        <w:ind w:left="284"/>
        <w:contextualSpacing/>
        <w:rPr>
          <w:rFonts w:ascii="GHEA Grapalat" w:hAnsi="GHEA Grapalat"/>
          <w:sz w:val="20"/>
        </w:rPr>
      </w:pPr>
      <w:r w:rsidRPr="003C01B2">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433D1DE" w14:textId="77777777" w:rsidR="00EE5A30" w:rsidRPr="003C01B2" w:rsidRDefault="00EE5A30" w:rsidP="009E460F">
      <w:pPr>
        <w:pStyle w:val="norm"/>
        <w:widowControl w:val="0"/>
        <w:tabs>
          <w:tab w:val="left" w:pos="1276"/>
        </w:tabs>
        <w:spacing w:line="240" w:lineRule="auto"/>
        <w:ind w:left="284" w:firstLine="0"/>
        <w:contextualSpacing/>
        <w:rPr>
          <w:rFonts w:ascii="GHEA Grapalat" w:hAnsi="GHEA Grapalat"/>
          <w:sz w:val="20"/>
        </w:rPr>
      </w:pPr>
      <w:r w:rsidRPr="003C01B2">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306E499" w14:textId="77777777" w:rsidR="00EE5A30" w:rsidRPr="003C01B2" w:rsidRDefault="00EE5A30" w:rsidP="009E460F">
      <w:pPr>
        <w:pStyle w:val="BodyTextIndent2"/>
        <w:widowControl w:val="0"/>
        <w:tabs>
          <w:tab w:val="left" w:pos="1276"/>
        </w:tabs>
        <w:spacing w:after="160" w:line="240" w:lineRule="auto"/>
        <w:ind w:firstLine="567"/>
        <w:contextualSpacing/>
        <w:rPr>
          <w:rFonts w:ascii="GHEA Grapalat" w:hAnsi="GHEA Grapalat" w:cs="Sylfaen"/>
        </w:rPr>
      </w:pPr>
    </w:p>
    <w:p w14:paraId="6A7CAF33" w14:textId="77777777" w:rsidR="000313A6" w:rsidRPr="003C01B2" w:rsidRDefault="00AA0AD8" w:rsidP="00B46D58">
      <w:pPr>
        <w:widowControl w:val="0"/>
        <w:spacing w:after="160"/>
        <w:jc w:val="center"/>
        <w:rPr>
          <w:rFonts w:ascii="GHEA Grapalat" w:hAnsi="GHEA Grapalat" w:cs="Arial"/>
          <w:b/>
          <w:iCs/>
          <w:sz w:val="20"/>
          <w:szCs w:val="20"/>
        </w:rPr>
      </w:pPr>
      <w:r w:rsidRPr="003C01B2">
        <w:rPr>
          <w:rFonts w:ascii="GHEA Grapalat" w:hAnsi="GHEA Grapalat"/>
          <w:b/>
          <w:sz w:val="20"/>
          <w:szCs w:val="20"/>
        </w:rPr>
        <w:t xml:space="preserve">9. ЗАКЛЮЧЕНИЕ ДОГОВОРА </w:t>
      </w:r>
    </w:p>
    <w:p w14:paraId="4C5A2DD7" w14:textId="77777777" w:rsidR="00096865"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9.1</w:t>
      </w:r>
      <w:r w:rsidR="002A3FC1" w:rsidRPr="003C01B2">
        <w:rPr>
          <w:rFonts w:ascii="GHEA Grapalat" w:hAnsi="GHEA Grapalat"/>
          <w:sz w:val="20"/>
          <w:szCs w:val="20"/>
        </w:rPr>
        <w:t>.</w:t>
      </w:r>
      <w:r w:rsidR="002A3FC1" w:rsidRPr="003C01B2">
        <w:rPr>
          <w:rFonts w:ascii="GHEA Grapalat" w:hAnsi="GHEA Grapalat"/>
          <w:sz w:val="20"/>
          <w:szCs w:val="20"/>
        </w:rPr>
        <w:tab/>
      </w:r>
      <w:r w:rsidRPr="003C01B2">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A9D63AD" w14:textId="77777777" w:rsidR="00EB6E54"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9.2.</w:t>
      </w:r>
      <w:r w:rsidR="002A3FC1" w:rsidRPr="003C01B2">
        <w:rPr>
          <w:rFonts w:ascii="GHEA Grapalat" w:hAnsi="GHEA Grapalat"/>
          <w:sz w:val="20"/>
          <w:szCs w:val="20"/>
        </w:rPr>
        <w:tab/>
      </w:r>
      <w:r w:rsidR="005F0A8F" w:rsidRPr="003C01B2">
        <w:rPr>
          <w:rFonts w:ascii="GHEA Grapalat" w:hAnsi="GHEA Grapalat"/>
          <w:sz w:val="20"/>
          <w:szCs w:val="20"/>
        </w:rPr>
        <w:t>На</w:t>
      </w:r>
      <w:r w:rsidRPr="003C01B2">
        <w:rPr>
          <w:rFonts w:ascii="GHEA Grapalat" w:hAnsi="GHEA Grapalat"/>
          <w:sz w:val="20"/>
          <w:szCs w:val="20"/>
        </w:rPr>
        <w:t xml:space="preserve"> чет</w:t>
      </w:r>
      <w:r w:rsidR="005F0A8F" w:rsidRPr="003C01B2">
        <w:rPr>
          <w:rFonts w:ascii="GHEA Grapalat" w:hAnsi="GHEA Grapalat"/>
          <w:sz w:val="20"/>
          <w:szCs w:val="20"/>
        </w:rPr>
        <w:t>вертый</w:t>
      </w:r>
      <w:r w:rsidRPr="003C01B2">
        <w:rPr>
          <w:rFonts w:ascii="GHEA Grapalat" w:hAnsi="GHEA Grapalat"/>
          <w:sz w:val="20"/>
          <w:szCs w:val="20"/>
        </w:rPr>
        <w:t xml:space="preserve"> рабочи</w:t>
      </w:r>
      <w:r w:rsidR="005F0A8F" w:rsidRPr="003C01B2">
        <w:rPr>
          <w:rFonts w:ascii="GHEA Grapalat" w:hAnsi="GHEA Grapalat"/>
          <w:sz w:val="20"/>
          <w:szCs w:val="20"/>
        </w:rPr>
        <w:t>й</w:t>
      </w:r>
      <w:r w:rsidRPr="003C01B2">
        <w:rPr>
          <w:rFonts w:ascii="GHEA Grapalat" w:hAnsi="GHEA Grapalat"/>
          <w:sz w:val="20"/>
          <w:szCs w:val="20"/>
        </w:rPr>
        <w:t xml:space="preserve"> д</w:t>
      </w:r>
      <w:r w:rsidR="005F0A8F" w:rsidRPr="003C01B2">
        <w:rPr>
          <w:rFonts w:ascii="GHEA Grapalat" w:hAnsi="GHEA Grapalat"/>
          <w:sz w:val="20"/>
          <w:szCs w:val="20"/>
        </w:rPr>
        <w:t>е</w:t>
      </w:r>
      <w:r w:rsidRPr="003C01B2">
        <w:rPr>
          <w:rFonts w:ascii="GHEA Grapalat" w:hAnsi="GHEA Grapalat"/>
          <w:sz w:val="20"/>
          <w:szCs w:val="20"/>
        </w:rPr>
        <w:t>н</w:t>
      </w:r>
      <w:r w:rsidR="005F0A8F" w:rsidRPr="003C01B2">
        <w:rPr>
          <w:rFonts w:ascii="GHEA Grapalat" w:hAnsi="GHEA Grapalat"/>
          <w:sz w:val="20"/>
          <w:szCs w:val="20"/>
        </w:rPr>
        <w:t>ь</w:t>
      </w:r>
      <w:r w:rsidRPr="003C01B2">
        <w:rPr>
          <w:rFonts w:ascii="GHEA Grapalat" w:hAnsi="GHEA Grapalat"/>
          <w:sz w:val="20"/>
          <w:szCs w:val="20"/>
        </w:rPr>
        <w:t>, следующи</w:t>
      </w:r>
      <w:r w:rsidR="005F0A8F" w:rsidRPr="003C01B2">
        <w:rPr>
          <w:rFonts w:ascii="GHEA Grapalat" w:hAnsi="GHEA Grapalat"/>
          <w:sz w:val="20"/>
          <w:szCs w:val="20"/>
        </w:rPr>
        <w:t>й</w:t>
      </w:r>
      <w:r w:rsidRPr="003C01B2">
        <w:rPr>
          <w:rFonts w:ascii="GHEA Grapalat" w:hAnsi="GHEA Grapalat"/>
          <w:sz w:val="20"/>
          <w:szCs w:val="20"/>
        </w:rPr>
        <w:t xml:space="preserve"> за окончанием периода ожидания, установленного пунктом 8.</w:t>
      </w:r>
      <w:r w:rsidR="00DA3F9C" w:rsidRPr="003C01B2">
        <w:rPr>
          <w:rFonts w:ascii="GHEA Grapalat" w:hAnsi="GHEA Grapalat"/>
          <w:sz w:val="20"/>
          <w:szCs w:val="20"/>
        </w:rPr>
        <w:t>2</w:t>
      </w:r>
      <w:r w:rsidR="005F0A8F" w:rsidRPr="003C01B2">
        <w:rPr>
          <w:rFonts w:ascii="GHEA Grapalat" w:hAnsi="GHEA Grapalat"/>
          <w:sz w:val="20"/>
          <w:szCs w:val="20"/>
        </w:rPr>
        <w:t>3</w:t>
      </w:r>
      <w:r w:rsidRPr="003C01B2">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3C01B2">
        <w:rPr>
          <w:rFonts w:ascii="GHEA Grapalat" w:hAnsi="GHEA Grapalat"/>
          <w:sz w:val="20"/>
          <w:szCs w:val="20"/>
        </w:rPr>
        <w:t>четвертый</w:t>
      </w:r>
      <w:r w:rsidRPr="003C01B2">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C01B2">
        <w:rPr>
          <w:rFonts w:ascii="GHEA Grapalat" w:hAnsi="GHEA Grapalat"/>
          <w:sz w:val="20"/>
          <w:szCs w:val="20"/>
        </w:rPr>
        <w:t>2</w:t>
      </w:r>
      <w:r w:rsidR="00876543" w:rsidRPr="003C01B2">
        <w:rPr>
          <w:rFonts w:ascii="GHEA Grapalat" w:hAnsi="GHEA Grapalat"/>
          <w:sz w:val="20"/>
          <w:szCs w:val="20"/>
        </w:rPr>
        <w:t xml:space="preserve">3 </w:t>
      </w:r>
      <w:r w:rsidRPr="003C01B2">
        <w:rPr>
          <w:rFonts w:ascii="GHEA Grapalat" w:hAnsi="GHEA Grapalat"/>
          <w:sz w:val="20"/>
          <w:szCs w:val="20"/>
        </w:rPr>
        <w:t>части 1 настоящего Приглашения.</w:t>
      </w:r>
    </w:p>
    <w:p w14:paraId="4305C421" w14:textId="77777777" w:rsidR="00F23A51" w:rsidRPr="003C01B2" w:rsidRDefault="00AA0AD8"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9.3.</w:t>
      </w:r>
      <w:r w:rsidR="002A3FC1" w:rsidRPr="003C01B2">
        <w:rPr>
          <w:rFonts w:ascii="GHEA Grapalat" w:hAnsi="GHEA Grapalat"/>
          <w:sz w:val="20"/>
          <w:szCs w:val="20"/>
        </w:rPr>
        <w:tab/>
      </w:r>
      <w:r w:rsidRPr="003C01B2">
        <w:rPr>
          <w:rFonts w:ascii="GHEA Grapalat" w:hAnsi="GHEA Grapalat"/>
          <w:sz w:val="20"/>
          <w:szCs w:val="20"/>
        </w:rPr>
        <w:t xml:space="preserve">Секретарь комиссии </w:t>
      </w:r>
      <w:r w:rsidR="00C26414" w:rsidRPr="003C01B2">
        <w:rPr>
          <w:rFonts w:ascii="GHEA Grapalat" w:hAnsi="GHEA Grapalat"/>
          <w:sz w:val="20"/>
          <w:szCs w:val="20"/>
        </w:rPr>
        <w:t xml:space="preserve">электронным способом </w:t>
      </w:r>
      <w:r w:rsidRPr="003C01B2">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14:paraId="4F420F7D" w14:textId="77777777" w:rsidR="00B06EC9" w:rsidRPr="003C01B2" w:rsidRDefault="00AA0AD8" w:rsidP="00B06EC9">
      <w:pPr>
        <w:widowControl w:val="0"/>
        <w:tabs>
          <w:tab w:val="left" w:pos="1134"/>
        </w:tabs>
        <w:spacing w:after="160"/>
        <w:ind w:firstLine="567"/>
        <w:jc w:val="both"/>
        <w:rPr>
          <w:rFonts w:ascii="GHEA Grapalat" w:hAnsi="GHEA Grapalat"/>
          <w:color w:val="000000" w:themeColor="text1"/>
          <w:sz w:val="20"/>
          <w:szCs w:val="20"/>
        </w:rPr>
      </w:pPr>
      <w:r w:rsidRPr="003C01B2">
        <w:rPr>
          <w:rFonts w:ascii="GHEA Grapalat" w:hAnsi="GHEA Grapalat"/>
          <w:sz w:val="20"/>
          <w:szCs w:val="20"/>
        </w:rPr>
        <w:t>9.</w:t>
      </w:r>
      <w:r w:rsidR="00877DFD" w:rsidRPr="003C01B2">
        <w:rPr>
          <w:rFonts w:ascii="GHEA Grapalat" w:hAnsi="GHEA Grapalat"/>
          <w:sz w:val="20"/>
          <w:szCs w:val="20"/>
        </w:rPr>
        <w:t>4</w:t>
      </w:r>
      <w:r w:rsidR="00DC30CC" w:rsidRPr="003C01B2">
        <w:rPr>
          <w:rFonts w:ascii="GHEA Grapalat" w:hAnsi="GHEA Grapalat"/>
          <w:sz w:val="20"/>
          <w:szCs w:val="20"/>
        </w:rPr>
        <w:t>.</w:t>
      </w:r>
      <w:r w:rsidR="00DC30CC" w:rsidRPr="003C01B2">
        <w:rPr>
          <w:rFonts w:ascii="GHEA Grapalat" w:hAnsi="GHEA Grapalat"/>
          <w:sz w:val="20"/>
          <w:szCs w:val="20"/>
        </w:rPr>
        <w:tab/>
      </w:r>
      <w:r w:rsidR="00B06EC9" w:rsidRPr="003C01B2">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3C01B2">
        <w:rPr>
          <w:rFonts w:ascii="GHEA Grapalat" w:hAnsi="GHEA Grapalat"/>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AB3F64" w:rsidRPr="003C01B2">
        <w:rPr>
          <w:rFonts w:ascii="GHEA Grapalat" w:hAnsi="GHEA Grapalat"/>
          <w:sz w:val="20"/>
          <w:szCs w:val="20"/>
        </w:rPr>
        <w:t xml:space="preserve">обеспечение </w:t>
      </w:r>
      <w:r w:rsidR="00B06EC9" w:rsidRPr="003C01B2">
        <w:rPr>
          <w:rFonts w:ascii="GHEA Grapalat" w:hAnsi="GHEA Grapalat"/>
          <w:sz w:val="20"/>
          <w:szCs w:val="20"/>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3C01B2">
        <w:rPr>
          <w:rFonts w:ascii="GHEA Grapalat" w:hAnsi="GHEA Grapalat"/>
          <w:color w:val="000000" w:themeColor="text1"/>
          <w:sz w:val="20"/>
          <w:szCs w:val="20"/>
        </w:rPr>
        <w:t xml:space="preserve"> то он лишается права подписания договора.</w:t>
      </w:r>
    </w:p>
    <w:p w14:paraId="3458FEA9" w14:textId="77777777" w:rsidR="000313A6" w:rsidRPr="003C01B2" w:rsidRDefault="00B06EC9" w:rsidP="00B06EC9">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color w:val="000000" w:themeColor="text1"/>
          <w:sz w:val="20"/>
          <w:szCs w:val="20"/>
        </w:rPr>
        <w:t xml:space="preserve"> </w:t>
      </w:r>
      <w:r w:rsidRPr="003C01B2" w:rsidDel="00DF2686">
        <w:rPr>
          <w:rFonts w:ascii="GHEA Grapalat" w:hAnsi="GHEA Grapalat"/>
          <w:sz w:val="20"/>
          <w:szCs w:val="20"/>
        </w:rPr>
        <w:t xml:space="preserve"> </w:t>
      </w:r>
      <w:r w:rsidR="000313A6" w:rsidRPr="003C01B2">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C01B2">
        <w:rPr>
          <w:rFonts w:ascii="GHEA Grapalat" w:hAnsi="GHEA Grapalat"/>
          <w:sz w:val="20"/>
          <w:szCs w:val="20"/>
        </w:rPr>
        <w:t xml:space="preserve"> </w:t>
      </w:r>
      <w:r w:rsidR="000313A6" w:rsidRPr="003C01B2">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2E6179" w14:textId="77777777" w:rsidR="00D612BC" w:rsidRPr="003C01B2"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3C01B2">
        <w:rPr>
          <w:rFonts w:ascii="GHEA Grapalat" w:hAnsi="GHEA Grapalat"/>
          <w:i w:val="0"/>
        </w:rPr>
        <w:t>9.</w:t>
      </w:r>
      <w:r w:rsidR="00877DFD" w:rsidRPr="003C01B2">
        <w:rPr>
          <w:rFonts w:ascii="GHEA Grapalat" w:hAnsi="GHEA Grapalat"/>
          <w:i w:val="0"/>
        </w:rPr>
        <w:t>5</w:t>
      </w:r>
      <w:r w:rsidR="00DC30CC" w:rsidRPr="003C01B2">
        <w:rPr>
          <w:rFonts w:ascii="GHEA Grapalat" w:hAnsi="GHEA Grapalat"/>
          <w:i w:val="0"/>
        </w:rPr>
        <w:t>.</w:t>
      </w:r>
      <w:r w:rsidR="00DC30CC" w:rsidRPr="003C01B2">
        <w:rPr>
          <w:rFonts w:ascii="GHEA Grapalat" w:hAnsi="GHEA Grapalat"/>
          <w:i w:val="0"/>
        </w:rPr>
        <w:tab/>
      </w:r>
      <w:r w:rsidRPr="003C01B2">
        <w:rPr>
          <w:rFonts w:ascii="GHEA Grapalat" w:hAnsi="GHEA Grapalat"/>
          <w:i w:val="0"/>
        </w:rPr>
        <w:t>До истечения срока, предусмотренного пунктом 9.</w:t>
      </w:r>
      <w:r w:rsidR="005729B9" w:rsidRPr="003C01B2">
        <w:rPr>
          <w:rFonts w:ascii="GHEA Grapalat" w:hAnsi="GHEA Grapalat"/>
          <w:i w:val="0"/>
        </w:rPr>
        <w:t>4</w:t>
      </w:r>
      <w:r w:rsidRPr="003C01B2">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3C01B2">
        <w:rPr>
          <w:rFonts w:ascii="GHEA Grapalat" w:hAnsi="GHEA Grapalat"/>
          <w:i w:val="0"/>
        </w:rPr>
        <w:t xml:space="preserve">размера предоплаты или увеличению </w:t>
      </w:r>
      <w:r w:rsidRPr="003C01B2">
        <w:rPr>
          <w:rFonts w:ascii="GHEA Grapalat" w:hAnsi="GHEA Grapalat"/>
          <w:i w:val="0"/>
        </w:rPr>
        <w:t>цены, предложенной отобранным участником.</w:t>
      </w:r>
      <w:r w:rsidRPr="003C01B2">
        <w:rPr>
          <w:rFonts w:ascii="GHEA Grapalat" w:hAnsi="GHEA Grapalat"/>
          <w:spacing w:val="-8"/>
        </w:rPr>
        <w:t xml:space="preserve"> </w:t>
      </w:r>
    </w:p>
    <w:p w14:paraId="6F5E551E" w14:textId="77777777" w:rsidR="00096865" w:rsidRPr="003C01B2" w:rsidRDefault="007F245B" w:rsidP="009E460F">
      <w:pPr>
        <w:rPr>
          <w:rFonts w:ascii="GHEA Grapalat" w:hAnsi="GHEA Grapalat"/>
          <w:b/>
          <w:sz w:val="20"/>
          <w:szCs w:val="20"/>
        </w:rPr>
      </w:pPr>
      <w:r w:rsidRPr="003C01B2">
        <w:rPr>
          <w:rFonts w:ascii="GHEA Grapalat" w:hAnsi="GHEA Grapalat"/>
          <w:b/>
          <w:sz w:val="20"/>
          <w:szCs w:val="20"/>
        </w:rPr>
        <w:t xml:space="preserve">                  </w:t>
      </w:r>
      <w:r w:rsidR="00030D40" w:rsidRPr="003C01B2">
        <w:rPr>
          <w:rFonts w:ascii="GHEA Grapalat" w:hAnsi="GHEA Grapalat"/>
          <w:b/>
          <w:sz w:val="20"/>
          <w:szCs w:val="20"/>
        </w:rPr>
        <w:t xml:space="preserve">10. </w:t>
      </w:r>
      <w:r w:rsidR="00526DC0" w:rsidRPr="003C01B2">
        <w:rPr>
          <w:rFonts w:ascii="GHEA Grapalat" w:hAnsi="GHEA Grapalat"/>
          <w:b/>
          <w:sz w:val="20"/>
          <w:szCs w:val="20"/>
        </w:rPr>
        <w:t xml:space="preserve">ОБЕСПЕЧЕНИЕ </w:t>
      </w:r>
      <w:r w:rsidR="00F83409" w:rsidRPr="003C01B2">
        <w:rPr>
          <w:rFonts w:ascii="GHEA Grapalat" w:hAnsi="GHEA Grapalat"/>
          <w:b/>
          <w:sz w:val="20"/>
          <w:szCs w:val="20"/>
        </w:rPr>
        <w:t xml:space="preserve"> </w:t>
      </w:r>
      <w:r w:rsidR="00030D40" w:rsidRPr="003C01B2">
        <w:rPr>
          <w:rFonts w:ascii="GHEA Grapalat" w:hAnsi="GHEA Grapalat"/>
          <w:b/>
          <w:sz w:val="20"/>
          <w:szCs w:val="20"/>
        </w:rPr>
        <w:t>ДОГОВОРА</w:t>
      </w:r>
    </w:p>
    <w:p w14:paraId="10F44AE6" w14:textId="2CBFAAE4" w:rsidR="007C56B2" w:rsidRPr="003C01B2" w:rsidRDefault="00030D40" w:rsidP="0057550D">
      <w:pPr>
        <w:widowControl w:val="0"/>
        <w:tabs>
          <w:tab w:val="left" w:pos="1276"/>
        </w:tabs>
        <w:spacing w:after="160"/>
        <w:ind w:firstLine="567"/>
        <w:jc w:val="both"/>
        <w:rPr>
          <w:rFonts w:ascii="GHEA Grapalat" w:hAnsi="GHEA Grapalat"/>
          <w:color w:val="000000" w:themeColor="text1"/>
          <w:sz w:val="20"/>
          <w:szCs w:val="20"/>
        </w:rPr>
      </w:pPr>
      <w:r w:rsidRPr="003C01B2">
        <w:rPr>
          <w:rFonts w:ascii="GHEA Grapalat" w:hAnsi="GHEA Grapalat"/>
          <w:sz w:val="20"/>
          <w:szCs w:val="20"/>
        </w:rPr>
        <w:t>10.1</w:t>
      </w:r>
      <w:r w:rsidR="00DC30CC" w:rsidRPr="003C01B2">
        <w:rPr>
          <w:rFonts w:ascii="GHEA Grapalat" w:hAnsi="GHEA Grapalat"/>
          <w:sz w:val="20"/>
          <w:szCs w:val="20"/>
        </w:rPr>
        <w:t>.</w:t>
      </w:r>
      <w:r w:rsidR="00DC30CC" w:rsidRPr="003C01B2">
        <w:rPr>
          <w:rFonts w:ascii="GHEA Grapalat" w:hAnsi="GHEA Grapalat"/>
          <w:sz w:val="20"/>
          <w:szCs w:val="20"/>
        </w:rPr>
        <w:tab/>
      </w:r>
      <w:r w:rsidR="007C56B2" w:rsidRPr="003C01B2">
        <w:rPr>
          <w:rFonts w:ascii="GHEA Grapalat" w:hAnsi="GHEA Grapalat"/>
          <w:color w:val="000000" w:themeColor="text1"/>
          <w:sz w:val="20"/>
          <w:szCs w:val="20"/>
        </w:rPr>
        <w:t xml:space="preserve">На основании требования о предоставлении </w:t>
      </w:r>
      <w:r w:rsidR="00FB2C22" w:rsidRPr="003C01B2">
        <w:rPr>
          <w:rFonts w:ascii="GHEA Grapalat" w:hAnsi="GHEA Grapalat"/>
          <w:color w:val="000000" w:themeColor="text1"/>
          <w:sz w:val="20"/>
          <w:szCs w:val="20"/>
        </w:rPr>
        <w:t xml:space="preserve">обеспечения </w:t>
      </w:r>
      <w:r w:rsidR="007C56B2" w:rsidRPr="003C01B2">
        <w:rPr>
          <w:rFonts w:ascii="GHEA Grapalat" w:hAnsi="GHEA Grapalat"/>
          <w:color w:val="000000" w:themeColor="text1"/>
          <w:sz w:val="20"/>
          <w:szCs w:val="20"/>
        </w:rPr>
        <w:t xml:space="preserve">договора отобранный участник в течение 5-и рабочих дней </w:t>
      </w:r>
      <w:r w:rsidR="00676A27" w:rsidRPr="003C01B2">
        <w:rPr>
          <w:rFonts w:ascii="GHEA Grapalat" w:hAnsi="GHEA Grapalat"/>
          <w:color w:val="000000" w:themeColor="text1"/>
          <w:sz w:val="20"/>
          <w:szCs w:val="20"/>
        </w:rPr>
        <w:t xml:space="preserve">после </w:t>
      </w:r>
      <w:r w:rsidR="007C56B2" w:rsidRPr="003C01B2">
        <w:rPr>
          <w:rFonts w:ascii="GHEA Grapalat" w:hAnsi="GHEA Grapalat"/>
          <w:color w:val="000000" w:themeColor="text1"/>
          <w:sz w:val="20"/>
          <w:szCs w:val="20"/>
        </w:rPr>
        <w:t xml:space="preserve">дня его получения, обязан представить </w:t>
      </w:r>
      <w:r w:rsidR="00FB2C22" w:rsidRPr="003C01B2">
        <w:rPr>
          <w:rFonts w:ascii="GHEA Grapalat" w:hAnsi="GHEA Grapalat"/>
          <w:color w:val="000000" w:themeColor="text1"/>
          <w:sz w:val="20"/>
          <w:szCs w:val="20"/>
        </w:rPr>
        <w:t xml:space="preserve">обеспечение </w:t>
      </w:r>
      <w:r w:rsidR="007C56B2" w:rsidRPr="003C01B2">
        <w:rPr>
          <w:rFonts w:ascii="GHEA Grapalat" w:hAnsi="GHEA Grapalat"/>
          <w:color w:val="000000" w:themeColor="text1"/>
          <w:sz w:val="20"/>
          <w:szCs w:val="20"/>
        </w:rPr>
        <w:t>договора.</w:t>
      </w:r>
      <w:r w:rsidR="007C56B2" w:rsidRPr="003C01B2">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3C01B2">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p>
    <w:p w14:paraId="576F8608" w14:textId="3981DCA9" w:rsidR="00366C4E" w:rsidRPr="003C01B2" w:rsidRDefault="00030D40"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10.</w:t>
      </w:r>
      <w:r w:rsidR="001723D6" w:rsidRPr="003C01B2">
        <w:rPr>
          <w:rFonts w:ascii="GHEA Grapalat" w:hAnsi="GHEA Grapalat"/>
          <w:sz w:val="20"/>
          <w:szCs w:val="20"/>
        </w:rPr>
        <w:t>3</w:t>
      </w:r>
      <w:r w:rsidR="00DC30CC" w:rsidRPr="003C01B2">
        <w:rPr>
          <w:rFonts w:ascii="GHEA Grapalat" w:hAnsi="GHEA Grapalat"/>
          <w:sz w:val="20"/>
          <w:szCs w:val="20"/>
        </w:rPr>
        <w:t>.</w:t>
      </w:r>
      <w:r w:rsidR="00DC30CC" w:rsidRPr="003C01B2">
        <w:rPr>
          <w:rFonts w:ascii="GHEA Grapalat" w:hAnsi="GHEA Grapalat"/>
          <w:sz w:val="20"/>
          <w:szCs w:val="20"/>
        </w:rPr>
        <w:tab/>
      </w:r>
      <w:r w:rsidRPr="003C01B2">
        <w:rPr>
          <w:rFonts w:ascii="GHEA Grapalat" w:hAnsi="GHEA Grapalat"/>
          <w:sz w:val="20"/>
          <w:szCs w:val="20"/>
        </w:rPr>
        <w:t xml:space="preserve">Размер обеспечения договора составляет </w:t>
      </w:r>
      <w:r w:rsidR="0074174C">
        <w:rPr>
          <w:rFonts w:ascii="GHEA Grapalat" w:hAnsi="GHEA Grapalat"/>
          <w:sz w:val="20"/>
          <w:szCs w:val="20"/>
          <w:lang w:val="hy-AM"/>
        </w:rPr>
        <w:t>10</w:t>
      </w:r>
      <w:r w:rsidR="007D69E3" w:rsidRPr="003C01B2">
        <w:rPr>
          <w:rFonts w:ascii="GHEA Grapalat" w:hAnsi="GHEA Grapalat" w:cs="Sylfaen"/>
          <w:sz w:val="20"/>
          <w:szCs w:val="20"/>
        </w:rPr>
        <w:t xml:space="preserve"> </w:t>
      </w:r>
      <w:r w:rsidRPr="003C01B2">
        <w:rPr>
          <w:rFonts w:ascii="GHEA Grapalat" w:hAnsi="GHEA Grapalat"/>
          <w:sz w:val="20"/>
          <w:szCs w:val="20"/>
        </w:rPr>
        <w:t xml:space="preserve">процентов от </w:t>
      </w:r>
      <w:r w:rsidR="00571554" w:rsidRPr="003C01B2">
        <w:rPr>
          <w:rFonts w:ascii="GHEA Grapalat" w:hAnsi="GHEA Grapalat"/>
          <w:sz w:val="20"/>
          <w:szCs w:val="20"/>
        </w:rPr>
        <w:t xml:space="preserve">цены </w:t>
      </w:r>
      <w:r w:rsidR="00A01774" w:rsidRPr="003C01B2">
        <w:rPr>
          <w:rFonts w:ascii="GHEA Grapalat" w:hAnsi="GHEA Grapalat"/>
          <w:sz w:val="20"/>
          <w:szCs w:val="20"/>
        </w:rPr>
        <w:t xml:space="preserve">закупки. Если цена закупки </w:t>
      </w:r>
      <w:r w:rsidR="003A7D5F" w:rsidRPr="003C01B2">
        <w:rPr>
          <w:rFonts w:ascii="GHEA Grapalat" w:hAnsi="GHEA Grapalat"/>
          <w:sz w:val="20"/>
          <w:szCs w:val="20"/>
        </w:rPr>
        <w:t>услу</w:t>
      </w:r>
      <w:r w:rsidR="00567245" w:rsidRPr="003C01B2">
        <w:rPr>
          <w:rFonts w:ascii="GHEA Grapalat" w:hAnsi="GHEA Grapalat"/>
          <w:sz w:val="20"/>
          <w:szCs w:val="20"/>
        </w:rPr>
        <w:t>г</w:t>
      </w:r>
      <w:r w:rsidR="00A01774" w:rsidRPr="003C01B2">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3C01B2">
        <w:rPr>
          <w:rFonts w:ascii="GHEA Grapalat" w:hAnsi="GHEA Grapalat"/>
          <w:sz w:val="20"/>
          <w:szCs w:val="20"/>
        </w:rPr>
        <w:t xml:space="preserve">. </w:t>
      </w:r>
      <w:r w:rsidR="001723D6" w:rsidRPr="003C01B2">
        <w:rPr>
          <w:rFonts w:ascii="GHEA Grapalat" w:hAnsi="GHEA Grapalat"/>
          <w:sz w:val="20"/>
          <w:szCs w:val="20"/>
        </w:rPr>
        <w:t xml:space="preserve">Обеспечение </w:t>
      </w:r>
      <w:r w:rsidR="00896AAF" w:rsidRPr="003C01B2">
        <w:rPr>
          <w:rFonts w:ascii="GHEA Grapalat" w:hAnsi="GHEA Grapalat"/>
          <w:sz w:val="20"/>
          <w:szCs w:val="20"/>
        </w:rPr>
        <w:t>договора</w:t>
      </w:r>
      <w:r w:rsidR="001723D6" w:rsidRPr="003C01B2">
        <w:rPr>
          <w:rFonts w:ascii="GHEA Grapalat" w:hAnsi="GHEA Grapalat"/>
          <w:sz w:val="20"/>
          <w:szCs w:val="20"/>
        </w:rPr>
        <w:t xml:space="preserve"> представляется в </w:t>
      </w:r>
      <w:r w:rsidR="005876A3" w:rsidRPr="003C01B2">
        <w:rPr>
          <w:rFonts w:ascii="GHEA Grapalat" w:hAnsi="GHEA Grapalat"/>
          <w:sz w:val="20"/>
          <w:szCs w:val="20"/>
        </w:rPr>
        <w:t>виде</w:t>
      </w:r>
      <w:r w:rsidR="001723D6" w:rsidRPr="003C01B2">
        <w:rPr>
          <w:rFonts w:ascii="GHEA Grapalat" w:hAnsi="GHEA Grapalat"/>
          <w:sz w:val="20"/>
          <w:szCs w:val="20"/>
        </w:rPr>
        <w:t xml:space="preserve"> банковской гарантии (Приложение 5)</w:t>
      </w:r>
      <w:r w:rsidR="00375E5E" w:rsidRPr="003C01B2">
        <w:rPr>
          <w:rFonts w:ascii="GHEA Grapalat" w:hAnsi="GHEA Grapalat"/>
          <w:sz w:val="20"/>
          <w:szCs w:val="20"/>
        </w:rPr>
        <w:t xml:space="preserve"> или наличных денег.</w:t>
      </w:r>
    </w:p>
    <w:p w14:paraId="6C75B6C6" w14:textId="77777777" w:rsidR="0011249D" w:rsidRPr="003C01B2" w:rsidRDefault="0058395E"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 xml:space="preserve">Если процедура закупки организована </w:t>
      </w:r>
      <w:r w:rsidR="0011249D" w:rsidRPr="003C01B2">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3C01B2">
        <w:rPr>
          <w:rFonts w:ascii="GHEA Grapalat" w:hAnsi="GHEA Grapalat" w:cs="Sylfaen"/>
          <w:sz w:val="20"/>
          <w:szCs w:val="20"/>
        </w:rPr>
        <w:t xml:space="preserve">то он может предоставить обеспечение </w:t>
      </w:r>
      <w:r w:rsidR="0075486A" w:rsidRPr="003C01B2">
        <w:rPr>
          <w:rFonts w:ascii="GHEA Grapalat" w:hAnsi="GHEA Grapalat" w:cs="Sylfaen"/>
          <w:sz w:val="20"/>
          <w:szCs w:val="20"/>
        </w:rPr>
        <w:t>догогвора</w:t>
      </w:r>
      <w:r w:rsidR="0011249D" w:rsidRPr="003C01B2">
        <w:rPr>
          <w:rFonts w:ascii="GHEA Grapalat" w:hAnsi="GHEA Grapalat" w:cs="Sylfaen"/>
          <w:sz w:val="20"/>
          <w:szCs w:val="20"/>
        </w:rPr>
        <w:t xml:space="preserve"> как </w:t>
      </w:r>
      <w:r w:rsidR="0011249D" w:rsidRPr="003C01B2">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w:t>
      </w:r>
      <w:r w:rsidR="0075486A" w:rsidRPr="003C01B2">
        <w:rPr>
          <w:rFonts w:ascii="GHEA Grapalat" w:hAnsi="GHEA Grapalat"/>
          <w:sz w:val="20"/>
          <w:szCs w:val="20"/>
        </w:rPr>
        <w:t>догогвора</w:t>
      </w:r>
      <w:r w:rsidR="0011249D" w:rsidRPr="003C01B2">
        <w:rPr>
          <w:rFonts w:ascii="GHEA Grapalat" w:hAnsi="GHEA Grapalat"/>
          <w:sz w:val="20"/>
          <w:szCs w:val="20"/>
        </w:rPr>
        <w:t xml:space="preserve"> его сумма исчисляется по </w:t>
      </w:r>
      <w:r w:rsidR="0011249D" w:rsidRPr="003C01B2">
        <w:rPr>
          <w:rFonts w:ascii="GHEA Grapalat" w:hAnsi="GHEA Grapalat"/>
          <w:sz w:val="20"/>
          <w:szCs w:val="20"/>
        </w:rPr>
        <w:lastRenderedPageBreak/>
        <w:t xml:space="preserve">отношению </w:t>
      </w:r>
      <w:r w:rsidR="000D2C9D" w:rsidRPr="003C01B2">
        <w:rPr>
          <w:rFonts w:ascii="GHEA Grapalat" w:hAnsi="GHEA Grapalat" w:cs="Sylfaen"/>
          <w:sz w:val="20"/>
          <w:szCs w:val="20"/>
        </w:rPr>
        <w:t>к сумме цен закупок представленных лотов</w:t>
      </w:r>
      <w:r w:rsidR="000D2C9D" w:rsidRPr="003C01B2">
        <w:rPr>
          <w:rFonts w:ascii="GHEA Grapalat" w:hAnsi="GHEA Grapalat"/>
          <w:color w:val="FF0000"/>
          <w:sz w:val="20"/>
          <w:szCs w:val="20"/>
        </w:rPr>
        <w:t xml:space="preserve"> </w:t>
      </w:r>
      <w:r w:rsidR="000D2C9D" w:rsidRPr="003C01B2">
        <w:rPr>
          <w:rFonts w:ascii="GHEA Grapalat" w:hAnsi="GHEA Grapalat"/>
          <w:color w:val="000000" w:themeColor="text1"/>
          <w:sz w:val="20"/>
          <w:szCs w:val="20"/>
        </w:rPr>
        <w:t>с учетом требований 9-ого подпункта 32-ого пункта</w:t>
      </w:r>
      <w:r w:rsidR="0011249D" w:rsidRPr="003C01B2">
        <w:rPr>
          <w:rFonts w:ascii="GHEA Grapalat" w:hAnsi="GHEA Grapalat"/>
          <w:sz w:val="20"/>
          <w:szCs w:val="20"/>
        </w:rPr>
        <w:t xml:space="preserve">. </w:t>
      </w:r>
    </w:p>
    <w:p w14:paraId="7AF1A9E9" w14:textId="77777777" w:rsidR="00E969ED" w:rsidRPr="003C01B2" w:rsidRDefault="00740EF5"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 xml:space="preserve"> </w:t>
      </w:r>
      <w:r w:rsidR="0011249D" w:rsidRPr="003C01B2">
        <w:rPr>
          <w:rFonts w:ascii="GHEA Grapalat" w:hAnsi="GHEA Grapalat"/>
          <w:sz w:val="20"/>
          <w:szCs w:val="20"/>
        </w:rPr>
        <w:t xml:space="preserve">  </w:t>
      </w:r>
      <w:r w:rsidR="00030D40" w:rsidRPr="003C01B2">
        <w:rPr>
          <w:rFonts w:ascii="GHEA Grapalat" w:hAnsi="GHEA Grapalat"/>
          <w:sz w:val="20"/>
          <w:szCs w:val="20"/>
        </w:rPr>
        <w:t xml:space="preserve">Обеспечение договора должно быть действительно как минимум включительно до </w:t>
      </w:r>
      <w:r w:rsidR="00963991" w:rsidRPr="003C01B2">
        <w:rPr>
          <w:rFonts w:ascii="GHEA Grapalat" w:hAnsi="GHEA Grapalat"/>
          <w:sz w:val="20"/>
          <w:szCs w:val="20"/>
        </w:rPr>
        <w:t>90</w:t>
      </w:r>
      <w:r w:rsidR="00030D40" w:rsidRPr="003C01B2">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C01B2">
        <w:rPr>
          <w:rFonts w:ascii="GHEA Grapalat" w:hAnsi="GHEA Grapalat"/>
          <w:sz w:val="20"/>
          <w:szCs w:val="20"/>
        </w:rPr>
        <w:t xml:space="preserve">пяти </w:t>
      </w:r>
      <w:r w:rsidR="00030D40" w:rsidRPr="003C01B2">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C01B2">
        <w:rPr>
          <w:rFonts w:ascii="GHEA Grapalat" w:hAnsi="GHEA Grapalat"/>
          <w:sz w:val="20"/>
          <w:szCs w:val="20"/>
        </w:rPr>
        <w:t>договору.</w:t>
      </w:r>
    </w:p>
    <w:p w14:paraId="241043B6" w14:textId="77777777" w:rsidR="00F0759D" w:rsidRPr="003C01B2" w:rsidRDefault="00F92A53"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C01B2">
        <w:rPr>
          <w:rFonts w:ascii="Courier New" w:hAnsi="Courier New" w:cs="Courier New"/>
          <w:sz w:val="20"/>
          <w:szCs w:val="20"/>
        </w:rPr>
        <w:t> </w:t>
      </w:r>
      <w:r w:rsidRPr="003C01B2">
        <w:rPr>
          <w:rFonts w:ascii="GHEA Grapalat" w:hAnsi="GHEA Grapalat"/>
          <w:sz w:val="20"/>
          <w:szCs w:val="20"/>
        </w:rPr>
        <w:t>"900008000</w:t>
      </w:r>
      <w:r w:rsidR="00B66AB9" w:rsidRPr="003C01B2">
        <w:rPr>
          <w:rFonts w:ascii="GHEA Grapalat" w:hAnsi="GHEA Grapalat"/>
          <w:sz w:val="20"/>
          <w:szCs w:val="20"/>
        </w:rPr>
        <w:t>66</w:t>
      </w:r>
      <w:r w:rsidRPr="003C01B2">
        <w:rPr>
          <w:rFonts w:ascii="GHEA Grapalat" w:hAnsi="GHEA Grapalat"/>
          <w:sz w:val="20"/>
          <w:szCs w:val="20"/>
        </w:rPr>
        <w:t>4", открытый в Центральном казначействе на имя уполномоченного органа.</w:t>
      </w:r>
    </w:p>
    <w:p w14:paraId="1F025E88" w14:textId="77777777" w:rsidR="00D32092" w:rsidRPr="003C01B2" w:rsidRDefault="004A0321"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10.4</w:t>
      </w:r>
      <w:r w:rsidR="00251CF9" w:rsidRPr="003C01B2">
        <w:rPr>
          <w:rFonts w:ascii="GHEA Grapalat" w:hAnsi="GHEA Grapalat"/>
          <w:sz w:val="20"/>
          <w:szCs w:val="20"/>
        </w:rPr>
        <w:t xml:space="preserve"> </w:t>
      </w:r>
      <w:r w:rsidR="0076763C" w:rsidRPr="003C01B2">
        <w:rPr>
          <w:rFonts w:ascii="GHEA Grapalat" w:hAnsi="GHEA Grapalat"/>
          <w:sz w:val="20"/>
          <w:szCs w:val="20"/>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3C01B2">
        <w:rPr>
          <w:rFonts w:ascii="GHEA Grapalat" w:hAnsi="GHEA Grapalat"/>
          <w:sz w:val="20"/>
          <w:szCs w:val="20"/>
        </w:rPr>
        <w:t xml:space="preserve">обеспечение </w:t>
      </w:r>
      <w:r w:rsidR="0076763C" w:rsidRPr="003C01B2">
        <w:rPr>
          <w:rFonts w:ascii="GHEA Grapalat" w:hAnsi="GHEA Grapalat"/>
          <w:sz w:val="20"/>
          <w:szCs w:val="20"/>
        </w:rPr>
        <w:t>договора представля</w:t>
      </w:r>
      <w:r w:rsidR="00DE7753" w:rsidRPr="003C01B2">
        <w:rPr>
          <w:rFonts w:ascii="GHEA Grapalat" w:hAnsi="GHEA Grapalat"/>
          <w:sz w:val="20"/>
          <w:szCs w:val="20"/>
        </w:rPr>
        <w:t>ю</w:t>
      </w:r>
      <w:r w:rsidR="0076763C" w:rsidRPr="003C01B2">
        <w:rPr>
          <w:rFonts w:ascii="GHEA Grapalat" w:hAnsi="GHEA Grapalat"/>
          <w:sz w:val="20"/>
          <w:szCs w:val="20"/>
        </w:rPr>
        <w:t>тся</w:t>
      </w:r>
      <w:r w:rsidR="00180134" w:rsidRPr="003C01B2">
        <w:rPr>
          <w:rFonts w:ascii="GHEA Grapalat" w:hAnsi="GHEA Grapalat"/>
          <w:sz w:val="20"/>
          <w:szCs w:val="20"/>
        </w:rPr>
        <w:t xml:space="preserve"> в виде заключенного в одностороннем порядке </w:t>
      </w:r>
      <w:r w:rsidR="00A9694C" w:rsidRPr="003C01B2">
        <w:rPr>
          <w:rFonts w:ascii="GHEA Grapalat" w:hAnsi="GHEA Grapalat"/>
          <w:sz w:val="20"/>
          <w:szCs w:val="20"/>
        </w:rPr>
        <w:t>за</w:t>
      </w:r>
      <w:r w:rsidR="00180134" w:rsidRPr="003C01B2">
        <w:rPr>
          <w:rFonts w:ascii="GHEA Grapalat" w:hAnsi="GHEA Grapalat"/>
          <w:sz w:val="20"/>
          <w:szCs w:val="20"/>
        </w:rPr>
        <w:t>явления - в виде неустойки или наличных денег</w:t>
      </w:r>
      <w:r w:rsidR="006D7219" w:rsidRPr="003C01B2">
        <w:rPr>
          <w:rFonts w:ascii="GHEA Grapalat" w:hAnsi="GHEA Grapalat"/>
          <w:sz w:val="20"/>
          <w:szCs w:val="20"/>
        </w:rPr>
        <w:t>. Если на момент возникновения правомочия по заключению договора</w:t>
      </w:r>
      <w:r w:rsidR="00111EF8" w:rsidRPr="003C01B2">
        <w:rPr>
          <w:rFonts w:ascii="GHEA Grapalat" w:hAnsi="GHEA Grapalat"/>
          <w:sz w:val="20"/>
          <w:szCs w:val="20"/>
        </w:rPr>
        <w:t xml:space="preserve"> </w:t>
      </w:r>
      <w:r w:rsidR="00D32092" w:rsidRPr="003C01B2">
        <w:rPr>
          <w:rFonts w:ascii="GHEA Grapalat" w:hAnsi="GHEA Grapalat" w:cs="Sylfaen"/>
          <w:sz w:val="20"/>
          <w:szCs w:val="20"/>
        </w:rPr>
        <w:t xml:space="preserve">предусмотренные финансовые средства превышают </w:t>
      </w:r>
      <w:r w:rsidR="001D421C" w:rsidRPr="003C01B2">
        <w:rPr>
          <w:rFonts w:ascii="GHEA Grapalat" w:hAnsi="GHEA Grapalat" w:cs="Sylfaen"/>
          <w:sz w:val="20"/>
          <w:szCs w:val="20"/>
        </w:rPr>
        <w:t>25</w:t>
      </w:r>
      <w:r w:rsidR="00D32092" w:rsidRPr="003C01B2">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w:t>
      </w:r>
      <w:r w:rsidR="004F3E61" w:rsidRPr="003C01B2">
        <w:rPr>
          <w:rFonts w:ascii="GHEA Grapalat" w:hAnsi="GHEA Grapalat" w:cs="Sylfaen"/>
          <w:sz w:val="20"/>
          <w:szCs w:val="20"/>
        </w:rPr>
        <w:t xml:space="preserve">обеспечение </w:t>
      </w:r>
      <w:r w:rsidR="00D32092" w:rsidRPr="003C01B2">
        <w:rPr>
          <w:rFonts w:ascii="GHEA Grapalat" w:hAnsi="GHEA Grapalat" w:cs="Sylfaen"/>
          <w:sz w:val="20"/>
          <w:szCs w:val="20"/>
        </w:rPr>
        <w:t xml:space="preserve">договора, по части выделенных финансовых средств, представляется в виде </w:t>
      </w:r>
      <w:r w:rsidR="00A15EF7" w:rsidRPr="003C01B2">
        <w:rPr>
          <w:rFonts w:ascii="GHEA Grapalat" w:hAnsi="GHEA Grapalat" w:cs="Sylfaen"/>
          <w:sz w:val="20"/>
          <w:szCs w:val="20"/>
        </w:rPr>
        <w:t xml:space="preserve">банковской </w:t>
      </w:r>
      <w:r w:rsidR="00D32092" w:rsidRPr="003C01B2">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3C01B2">
        <w:rPr>
          <w:rFonts w:ascii="GHEA Grapalat" w:hAnsi="GHEA Grapalat" w:cs="Sylfaen"/>
          <w:sz w:val="20"/>
          <w:szCs w:val="20"/>
        </w:rPr>
        <w:t>.</w:t>
      </w:r>
    </w:p>
    <w:p w14:paraId="38F150D6" w14:textId="77777777" w:rsidR="008F0732" w:rsidRPr="003C01B2" w:rsidRDefault="00030D40" w:rsidP="00B46D58">
      <w:pPr>
        <w:widowControl w:val="0"/>
        <w:tabs>
          <w:tab w:val="left" w:pos="1276"/>
        </w:tabs>
        <w:spacing w:after="160"/>
        <w:ind w:firstLine="567"/>
        <w:jc w:val="both"/>
        <w:rPr>
          <w:rFonts w:ascii="GHEA Grapalat" w:hAnsi="GHEA Grapalat"/>
          <w:i/>
          <w:sz w:val="20"/>
          <w:szCs w:val="20"/>
        </w:rPr>
      </w:pPr>
      <w:r w:rsidRPr="003C01B2">
        <w:rPr>
          <w:rFonts w:ascii="GHEA Grapalat" w:hAnsi="GHEA Grapalat"/>
          <w:sz w:val="20"/>
          <w:szCs w:val="20"/>
        </w:rPr>
        <w:t>10.</w:t>
      </w:r>
      <w:r w:rsidR="00DF09E7" w:rsidRPr="003C01B2">
        <w:rPr>
          <w:rFonts w:ascii="GHEA Grapalat" w:hAnsi="GHEA Grapalat"/>
          <w:sz w:val="20"/>
          <w:szCs w:val="20"/>
        </w:rPr>
        <w:t>5</w:t>
      </w:r>
      <w:r w:rsidR="003E194D" w:rsidRPr="003C01B2">
        <w:rPr>
          <w:rFonts w:ascii="GHEA Grapalat" w:hAnsi="GHEA Grapalat"/>
          <w:sz w:val="20"/>
          <w:szCs w:val="20"/>
        </w:rPr>
        <w:t>.</w:t>
      </w:r>
      <w:r w:rsidR="003E194D" w:rsidRPr="003C01B2">
        <w:rPr>
          <w:rFonts w:ascii="GHEA Grapalat" w:hAnsi="GHEA Grapalat"/>
          <w:sz w:val="20"/>
          <w:szCs w:val="20"/>
        </w:rPr>
        <w:tab/>
      </w:r>
      <w:r w:rsidRPr="003C01B2">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3C01B2">
        <w:rPr>
          <w:rFonts w:ascii="GHEA Grapalat" w:hAnsi="GHEA Grapalat"/>
          <w:sz w:val="20"/>
          <w:szCs w:val="20"/>
        </w:rPr>
        <w:t xml:space="preserve"> (Приложение 5.2).</w:t>
      </w:r>
      <w:r w:rsidR="007811E5" w:rsidRPr="003C01B2">
        <w:rPr>
          <w:rFonts w:ascii="GHEA Grapalat" w:hAnsi="GHEA Grapalat"/>
          <w:i/>
          <w:sz w:val="20"/>
          <w:szCs w:val="20"/>
        </w:rPr>
        <w:t xml:space="preserve"> </w:t>
      </w:r>
      <w:r w:rsidRPr="003C01B2">
        <w:rPr>
          <w:rFonts w:ascii="GHEA Grapalat" w:hAnsi="GHEA Grapalat"/>
          <w:i/>
          <w:sz w:val="20"/>
          <w:szCs w:val="20"/>
        </w:rPr>
        <w:t xml:space="preserve"> </w:t>
      </w:r>
    </w:p>
    <w:p w14:paraId="1CB6FBE2" w14:textId="77777777" w:rsidR="005162B1" w:rsidRPr="003C01B2" w:rsidRDefault="00030D40" w:rsidP="00B46D58">
      <w:pPr>
        <w:widowControl w:val="0"/>
        <w:tabs>
          <w:tab w:val="left" w:pos="1276"/>
        </w:tabs>
        <w:spacing w:after="160"/>
        <w:ind w:firstLine="567"/>
        <w:jc w:val="both"/>
        <w:rPr>
          <w:rFonts w:ascii="GHEA Grapalat" w:hAnsi="GHEA Grapalat"/>
          <w:sz w:val="20"/>
          <w:szCs w:val="20"/>
        </w:rPr>
      </w:pPr>
      <w:r w:rsidRPr="003C01B2">
        <w:rPr>
          <w:rFonts w:ascii="GHEA Grapalat" w:hAnsi="GHEA Grapalat"/>
          <w:sz w:val="20"/>
          <w:szCs w:val="20"/>
        </w:rPr>
        <w:t>10.</w:t>
      </w:r>
      <w:r w:rsidR="00401B30" w:rsidRPr="003C01B2">
        <w:rPr>
          <w:rFonts w:ascii="GHEA Grapalat" w:hAnsi="GHEA Grapalat"/>
          <w:sz w:val="20"/>
          <w:szCs w:val="20"/>
        </w:rPr>
        <w:t>6</w:t>
      </w:r>
      <w:r w:rsidR="003E194D" w:rsidRPr="003C01B2">
        <w:rPr>
          <w:rFonts w:ascii="GHEA Grapalat" w:hAnsi="GHEA Grapalat"/>
          <w:sz w:val="20"/>
          <w:szCs w:val="20"/>
        </w:rPr>
        <w:t>.</w:t>
      </w:r>
      <w:r w:rsidR="008F0732" w:rsidRPr="003C01B2">
        <w:rPr>
          <w:rFonts w:ascii="GHEA Grapalat" w:hAnsi="GHEA Grapalat"/>
          <w:sz w:val="20"/>
          <w:szCs w:val="20"/>
        </w:rPr>
        <w:t xml:space="preserve"> </w:t>
      </w:r>
      <w:r w:rsidRPr="003C01B2">
        <w:rPr>
          <w:rFonts w:ascii="GHEA Grapalat" w:hAnsi="GHEA Grapalat"/>
          <w:sz w:val="20"/>
          <w:szCs w:val="20"/>
        </w:rPr>
        <w:t>Если в рамках процедуры закупки, организованной по лотам</w:t>
      </w:r>
      <w:r w:rsidR="00DC14CE" w:rsidRPr="003C01B2">
        <w:rPr>
          <w:rFonts w:ascii="GHEA Grapalat" w:hAnsi="GHEA Grapalat"/>
          <w:sz w:val="20"/>
          <w:szCs w:val="20"/>
        </w:rPr>
        <w:t xml:space="preserve"> </w:t>
      </w:r>
      <w:r w:rsidR="00125AA6" w:rsidRPr="003C01B2">
        <w:rPr>
          <w:rFonts w:ascii="GHEA Grapalat" w:hAnsi="GHEA Grapalat"/>
          <w:sz w:val="20"/>
          <w:szCs w:val="20"/>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3C01B2">
        <w:rPr>
          <w:rFonts w:ascii="GHEA Grapalat" w:hAnsi="GHEA Grapalat"/>
          <w:sz w:val="20"/>
          <w:szCs w:val="20"/>
        </w:rPr>
        <w:t xml:space="preserve">обеспечение </w:t>
      </w:r>
      <w:r w:rsidR="00125AA6" w:rsidRPr="003C01B2">
        <w:rPr>
          <w:rFonts w:ascii="GHEA Grapalat" w:hAnsi="GHEA Grapalat"/>
          <w:sz w:val="20"/>
          <w:szCs w:val="20"/>
        </w:rPr>
        <w:t>договора выплачива</w:t>
      </w:r>
      <w:r w:rsidR="00DC14CE" w:rsidRPr="003C01B2">
        <w:rPr>
          <w:rFonts w:ascii="GHEA Grapalat" w:hAnsi="GHEA Grapalat"/>
          <w:sz w:val="20"/>
          <w:szCs w:val="20"/>
        </w:rPr>
        <w:t>ю</w:t>
      </w:r>
      <w:r w:rsidR="00125AA6" w:rsidRPr="003C01B2">
        <w:rPr>
          <w:rFonts w:ascii="GHEA Grapalat" w:hAnsi="GHEA Grapalat"/>
          <w:sz w:val="20"/>
          <w:szCs w:val="20"/>
        </w:rPr>
        <w:t>тся в размере суммы, исчисленной только за этот лот</w:t>
      </w:r>
      <w:r w:rsidR="00DC14CE" w:rsidRPr="003C01B2">
        <w:rPr>
          <w:rFonts w:ascii="GHEA Grapalat" w:hAnsi="GHEA Grapalat"/>
          <w:sz w:val="20"/>
          <w:szCs w:val="20"/>
        </w:rPr>
        <w:t>.</w:t>
      </w:r>
    </w:p>
    <w:p w14:paraId="32E9D449" w14:textId="77777777" w:rsidR="002807DD" w:rsidRPr="003C01B2" w:rsidRDefault="002807DD" w:rsidP="002807DD">
      <w:pPr>
        <w:rPr>
          <w:rFonts w:ascii="GHEA Grapalat" w:hAnsi="GHEA Grapalat"/>
          <w:b/>
          <w:sz w:val="20"/>
          <w:szCs w:val="20"/>
        </w:rPr>
      </w:pPr>
      <w:r w:rsidRPr="003C01B2">
        <w:rPr>
          <w:rFonts w:ascii="GHEA Grapalat" w:hAnsi="GHEA Grapalat"/>
          <w:b/>
          <w:sz w:val="20"/>
          <w:szCs w:val="20"/>
        </w:rPr>
        <w:t xml:space="preserve">                         </w:t>
      </w:r>
    </w:p>
    <w:p w14:paraId="4F81BD6D" w14:textId="77777777" w:rsidR="0074650E" w:rsidRPr="003C01B2" w:rsidRDefault="0074650E" w:rsidP="0074650E">
      <w:pPr>
        <w:widowControl w:val="0"/>
        <w:tabs>
          <w:tab w:val="left" w:pos="1134"/>
        </w:tabs>
        <w:spacing w:after="160"/>
        <w:ind w:firstLine="567"/>
        <w:jc w:val="both"/>
        <w:rPr>
          <w:rFonts w:ascii="GHEA Grapalat" w:hAnsi="GHEA Grapalat"/>
          <w:sz w:val="20"/>
          <w:szCs w:val="20"/>
        </w:rPr>
      </w:pPr>
      <w:r w:rsidRPr="003C01B2">
        <w:rPr>
          <w:rFonts w:ascii="GHEA Grapalat" w:hAnsi="GHEA Grapalat"/>
          <w:b/>
          <w:sz w:val="20"/>
          <w:szCs w:val="20"/>
        </w:rPr>
        <w:t xml:space="preserve">  </w:t>
      </w:r>
      <w:r w:rsidRPr="003C01B2">
        <w:rPr>
          <w:rFonts w:ascii="GHEA Grapalat" w:hAnsi="GHEA Grapalat"/>
          <w:sz w:val="20"/>
          <w:szCs w:val="20"/>
        </w:rPr>
        <w:t xml:space="preserve">10.7 Руководитель заказчика </w:t>
      </w:r>
      <w:r w:rsidR="00004B08" w:rsidRPr="003C01B2">
        <w:rPr>
          <w:rFonts w:ascii="GHEA Grapalat" w:hAnsi="GHEA Grapalat"/>
          <w:sz w:val="20"/>
          <w:szCs w:val="20"/>
        </w:rPr>
        <w:t xml:space="preserve">в письменной форме </w:t>
      </w:r>
      <w:r w:rsidRPr="003C01B2">
        <w:rPr>
          <w:rFonts w:ascii="GHEA Grapalat" w:hAnsi="GHEA Grapalat"/>
          <w:sz w:val="20"/>
          <w:szCs w:val="20"/>
        </w:rPr>
        <w:t>представляет требование о выплате обеспечения договора  банку, а в случае обеспечения, представленного в виде наличных денег</w:t>
      </w:r>
      <w:r w:rsidRPr="003C01B2">
        <w:rPr>
          <w:rFonts w:ascii="GHEA Grapalat" w:hAnsi="GHEA Grapalat"/>
          <w:sz w:val="20"/>
          <w:szCs w:val="20"/>
          <w:lang w:val="hy-AM"/>
        </w:rPr>
        <w:t>-</w:t>
      </w:r>
      <w:r w:rsidRPr="003C01B2">
        <w:rPr>
          <w:rFonts w:ascii="GHEA Grapalat" w:hAnsi="GHEA Grapalat"/>
          <w:sz w:val="20"/>
          <w:szCs w:val="20"/>
        </w:rPr>
        <w:t xml:space="preserve"> </w:t>
      </w:r>
      <w:r w:rsidR="00004B08" w:rsidRPr="003C01B2">
        <w:rPr>
          <w:rFonts w:ascii="GHEA Grapalat" w:hAnsi="GHEA Grapalat"/>
          <w:sz w:val="20"/>
          <w:szCs w:val="20"/>
        </w:rPr>
        <w:t>Министерству Финансов РА</w:t>
      </w:r>
      <w:r w:rsidRPr="003C01B2">
        <w:rPr>
          <w:rFonts w:ascii="GHEA Grapalat" w:hAnsi="GHEA Grapalat"/>
          <w:sz w:val="20"/>
          <w:szCs w:val="20"/>
          <w:lang w:val="hy-AM"/>
        </w:rPr>
        <w:t>,</w:t>
      </w:r>
      <w:r w:rsidRPr="003C01B2">
        <w:rPr>
          <w:rFonts w:ascii="GHEA Grapalat" w:hAnsi="GHEA Grapalat"/>
          <w:sz w:val="20"/>
          <w:szCs w:val="20"/>
        </w:rPr>
        <w:t xml:space="preserve"> в течение </w:t>
      </w:r>
      <w:r w:rsidR="00004B08" w:rsidRPr="003C01B2">
        <w:rPr>
          <w:rFonts w:ascii="GHEA Grapalat" w:hAnsi="GHEA Grapalat"/>
          <w:sz w:val="20"/>
          <w:szCs w:val="20"/>
        </w:rPr>
        <w:t xml:space="preserve">пяти </w:t>
      </w:r>
      <w:r w:rsidRPr="003C01B2">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3C01B2">
        <w:rPr>
          <w:rFonts w:ascii="GHEA Grapalat" w:hAnsi="GHEA Grapalat"/>
          <w:sz w:val="20"/>
          <w:szCs w:val="20"/>
        </w:rPr>
        <w:t xml:space="preserve"> или Министерством Финансов РА</w:t>
      </w:r>
      <w:r w:rsidRPr="003C01B2">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3C01B2">
        <w:rPr>
          <w:rFonts w:ascii="GHEA Grapalat" w:hAnsi="GHEA Grapalat"/>
          <w:sz w:val="20"/>
          <w:szCs w:val="20"/>
        </w:rPr>
        <w:t>письменно</w:t>
      </w:r>
      <w:r w:rsidRPr="003C01B2">
        <w:rPr>
          <w:rFonts w:ascii="GHEA Grapalat" w:hAnsi="GHEA Grapalat"/>
          <w:sz w:val="20"/>
          <w:szCs w:val="20"/>
        </w:rPr>
        <w:t>в течение двух рабочих дней после получения отказа.</w:t>
      </w:r>
    </w:p>
    <w:p w14:paraId="3F4CCE52" w14:textId="77777777" w:rsidR="00004B08" w:rsidRPr="003C01B2"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lang w:val="hy-AM"/>
        </w:rPr>
        <w:t xml:space="preserve">           </w:t>
      </w:r>
      <w:r w:rsidR="00004B08" w:rsidRPr="003C01B2">
        <w:rPr>
          <w:rFonts w:ascii="GHEA Grapalat" w:hAnsi="GHEA Grapalat"/>
          <w:sz w:val="20"/>
          <w:szCs w:val="20"/>
        </w:rPr>
        <w:t xml:space="preserve">10.8 </w:t>
      </w:r>
      <w:r w:rsidR="00004B08" w:rsidRPr="003C01B2">
        <w:rPr>
          <w:rFonts w:ascii="GHEA Grapalat" w:hAnsi="GHEA Grapalat" w:hint="eastAsia"/>
          <w:sz w:val="20"/>
          <w:szCs w:val="20"/>
        </w:rPr>
        <w:t>О</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возврате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обеспечения</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договора</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или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квалификации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руководитель</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заказчика</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уведомляет</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письменной</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форме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в</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течение</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пяти</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рабочих</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дней</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следующих</w:t>
      </w:r>
      <w:r w:rsidR="00004B08" w:rsidRPr="003C01B2">
        <w:rPr>
          <w:rFonts w:ascii="GHEA Grapalat" w:hAnsi="GHEA Grapalat"/>
          <w:sz w:val="20"/>
          <w:szCs w:val="20"/>
        </w:rPr>
        <w:t xml:space="preserve"> </w:t>
      </w:r>
      <w:r w:rsidR="00004B08" w:rsidRPr="003C01B2">
        <w:rPr>
          <w:rFonts w:ascii="GHEA Grapalat" w:hAnsi="GHEA Grapalat" w:hint="eastAsia"/>
          <w:sz w:val="20"/>
          <w:szCs w:val="20"/>
        </w:rPr>
        <w:t>за</w:t>
      </w:r>
      <w:r w:rsidR="00004B08" w:rsidRPr="003C01B2">
        <w:rPr>
          <w:rFonts w:ascii="GHEA Grapalat" w:hAnsi="GHEA Grapalat"/>
          <w:sz w:val="20"/>
          <w:szCs w:val="20"/>
        </w:rPr>
        <w:t xml:space="preserve"> </w:t>
      </w:r>
      <w:r w:rsidR="003333FB" w:rsidRPr="003C01B2">
        <w:rPr>
          <w:rFonts w:ascii="GHEA Grapalat" w:hAnsi="GHEA Grapalat"/>
          <w:sz w:val="20"/>
          <w:szCs w:val="20"/>
        </w:rPr>
        <w:t>днем возникновения основания возврата обеспечения</w:t>
      </w:r>
      <w:r w:rsidR="003333FB" w:rsidRPr="003C01B2" w:rsidDel="00960F8B">
        <w:rPr>
          <w:rFonts w:ascii="GHEA Grapalat" w:hAnsi="GHEA Grapalat"/>
          <w:sz w:val="20"/>
          <w:szCs w:val="20"/>
        </w:rPr>
        <w:t xml:space="preserve"> </w:t>
      </w:r>
      <w:r w:rsidR="003333FB" w:rsidRPr="003C01B2">
        <w:rPr>
          <w:rFonts w:ascii="GHEA Grapalat" w:hAnsi="GHEA Grapalat"/>
          <w:sz w:val="20"/>
          <w:szCs w:val="20"/>
        </w:rPr>
        <w:t>уведомляет;</w:t>
      </w:r>
      <w:r w:rsidR="00004B08" w:rsidRPr="003C01B2">
        <w:rPr>
          <w:rFonts w:ascii="GHEA Grapalat" w:hAnsi="GHEA Grapalat"/>
          <w:sz w:val="20"/>
          <w:szCs w:val="20"/>
        </w:rPr>
        <w:t>:</w:t>
      </w:r>
    </w:p>
    <w:p w14:paraId="009403D3" w14:textId="77777777" w:rsidR="00004B08" w:rsidRPr="003C01B2"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00D73841" w:rsidRPr="003C01B2">
        <w:rPr>
          <w:rFonts w:ascii="GHEA Grapalat" w:hAnsi="GHEA Grapalat" w:hint="eastAsia"/>
          <w:sz w:val="20"/>
          <w:szCs w:val="20"/>
        </w:rPr>
        <w:t>представлен</w:t>
      </w:r>
      <w:r w:rsidR="00D73841" w:rsidRPr="003C01B2">
        <w:rPr>
          <w:rFonts w:ascii="GHEA Grapalat" w:hAnsi="GHEA Grapalat"/>
          <w:sz w:val="20"/>
          <w:szCs w:val="20"/>
        </w:rPr>
        <w:t xml:space="preserve">ного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форме</w:t>
      </w:r>
      <w:r w:rsidRPr="003C01B2">
        <w:rPr>
          <w:rFonts w:ascii="GHEA Grapalat" w:hAnsi="GHEA Grapalat"/>
          <w:sz w:val="20"/>
          <w:szCs w:val="20"/>
        </w:rPr>
        <w:t xml:space="preserve"> наличных денег - </w:t>
      </w:r>
      <w:r w:rsidRPr="003C01B2">
        <w:rPr>
          <w:rFonts w:ascii="GHEA Grapalat" w:hAnsi="GHEA Grapalat" w:hint="eastAsia"/>
          <w:sz w:val="20"/>
          <w:szCs w:val="20"/>
        </w:rPr>
        <w:t>Министерство</w:t>
      </w:r>
      <w:r w:rsidRPr="003C01B2">
        <w:rPr>
          <w:rFonts w:ascii="GHEA Grapalat" w:hAnsi="GHEA Grapalat"/>
          <w:sz w:val="20"/>
          <w:szCs w:val="20"/>
        </w:rPr>
        <w:t xml:space="preserve"> </w:t>
      </w:r>
      <w:r w:rsidRPr="003C01B2">
        <w:rPr>
          <w:rFonts w:ascii="GHEA Grapalat" w:hAnsi="GHEA Grapalat" w:hint="eastAsia"/>
          <w:sz w:val="20"/>
          <w:szCs w:val="20"/>
        </w:rPr>
        <w:t>финансов</w:t>
      </w:r>
      <w:r w:rsidRPr="003C01B2">
        <w:rPr>
          <w:rFonts w:ascii="GHEA Grapalat" w:hAnsi="GHEA Grapalat"/>
          <w:sz w:val="20"/>
          <w:szCs w:val="20"/>
        </w:rPr>
        <w:t xml:space="preserve"> </w:t>
      </w:r>
      <w:r w:rsidRPr="003C01B2">
        <w:rPr>
          <w:rFonts w:ascii="GHEA Grapalat" w:hAnsi="GHEA Grapalat" w:hint="eastAsia"/>
          <w:sz w:val="20"/>
          <w:szCs w:val="20"/>
        </w:rPr>
        <w:t>РА</w:t>
      </w:r>
      <w:r w:rsidRPr="003C01B2">
        <w:rPr>
          <w:rFonts w:ascii="GHEA Grapalat" w:hAnsi="GHEA Grapalat"/>
          <w:sz w:val="20"/>
          <w:szCs w:val="20"/>
        </w:rPr>
        <w:t xml:space="preserve"> </w:t>
      </w:r>
      <w:r w:rsidRPr="003C01B2">
        <w:rPr>
          <w:rFonts w:ascii="GHEA Grapalat" w:hAnsi="GHEA Grapalat" w:hint="eastAsia"/>
          <w:sz w:val="20"/>
          <w:szCs w:val="20"/>
        </w:rPr>
        <w:t>с</w:t>
      </w:r>
      <w:r w:rsidRPr="003C01B2">
        <w:rPr>
          <w:rFonts w:ascii="GHEA Grapalat" w:hAnsi="GHEA Grapalat"/>
          <w:sz w:val="20"/>
          <w:szCs w:val="20"/>
        </w:rPr>
        <w:t xml:space="preserve"> </w:t>
      </w:r>
      <w:r w:rsidRPr="003C01B2">
        <w:rPr>
          <w:rFonts w:ascii="GHEA Grapalat" w:hAnsi="GHEA Grapalat" w:hint="eastAsia"/>
          <w:sz w:val="20"/>
          <w:szCs w:val="20"/>
        </w:rPr>
        <w:t>приложением</w:t>
      </w:r>
      <w:r w:rsidRPr="003C01B2">
        <w:rPr>
          <w:rFonts w:ascii="GHEA Grapalat" w:hAnsi="GHEA Grapalat"/>
          <w:sz w:val="20"/>
          <w:szCs w:val="20"/>
        </w:rPr>
        <w:t xml:space="preserve"> </w:t>
      </w:r>
      <w:r w:rsidRPr="003C01B2">
        <w:rPr>
          <w:rFonts w:ascii="GHEA Grapalat" w:hAnsi="GHEA Grapalat" w:hint="eastAsia"/>
          <w:sz w:val="20"/>
          <w:szCs w:val="20"/>
        </w:rPr>
        <w:t>копии</w:t>
      </w:r>
      <w:r w:rsidRPr="003C01B2">
        <w:rPr>
          <w:rFonts w:ascii="GHEA Grapalat" w:hAnsi="GHEA Grapalat"/>
          <w:sz w:val="20"/>
          <w:szCs w:val="20"/>
        </w:rPr>
        <w:t xml:space="preserve"> представленного в заявке </w:t>
      </w:r>
      <w:r w:rsidRPr="003C01B2">
        <w:rPr>
          <w:rFonts w:ascii="GHEA Grapalat" w:hAnsi="GHEA Grapalat" w:hint="eastAsia"/>
          <w:sz w:val="20"/>
          <w:szCs w:val="20"/>
        </w:rPr>
        <w:t>документа</w:t>
      </w:r>
      <w:r w:rsidRPr="003C01B2">
        <w:rPr>
          <w:rFonts w:ascii="GHEA Grapalat" w:hAnsi="GHEA Grapalat"/>
          <w:sz w:val="20"/>
          <w:szCs w:val="20"/>
        </w:rPr>
        <w:t xml:space="preserve"> </w:t>
      </w:r>
      <w:r w:rsidRPr="003C01B2">
        <w:rPr>
          <w:rFonts w:ascii="GHEA Grapalat" w:hAnsi="GHEA Grapalat" w:hint="eastAsia"/>
          <w:sz w:val="20"/>
          <w:szCs w:val="20"/>
        </w:rPr>
        <w:t>об</w:t>
      </w:r>
      <w:r w:rsidRPr="003C01B2">
        <w:rPr>
          <w:rFonts w:ascii="GHEA Grapalat" w:hAnsi="GHEA Grapalat"/>
          <w:sz w:val="20"/>
          <w:szCs w:val="20"/>
        </w:rPr>
        <w:t xml:space="preserve"> </w:t>
      </w:r>
      <w:r w:rsidRPr="003C01B2">
        <w:rPr>
          <w:rFonts w:ascii="GHEA Grapalat" w:hAnsi="GHEA Grapalat" w:hint="eastAsia"/>
          <w:sz w:val="20"/>
          <w:szCs w:val="20"/>
        </w:rPr>
        <w:t>обосновании</w:t>
      </w:r>
      <w:r w:rsidRPr="003C01B2">
        <w:rPr>
          <w:rFonts w:ascii="GHEA Grapalat" w:hAnsi="GHEA Grapalat"/>
          <w:sz w:val="20"/>
          <w:szCs w:val="20"/>
        </w:rPr>
        <w:t xml:space="preserve"> </w:t>
      </w:r>
      <w:r w:rsidRPr="003C01B2">
        <w:rPr>
          <w:rFonts w:ascii="GHEA Grapalat" w:hAnsi="GHEA Grapalat" w:hint="eastAsia"/>
          <w:sz w:val="20"/>
          <w:szCs w:val="20"/>
        </w:rPr>
        <w:t>платежа</w:t>
      </w:r>
      <w:r w:rsidRPr="003C01B2">
        <w:rPr>
          <w:rFonts w:ascii="GHEA Grapalat" w:hAnsi="GHEA Grapalat"/>
          <w:sz w:val="20"/>
          <w:szCs w:val="20"/>
        </w:rPr>
        <w:t>;</w:t>
      </w:r>
    </w:p>
    <w:p w14:paraId="49635592" w14:textId="77777777" w:rsidR="00004B08" w:rsidRPr="003C01B2"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Pr="003C01B2">
        <w:rPr>
          <w:rFonts w:ascii="GHEA Grapalat" w:hAnsi="GHEA Grapalat" w:hint="eastAsia"/>
          <w:sz w:val="20"/>
          <w:szCs w:val="20"/>
        </w:rPr>
        <w:t>представленного</w:t>
      </w: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виде</w:t>
      </w:r>
      <w:r w:rsidRPr="003C01B2">
        <w:rPr>
          <w:rFonts w:ascii="GHEA Grapalat" w:hAnsi="GHEA Grapalat"/>
          <w:sz w:val="20"/>
          <w:szCs w:val="20"/>
        </w:rPr>
        <w:t xml:space="preserve"> </w:t>
      </w:r>
      <w:r w:rsidRPr="003C01B2">
        <w:rPr>
          <w:rFonts w:ascii="GHEA Grapalat" w:hAnsi="GHEA Grapalat" w:hint="eastAsia"/>
          <w:sz w:val="20"/>
          <w:szCs w:val="20"/>
        </w:rPr>
        <w:t>банковской</w:t>
      </w:r>
      <w:r w:rsidRPr="003C01B2">
        <w:rPr>
          <w:rFonts w:ascii="GHEA Grapalat" w:hAnsi="GHEA Grapalat"/>
          <w:sz w:val="20"/>
          <w:szCs w:val="20"/>
        </w:rPr>
        <w:t xml:space="preserve"> </w:t>
      </w:r>
      <w:r w:rsidRPr="003C01B2">
        <w:rPr>
          <w:rFonts w:ascii="GHEA Grapalat" w:hAnsi="GHEA Grapalat" w:hint="eastAsia"/>
          <w:sz w:val="20"/>
          <w:szCs w:val="20"/>
        </w:rPr>
        <w:t>гарантии</w:t>
      </w:r>
      <w:r w:rsidRPr="003C01B2">
        <w:rPr>
          <w:rFonts w:ascii="GHEA Grapalat" w:hAnsi="GHEA Grapalat"/>
          <w:sz w:val="20"/>
          <w:szCs w:val="20"/>
        </w:rPr>
        <w:t xml:space="preserve">- </w:t>
      </w:r>
      <w:r w:rsidRPr="003C01B2">
        <w:rPr>
          <w:rFonts w:ascii="GHEA Grapalat" w:hAnsi="GHEA Grapalat" w:hint="eastAsia"/>
          <w:sz w:val="20"/>
          <w:szCs w:val="20"/>
        </w:rPr>
        <w:t>банк</w:t>
      </w:r>
      <w:r w:rsidRPr="003C01B2">
        <w:rPr>
          <w:rFonts w:ascii="GHEA Grapalat" w:hAnsi="GHEA Grapalat"/>
          <w:sz w:val="20"/>
          <w:szCs w:val="20"/>
        </w:rPr>
        <w:t xml:space="preserve">, </w:t>
      </w:r>
      <w:r w:rsidRPr="003C01B2">
        <w:rPr>
          <w:rFonts w:ascii="GHEA Grapalat" w:hAnsi="GHEA Grapalat" w:hint="eastAsia"/>
          <w:sz w:val="20"/>
          <w:szCs w:val="20"/>
        </w:rPr>
        <w:t>выдавший</w:t>
      </w:r>
      <w:r w:rsidRPr="003C01B2">
        <w:rPr>
          <w:rFonts w:ascii="GHEA Grapalat" w:hAnsi="GHEA Grapalat"/>
          <w:sz w:val="20"/>
          <w:szCs w:val="20"/>
        </w:rPr>
        <w:t xml:space="preserve"> </w:t>
      </w:r>
      <w:r w:rsidRPr="003C01B2">
        <w:rPr>
          <w:rFonts w:ascii="GHEA Grapalat" w:hAnsi="GHEA Grapalat" w:hint="eastAsia"/>
          <w:sz w:val="20"/>
          <w:szCs w:val="20"/>
        </w:rPr>
        <w:t>гарантию</w:t>
      </w:r>
      <w:r w:rsidRPr="003C01B2">
        <w:rPr>
          <w:rFonts w:ascii="GHEA Grapalat" w:hAnsi="GHEA Grapalat"/>
          <w:sz w:val="20"/>
          <w:szCs w:val="20"/>
        </w:rPr>
        <w:t>;</w:t>
      </w:r>
    </w:p>
    <w:p w14:paraId="02D6AA6B" w14:textId="77777777" w:rsidR="002807DD" w:rsidRPr="003C01B2" w:rsidRDefault="00004B08" w:rsidP="00F2342B">
      <w:pPr>
        <w:jc w:val="both"/>
        <w:rPr>
          <w:rFonts w:ascii="GHEA Grapalat" w:hAnsi="GHEA Grapalat"/>
          <w:b/>
          <w:sz w:val="20"/>
          <w:szCs w:val="20"/>
        </w:rPr>
      </w:pP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случае</w:t>
      </w:r>
      <w:r w:rsidRPr="003C01B2">
        <w:rPr>
          <w:rFonts w:ascii="GHEA Grapalat" w:hAnsi="GHEA Grapalat"/>
          <w:sz w:val="20"/>
          <w:szCs w:val="20"/>
        </w:rPr>
        <w:t xml:space="preserve"> </w:t>
      </w:r>
      <w:r w:rsidRPr="003C01B2">
        <w:rPr>
          <w:rFonts w:ascii="GHEA Grapalat" w:hAnsi="GHEA Grapalat" w:hint="eastAsia"/>
          <w:sz w:val="20"/>
          <w:szCs w:val="20"/>
        </w:rPr>
        <w:t>обеспечения</w:t>
      </w:r>
      <w:r w:rsidRPr="003C01B2">
        <w:rPr>
          <w:rFonts w:ascii="GHEA Grapalat" w:hAnsi="GHEA Grapalat"/>
          <w:sz w:val="20"/>
          <w:szCs w:val="20"/>
        </w:rPr>
        <w:t xml:space="preserve">, </w:t>
      </w:r>
      <w:r w:rsidRPr="003C01B2">
        <w:rPr>
          <w:rFonts w:ascii="GHEA Grapalat" w:hAnsi="GHEA Grapalat" w:hint="eastAsia"/>
          <w:sz w:val="20"/>
          <w:szCs w:val="20"/>
        </w:rPr>
        <w:t>представленного</w:t>
      </w:r>
      <w:r w:rsidRPr="003C01B2">
        <w:rPr>
          <w:rFonts w:ascii="GHEA Grapalat" w:hAnsi="GHEA Grapalat"/>
          <w:sz w:val="20"/>
          <w:szCs w:val="20"/>
        </w:rPr>
        <w:t xml:space="preserve"> </w:t>
      </w:r>
      <w:r w:rsidRPr="003C01B2">
        <w:rPr>
          <w:rFonts w:ascii="GHEA Grapalat" w:hAnsi="GHEA Grapalat" w:hint="eastAsia"/>
          <w:sz w:val="20"/>
          <w:szCs w:val="20"/>
        </w:rPr>
        <w:t>в</w:t>
      </w:r>
      <w:r w:rsidRPr="003C01B2">
        <w:rPr>
          <w:rFonts w:ascii="GHEA Grapalat" w:hAnsi="GHEA Grapalat"/>
          <w:sz w:val="20"/>
          <w:szCs w:val="20"/>
        </w:rPr>
        <w:t xml:space="preserve"> </w:t>
      </w:r>
      <w:r w:rsidRPr="003C01B2">
        <w:rPr>
          <w:rFonts w:ascii="GHEA Grapalat" w:hAnsi="GHEA Grapalat" w:hint="eastAsia"/>
          <w:sz w:val="20"/>
          <w:szCs w:val="20"/>
        </w:rPr>
        <w:t>виде</w:t>
      </w:r>
      <w:r w:rsidRPr="003C01B2">
        <w:rPr>
          <w:rFonts w:ascii="GHEA Grapalat" w:hAnsi="GHEA Grapalat"/>
          <w:sz w:val="20"/>
          <w:szCs w:val="20"/>
        </w:rPr>
        <w:t xml:space="preserve"> соглашения о неустойке - </w:t>
      </w:r>
      <w:r w:rsidRPr="003C01B2">
        <w:rPr>
          <w:rFonts w:ascii="GHEA Grapalat" w:hAnsi="GHEA Grapalat" w:hint="eastAsia"/>
          <w:sz w:val="20"/>
          <w:szCs w:val="20"/>
        </w:rPr>
        <w:t>представивше</w:t>
      </w:r>
      <w:r w:rsidRPr="003C01B2">
        <w:rPr>
          <w:rFonts w:ascii="GHEA Grapalat" w:hAnsi="GHEA Grapalat"/>
          <w:sz w:val="20"/>
          <w:szCs w:val="20"/>
        </w:rPr>
        <w:t>го его участника.</w:t>
      </w:r>
    </w:p>
    <w:p w14:paraId="00548ACA" w14:textId="77777777" w:rsidR="00DA751A" w:rsidRPr="003C01B2" w:rsidRDefault="00DA751A" w:rsidP="002807DD">
      <w:pPr>
        <w:rPr>
          <w:rFonts w:ascii="GHEA Grapalat" w:hAnsi="GHEA Grapalat"/>
          <w:b/>
          <w:sz w:val="20"/>
          <w:szCs w:val="20"/>
        </w:rPr>
      </w:pPr>
    </w:p>
    <w:p w14:paraId="465D188A" w14:textId="77777777" w:rsidR="00096865" w:rsidRPr="003C01B2" w:rsidRDefault="002807DD" w:rsidP="002807DD">
      <w:pPr>
        <w:rPr>
          <w:rFonts w:ascii="GHEA Grapalat" w:hAnsi="GHEA Grapalat"/>
          <w:b/>
          <w:sz w:val="20"/>
          <w:szCs w:val="20"/>
        </w:rPr>
      </w:pPr>
      <w:r w:rsidRPr="003C01B2">
        <w:rPr>
          <w:rFonts w:ascii="GHEA Grapalat" w:hAnsi="GHEA Grapalat"/>
          <w:b/>
          <w:sz w:val="20"/>
          <w:szCs w:val="20"/>
        </w:rPr>
        <w:t xml:space="preserve">                       </w:t>
      </w:r>
      <w:r w:rsidR="008D5016" w:rsidRPr="003C01B2">
        <w:rPr>
          <w:rFonts w:ascii="GHEA Grapalat" w:hAnsi="GHEA Grapalat"/>
          <w:b/>
          <w:sz w:val="20"/>
          <w:szCs w:val="20"/>
        </w:rPr>
        <w:t>11. ОБЪЯВЛЕНИЕ ПРОЦЕДУРЫ НЕСОСТОЯВШЕЙСЯ</w:t>
      </w:r>
    </w:p>
    <w:p w14:paraId="7C833699" w14:textId="77777777" w:rsidR="002807DD" w:rsidRPr="003C01B2" w:rsidRDefault="002807DD" w:rsidP="002807DD">
      <w:pPr>
        <w:rPr>
          <w:rFonts w:ascii="GHEA Grapalat" w:hAnsi="GHEA Grapalat" w:cs="Arial"/>
          <w:b/>
          <w:sz w:val="20"/>
          <w:szCs w:val="20"/>
        </w:rPr>
      </w:pPr>
    </w:p>
    <w:p w14:paraId="50D27EAC" w14:textId="77777777" w:rsidR="00096865" w:rsidRPr="003C01B2" w:rsidRDefault="00096865"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11.1</w:t>
      </w:r>
      <w:r w:rsidR="00801AC7" w:rsidRPr="003C01B2">
        <w:rPr>
          <w:rFonts w:ascii="GHEA Grapalat" w:hAnsi="GHEA Grapalat"/>
          <w:sz w:val="20"/>
          <w:szCs w:val="20"/>
        </w:rPr>
        <w:t>.</w:t>
      </w:r>
      <w:r w:rsidR="00801AC7" w:rsidRPr="003C01B2">
        <w:rPr>
          <w:rFonts w:ascii="GHEA Grapalat" w:hAnsi="GHEA Grapalat"/>
          <w:sz w:val="20"/>
          <w:szCs w:val="20"/>
        </w:rPr>
        <w:tab/>
      </w:r>
      <w:r w:rsidRPr="003C01B2">
        <w:rPr>
          <w:rFonts w:ascii="GHEA Grapalat" w:hAnsi="GHEA Grapalat"/>
          <w:sz w:val="20"/>
          <w:szCs w:val="20"/>
        </w:rPr>
        <w:t>Согласно статье 37 Закона, Комиссия объявляет настоящую процедуру несостоявшейся, если:</w:t>
      </w:r>
    </w:p>
    <w:p w14:paraId="36526653"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w:t>
      </w:r>
      <w:r w:rsidR="00801AC7" w:rsidRPr="003C01B2">
        <w:rPr>
          <w:rFonts w:ascii="GHEA Grapalat" w:hAnsi="GHEA Grapalat"/>
          <w:sz w:val="20"/>
          <w:szCs w:val="20"/>
        </w:rPr>
        <w:tab/>
      </w:r>
      <w:r w:rsidRPr="003C01B2">
        <w:rPr>
          <w:rFonts w:ascii="GHEA Grapalat" w:hAnsi="GHEA Grapalat"/>
          <w:sz w:val="20"/>
          <w:szCs w:val="20"/>
        </w:rPr>
        <w:t>ни одна из заявок не соответствует условиям приглашения;</w:t>
      </w:r>
    </w:p>
    <w:p w14:paraId="122C4FD4" w14:textId="279758BC"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2)</w:t>
      </w:r>
      <w:r w:rsidR="00801AC7" w:rsidRPr="003C01B2">
        <w:rPr>
          <w:rFonts w:ascii="GHEA Grapalat" w:hAnsi="GHEA Grapalat"/>
          <w:sz w:val="20"/>
          <w:szCs w:val="20"/>
        </w:rPr>
        <w:tab/>
      </w:r>
      <w:r w:rsidRPr="003C01B2">
        <w:rPr>
          <w:rFonts w:ascii="GHEA Grapalat" w:hAnsi="GHEA Grapalat"/>
          <w:sz w:val="20"/>
          <w:szCs w:val="20"/>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p>
    <w:p w14:paraId="48FF2B0B"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00801AC7" w:rsidRPr="003C01B2">
        <w:rPr>
          <w:rFonts w:ascii="GHEA Grapalat" w:hAnsi="GHEA Grapalat"/>
          <w:sz w:val="20"/>
          <w:szCs w:val="20"/>
        </w:rPr>
        <w:tab/>
      </w:r>
      <w:r w:rsidRPr="003C01B2">
        <w:rPr>
          <w:rFonts w:ascii="GHEA Grapalat" w:hAnsi="GHEA Grapalat"/>
          <w:sz w:val="20"/>
          <w:szCs w:val="20"/>
        </w:rPr>
        <w:t>не подано ни одной заявки;</w:t>
      </w:r>
    </w:p>
    <w:p w14:paraId="0023133A"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00801AC7" w:rsidRPr="003C01B2">
        <w:rPr>
          <w:rFonts w:ascii="GHEA Grapalat" w:hAnsi="GHEA Grapalat"/>
          <w:sz w:val="20"/>
          <w:szCs w:val="20"/>
        </w:rPr>
        <w:tab/>
      </w:r>
      <w:r w:rsidRPr="003C01B2">
        <w:rPr>
          <w:rFonts w:ascii="GHEA Grapalat" w:hAnsi="GHEA Grapalat"/>
          <w:sz w:val="20"/>
          <w:szCs w:val="20"/>
        </w:rPr>
        <w:t>договор не заключается.</w:t>
      </w:r>
    </w:p>
    <w:p w14:paraId="5CA53D75" w14:textId="77777777" w:rsidR="00CA1C11" w:rsidRPr="003C01B2" w:rsidRDefault="00731D26" w:rsidP="00B46D58">
      <w:pPr>
        <w:widowControl w:val="0"/>
        <w:tabs>
          <w:tab w:val="left" w:pos="1276"/>
        </w:tabs>
        <w:spacing w:after="160"/>
        <w:ind w:firstLine="567"/>
        <w:jc w:val="both"/>
        <w:rPr>
          <w:rFonts w:ascii="GHEA Grapalat" w:hAnsi="GHEA Grapalat" w:cs="Sylfaen"/>
          <w:sz w:val="20"/>
          <w:szCs w:val="20"/>
        </w:rPr>
      </w:pPr>
      <w:r w:rsidRPr="003C01B2">
        <w:rPr>
          <w:rFonts w:ascii="GHEA Grapalat" w:hAnsi="GHEA Grapalat"/>
          <w:sz w:val="20"/>
          <w:szCs w:val="20"/>
        </w:rPr>
        <w:t>11.2</w:t>
      </w:r>
      <w:r w:rsidR="007642C2" w:rsidRPr="003C01B2">
        <w:rPr>
          <w:rFonts w:ascii="GHEA Grapalat" w:hAnsi="GHEA Grapalat"/>
          <w:sz w:val="20"/>
          <w:szCs w:val="20"/>
        </w:rPr>
        <w:t>.</w:t>
      </w:r>
      <w:r w:rsidR="007642C2" w:rsidRPr="003C01B2">
        <w:rPr>
          <w:rFonts w:ascii="GHEA Grapalat" w:hAnsi="GHEA Grapalat"/>
          <w:sz w:val="20"/>
          <w:szCs w:val="20"/>
        </w:rPr>
        <w:tab/>
      </w:r>
      <w:r w:rsidRPr="003C01B2">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D500685" w14:textId="77777777" w:rsidR="0075330E" w:rsidRDefault="0075330E" w:rsidP="00B46D58">
      <w:pPr>
        <w:widowControl w:val="0"/>
        <w:spacing w:after="160"/>
        <w:ind w:left="567" w:right="565"/>
        <w:jc w:val="center"/>
        <w:rPr>
          <w:rFonts w:ascii="GHEA Grapalat" w:hAnsi="GHEA Grapalat"/>
          <w:b/>
          <w:sz w:val="20"/>
          <w:szCs w:val="20"/>
        </w:rPr>
      </w:pPr>
    </w:p>
    <w:p w14:paraId="298324F3" w14:textId="77777777" w:rsidR="0075330E" w:rsidRDefault="0075330E" w:rsidP="00B46D58">
      <w:pPr>
        <w:widowControl w:val="0"/>
        <w:spacing w:after="160"/>
        <w:ind w:left="567" w:right="565"/>
        <w:jc w:val="center"/>
        <w:rPr>
          <w:rFonts w:ascii="GHEA Grapalat" w:hAnsi="GHEA Grapalat"/>
          <w:b/>
          <w:sz w:val="20"/>
          <w:szCs w:val="20"/>
        </w:rPr>
      </w:pPr>
    </w:p>
    <w:p w14:paraId="4A33A3D8" w14:textId="62170E0E" w:rsidR="00096865" w:rsidRPr="003C01B2" w:rsidRDefault="008D5016" w:rsidP="00B46D58">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 xml:space="preserve">12. ПРАВО УЧАСТНИКА И </w:t>
      </w:r>
      <w:r w:rsidR="008E3307" w:rsidRPr="003C01B2">
        <w:rPr>
          <w:rFonts w:ascii="GHEA Grapalat" w:hAnsi="GHEA Grapalat"/>
          <w:b/>
          <w:sz w:val="20"/>
          <w:szCs w:val="20"/>
        </w:rPr>
        <w:t xml:space="preserve">ПОРЯДОК ОБЖАЛОВАНИЯ ИМ </w:t>
      </w:r>
      <w:r w:rsidR="00025A85" w:rsidRPr="003C01B2">
        <w:rPr>
          <w:rFonts w:ascii="GHEA Grapalat" w:hAnsi="GHEA Grapalat"/>
          <w:b/>
          <w:sz w:val="20"/>
          <w:szCs w:val="20"/>
        </w:rPr>
        <w:br/>
      </w:r>
      <w:r w:rsidRPr="003C01B2">
        <w:rPr>
          <w:rFonts w:ascii="GHEA Grapalat" w:hAnsi="GHEA Grapalat"/>
          <w:b/>
          <w:sz w:val="20"/>
          <w:szCs w:val="20"/>
        </w:rPr>
        <w:t>ДЕЙСТВИЙ И (ИЛИ) ПРИНЯТЫХ РЕШЕНИЙ, СВЯЗАННЫХ</w:t>
      </w:r>
      <w:r w:rsidR="00025A85" w:rsidRPr="003C01B2">
        <w:rPr>
          <w:rFonts w:ascii="Courier New" w:hAnsi="Courier New" w:cs="Courier New"/>
          <w:b/>
          <w:sz w:val="20"/>
          <w:szCs w:val="20"/>
          <w:lang w:val="en-US"/>
        </w:rPr>
        <w:t> </w:t>
      </w:r>
      <w:r w:rsidRPr="003C01B2">
        <w:rPr>
          <w:rFonts w:ascii="GHEA Grapalat" w:hAnsi="GHEA Grapalat"/>
          <w:b/>
          <w:sz w:val="20"/>
          <w:szCs w:val="20"/>
        </w:rPr>
        <w:t>С</w:t>
      </w:r>
      <w:r w:rsidR="00025A85" w:rsidRPr="003C01B2">
        <w:rPr>
          <w:rFonts w:ascii="Courier New" w:hAnsi="Courier New" w:cs="Courier New"/>
          <w:b/>
          <w:sz w:val="20"/>
          <w:szCs w:val="20"/>
          <w:lang w:val="en-US"/>
        </w:rPr>
        <w:t> </w:t>
      </w:r>
      <w:r w:rsidRPr="003C01B2">
        <w:rPr>
          <w:rFonts w:ascii="GHEA Grapalat" w:hAnsi="GHEA Grapalat"/>
          <w:b/>
          <w:sz w:val="20"/>
          <w:szCs w:val="20"/>
        </w:rPr>
        <w:t>ПРОЦЕССОМ ЗАКУПКИ</w:t>
      </w:r>
    </w:p>
    <w:p w14:paraId="3A2184BD"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2EE1663"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2DD91A1"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928BA23" w14:textId="77777777" w:rsidR="00167353" w:rsidRPr="003C01B2" w:rsidRDefault="00167353" w:rsidP="00167353">
      <w:pPr>
        <w:widowControl w:val="0"/>
        <w:tabs>
          <w:tab w:val="left" w:pos="1276"/>
        </w:tabs>
        <w:ind w:firstLine="567"/>
        <w:jc w:val="both"/>
        <w:rPr>
          <w:rFonts w:ascii="GHEA Grapalat" w:hAnsi="GHEA Grapalat"/>
          <w:sz w:val="20"/>
          <w:szCs w:val="20"/>
        </w:rPr>
      </w:pPr>
      <w:r w:rsidRPr="003C01B2">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A7992E0" w14:textId="77777777" w:rsidR="00167353" w:rsidRPr="003C01B2" w:rsidRDefault="00167353" w:rsidP="00167353">
      <w:pPr>
        <w:widowControl w:val="0"/>
        <w:ind w:firstLine="567"/>
        <w:jc w:val="both"/>
        <w:rPr>
          <w:rFonts w:ascii="GHEA Grapalat" w:hAnsi="GHEA Grapalat"/>
          <w:sz w:val="20"/>
          <w:szCs w:val="20"/>
        </w:rPr>
      </w:pPr>
      <w:r w:rsidRPr="003C01B2">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5048420"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4D96EB"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20A3804D"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B7DD607"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65888C07"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270DF4E"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C01B2">
        <w:rPr>
          <w:rFonts w:ascii="GHEA Grapalat" w:hAnsi="GHEA Grapalat"/>
          <w:sz w:val="20"/>
          <w:szCs w:val="20"/>
          <w:lang w:val="hy-AM"/>
        </w:rPr>
        <w:t>.</w:t>
      </w:r>
    </w:p>
    <w:p w14:paraId="7F33895A"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C01B2">
        <w:rPr>
          <w:rFonts w:ascii="GHEA Grapalat" w:hAnsi="GHEA Grapalat"/>
          <w:sz w:val="20"/>
          <w:szCs w:val="20"/>
          <w:lang w:val="hy-AM"/>
        </w:rPr>
        <w:t>.</w:t>
      </w:r>
      <w:r w:rsidRPr="003C01B2">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C01B2">
        <w:rPr>
          <w:rFonts w:ascii="GHEA Grapalat" w:hAnsi="GHEA Grapalat"/>
          <w:sz w:val="20"/>
          <w:szCs w:val="20"/>
          <w:lang w:val="hy-AM"/>
        </w:rPr>
        <w:t>.</w:t>
      </w:r>
    </w:p>
    <w:p w14:paraId="77292F9D" w14:textId="77777777" w:rsidR="00167353" w:rsidRPr="003C01B2" w:rsidRDefault="00167353" w:rsidP="00167353">
      <w:pPr>
        <w:jc w:val="both"/>
        <w:rPr>
          <w:rFonts w:ascii="GHEA Grapalat" w:hAnsi="GHEA Grapalat"/>
          <w:sz w:val="20"/>
          <w:szCs w:val="20"/>
          <w:lang w:val="hy-AM"/>
        </w:rPr>
      </w:pPr>
      <w:r w:rsidRPr="003C01B2">
        <w:rPr>
          <w:rFonts w:ascii="GHEA Grapalat" w:hAnsi="GHEA Grapalat"/>
          <w:sz w:val="20"/>
          <w:szCs w:val="20"/>
        </w:rPr>
        <w:t xml:space="preserve">12.11. </w:t>
      </w:r>
      <w:r w:rsidRPr="003C01B2">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21485DC"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8600B15"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7960D6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28C3088"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72EB9A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69448BB"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1B6EF58"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208F2C2"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C55FCFA"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9D6F070"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D2EEEC"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824C5B3" w14:textId="77777777" w:rsidR="00167353" w:rsidRPr="003C01B2" w:rsidRDefault="00167353" w:rsidP="00167353">
      <w:pPr>
        <w:jc w:val="both"/>
        <w:rPr>
          <w:rFonts w:ascii="GHEA Grapalat" w:hAnsi="GHEA Grapalat"/>
          <w:sz w:val="20"/>
          <w:szCs w:val="20"/>
        </w:rPr>
      </w:pPr>
      <w:r w:rsidRPr="003C01B2">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5C14881" w14:textId="77777777" w:rsidR="00167353" w:rsidRPr="003C01B2" w:rsidRDefault="00167353" w:rsidP="00167353">
      <w:pPr>
        <w:widowControl w:val="0"/>
        <w:spacing w:after="160"/>
        <w:ind w:firstLine="567"/>
        <w:jc w:val="both"/>
        <w:rPr>
          <w:rFonts w:ascii="GHEA Grapalat" w:hAnsi="GHEA Grapalat" w:cs="Sylfaen"/>
          <w:b/>
          <w:sz w:val="20"/>
          <w:szCs w:val="20"/>
        </w:rPr>
      </w:pPr>
      <w:r w:rsidRPr="003C01B2">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3076CF6" w14:textId="77777777" w:rsidR="00167353" w:rsidRPr="003C01B2" w:rsidRDefault="00167353" w:rsidP="00167353">
      <w:pPr>
        <w:widowControl w:val="0"/>
        <w:spacing w:after="160"/>
        <w:jc w:val="both"/>
        <w:rPr>
          <w:rFonts w:ascii="GHEA Grapalat" w:hAnsi="GHEA Grapalat" w:cs="Sylfaen"/>
          <w:b/>
          <w:sz w:val="20"/>
          <w:szCs w:val="20"/>
        </w:rPr>
      </w:pPr>
    </w:p>
    <w:p w14:paraId="1EEBC2A8" w14:textId="77777777" w:rsidR="004373E3" w:rsidRPr="003C01B2" w:rsidRDefault="004373E3" w:rsidP="00B46D58">
      <w:pPr>
        <w:rPr>
          <w:rFonts w:ascii="GHEA Grapalat" w:hAnsi="GHEA Grapalat"/>
          <w:b/>
          <w:sz w:val="20"/>
          <w:szCs w:val="20"/>
        </w:rPr>
      </w:pPr>
    </w:p>
    <w:p w14:paraId="55975DBA" w14:textId="77777777" w:rsidR="00503980" w:rsidRPr="003C01B2" w:rsidRDefault="00503980">
      <w:pPr>
        <w:rPr>
          <w:rFonts w:ascii="GHEA Grapalat" w:hAnsi="GHEA Grapalat"/>
          <w:b/>
          <w:sz w:val="20"/>
          <w:szCs w:val="20"/>
        </w:rPr>
      </w:pPr>
      <w:r w:rsidRPr="003C01B2">
        <w:rPr>
          <w:rFonts w:ascii="GHEA Grapalat" w:hAnsi="GHEA Grapalat"/>
          <w:b/>
          <w:sz w:val="20"/>
          <w:szCs w:val="20"/>
        </w:rPr>
        <w:br w:type="page"/>
      </w:r>
    </w:p>
    <w:p w14:paraId="2AF39957" w14:textId="77777777" w:rsidR="00096865" w:rsidRPr="003C01B2" w:rsidRDefault="00096865" w:rsidP="00B46D58">
      <w:pPr>
        <w:widowControl w:val="0"/>
        <w:spacing w:after="160"/>
        <w:jc w:val="center"/>
        <w:rPr>
          <w:rFonts w:ascii="GHEA Grapalat" w:hAnsi="GHEA Grapalat"/>
          <w:b/>
          <w:sz w:val="20"/>
          <w:szCs w:val="20"/>
        </w:rPr>
      </w:pPr>
      <w:r w:rsidRPr="003C01B2">
        <w:rPr>
          <w:rFonts w:ascii="GHEA Grapalat" w:hAnsi="GHEA Grapalat"/>
          <w:b/>
          <w:sz w:val="20"/>
          <w:szCs w:val="20"/>
        </w:rPr>
        <w:lastRenderedPageBreak/>
        <w:t>ЧАСТЬ II</w:t>
      </w:r>
    </w:p>
    <w:p w14:paraId="5E4E603E" w14:textId="77777777" w:rsidR="008842CE" w:rsidRPr="003C01B2" w:rsidRDefault="008842CE" w:rsidP="00B46D58">
      <w:pPr>
        <w:widowControl w:val="0"/>
        <w:spacing w:after="160"/>
        <w:jc w:val="center"/>
        <w:rPr>
          <w:rFonts w:ascii="GHEA Grapalat" w:hAnsi="GHEA Grapalat"/>
          <w:b/>
          <w:sz w:val="20"/>
          <w:szCs w:val="20"/>
        </w:rPr>
      </w:pPr>
    </w:p>
    <w:p w14:paraId="7FCF08DB" w14:textId="69AFB1A5" w:rsidR="00096865" w:rsidRPr="003C01B2" w:rsidRDefault="00096865" w:rsidP="00B46D58">
      <w:pPr>
        <w:pStyle w:val="BodyText"/>
        <w:widowControl w:val="0"/>
        <w:spacing w:after="160"/>
        <w:jc w:val="center"/>
        <w:rPr>
          <w:rFonts w:ascii="GHEA Grapalat" w:hAnsi="GHEA Grapalat"/>
          <w:b/>
          <w:sz w:val="20"/>
          <w:szCs w:val="20"/>
        </w:rPr>
      </w:pPr>
      <w:r w:rsidRPr="003C01B2">
        <w:rPr>
          <w:rFonts w:ascii="GHEA Grapalat" w:hAnsi="GHEA Grapalat"/>
          <w:b/>
          <w:sz w:val="20"/>
          <w:szCs w:val="20"/>
        </w:rPr>
        <w:t>ИНСТРУКЦИЯ</w:t>
      </w:r>
      <w:r w:rsidR="00191D27" w:rsidRPr="003C01B2">
        <w:rPr>
          <w:rFonts w:ascii="GHEA Grapalat" w:hAnsi="GHEA Grapalat"/>
          <w:b/>
          <w:sz w:val="20"/>
          <w:szCs w:val="20"/>
        </w:rPr>
        <w:t xml:space="preserve"> </w:t>
      </w:r>
      <w:r w:rsidRPr="003C01B2">
        <w:rPr>
          <w:rFonts w:ascii="GHEA Grapalat" w:hAnsi="GHEA Grapalat"/>
          <w:b/>
          <w:sz w:val="20"/>
          <w:szCs w:val="20"/>
        </w:rPr>
        <w:t xml:space="preserve">ПО СОСТАВЛЕНИЮ </w:t>
      </w:r>
      <w:r w:rsidR="00191D27" w:rsidRPr="003C01B2">
        <w:rPr>
          <w:rFonts w:ascii="GHEA Grapalat" w:hAnsi="GHEA Grapalat"/>
          <w:b/>
          <w:sz w:val="20"/>
          <w:szCs w:val="20"/>
        </w:rPr>
        <w:br/>
      </w:r>
      <w:r w:rsidRPr="003C01B2">
        <w:rPr>
          <w:rFonts w:ascii="GHEA Grapalat" w:hAnsi="GHEA Grapalat"/>
          <w:b/>
          <w:sz w:val="20"/>
          <w:szCs w:val="20"/>
        </w:rPr>
        <w:t xml:space="preserve">ЗАЯВКИ НА </w:t>
      </w:r>
      <w:r w:rsidR="001F57CE" w:rsidRPr="003C01B2">
        <w:rPr>
          <w:rFonts w:ascii="GHEA Grapalat" w:hAnsi="GHEA Grapalat"/>
          <w:b/>
          <w:sz w:val="20"/>
          <w:szCs w:val="20"/>
        </w:rPr>
        <w:t>СРОЧНЫЙ ОТКРЫТЫЙ КОНКУРС</w:t>
      </w:r>
    </w:p>
    <w:p w14:paraId="4493ADB3" w14:textId="77777777" w:rsidR="00096865" w:rsidRPr="003C01B2" w:rsidRDefault="00096865" w:rsidP="00B46D58">
      <w:pPr>
        <w:widowControl w:val="0"/>
        <w:spacing w:after="160"/>
        <w:jc w:val="center"/>
        <w:rPr>
          <w:rFonts w:ascii="GHEA Grapalat" w:hAnsi="GHEA Grapalat"/>
          <w:sz w:val="20"/>
          <w:szCs w:val="20"/>
        </w:rPr>
      </w:pPr>
    </w:p>
    <w:p w14:paraId="707B747B" w14:textId="77777777" w:rsidR="00096865" w:rsidRPr="003C01B2" w:rsidRDefault="008D5016" w:rsidP="00B46D58">
      <w:pPr>
        <w:widowControl w:val="0"/>
        <w:spacing w:after="160"/>
        <w:jc w:val="center"/>
        <w:rPr>
          <w:rFonts w:ascii="GHEA Grapalat" w:hAnsi="GHEA Grapalat"/>
          <w:b/>
          <w:sz w:val="20"/>
          <w:szCs w:val="20"/>
        </w:rPr>
      </w:pPr>
      <w:r w:rsidRPr="003C01B2">
        <w:rPr>
          <w:rFonts w:ascii="GHEA Grapalat" w:hAnsi="GHEA Grapalat"/>
          <w:b/>
          <w:sz w:val="20"/>
          <w:szCs w:val="20"/>
        </w:rPr>
        <w:t>1. ОБЩИЕ ПОЛОЖЕНИЯ</w:t>
      </w:r>
    </w:p>
    <w:p w14:paraId="4B308553"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1.1</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Целью настоящей Инструкции является содействие участникам при подготовке заявки.</w:t>
      </w:r>
    </w:p>
    <w:p w14:paraId="1F7797B2" w14:textId="77777777" w:rsidR="00096865" w:rsidRPr="003C01B2" w:rsidRDefault="00096865" w:rsidP="00B46D58">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1.2</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A0359A3" w14:textId="77777777" w:rsidR="00096865" w:rsidRPr="003C01B2" w:rsidRDefault="00096865"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1.3</w:t>
      </w:r>
      <w:r w:rsidR="003802B8" w:rsidRPr="003C01B2">
        <w:rPr>
          <w:rFonts w:ascii="GHEA Grapalat" w:hAnsi="GHEA Grapalat"/>
          <w:sz w:val="20"/>
          <w:szCs w:val="20"/>
        </w:rPr>
        <w:t>.</w:t>
      </w:r>
      <w:r w:rsidR="003802B8" w:rsidRPr="003C01B2">
        <w:rPr>
          <w:rFonts w:ascii="GHEA Grapalat" w:hAnsi="GHEA Grapalat"/>
          <w:sz w:val="20"/>
          <w:szCs w:val="20"/>
        </w:rPr>
        <w:tab/>
      </w:r>
      <w:r w:rsidRPr="003C01B2">
        <w:rPr>
          <w:rFonts w:ascii="GHEA Grapalat" w:hAnsi="GHEA Grapalat"/>
          <w:sz w:val="20"/>
          <w:szCs w:val="20"/>
        </w:rPr>
        <w:t>Кроме армянского языка, заявки могут быть поданы также н</w:t>
      </w:r>
      <w:r w:rsidR="00191D27" w:rsidRPr="003C01B2">
        <w:rPr>
          <w:rFonts w:ascii="GHEA Grapalat" w:hAnsi="GHEA Grapalat"/>
          <w:sz w:val="20"/>
          <w:szCs w:val="20"/>
        </w:rPr>
        <w:t>а английском или русском языке.</w:t>
      </w:r>
    </w:p>
    <w:p w14:paraId="7D92911C" w14:textId="77777777" w:rsidR="00140A36" w:rsidRPr="003C01B2" w:rsidRDefault="00140A36" w:rsidP="00B46D58">
      <w:pPr>
        <w:widowControl w:val="0"/>
        <w:spacing w:after="160"/>
        <w:jc w:val="center"/>
        <w:rPr>
          <w:rFonts w:ascii="GHEA Grapalat" w:hAnsi="GHEA Grapalat"/>
          <w:b/>
          <w:sz w:val="20"/>
          <w:szCs w:val="20"/>
        </w:rPr>
      </w:pPr>
    </w:p>
    <w:p w14:paraId="7AD5E9A3" w14:textId="77777777" w:rsidR="00096865" w:rsidRPr="003C01B2" w:rsidRDefault="008D5016" w:rsidP="00B46D58">
      <w:pPr>
        <w:widowControl w:val="0"/>
        <w:spacing w:after="160"/>
        <w:jc w:val="center"/>
        <w:rPr>
          <w:rFonts w:ascii="GHEA Grapalat" w:hAnsi="GHEA Grapalat"/>
          <w:b/>
          <w:sz w:val="20"/>
          <w:szCs w:val="20"/>
        </w:rPr>
      </w:pPr>
      <w:r w:rsidRPr="003C01B2">
        <w:rPr>
          <w:rFonts w:ascii="GHEA Grapalat" w:hAnsi="GHEA Grapalat"/>
          <w:b/>
          <w:sz w:val="20"/>
          <w:szCs w:val="20"/>
        </w:rPr>
        <w:t>2. ЗАЯВКА НА ПРОЦЕДУРУ</w:t>
      </w:r>
    </w:p>
    <w:p w14:paraId="7B7105D3" w14:textId="77777777" w:rsidR="000A0E52" w:rsidRPr="003C01B2" w:rsidRDefault="000A0E52" w:rsidP="000A0E52">
      <w:pPr>
        <w:widowControl w:val="0"/>
        <w:spacing w:after="160"/>
        <w:ind w:firstLine="567"/>
        <w:jc w:val="both"/>
        <w:rPr>
          <w:rFonts w:ascii="GHEA Grapalat" w:hAnsi="GHEA Grapalat"/>
          <w:sz w:val="20"/>
          <w:szCs w:val="20"/>
        </w:rPr>
      </w:pPr>
      <w:r w:rsidRPr="003C01B2">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9F97A58" w14:textId="77777777" w:rsidR="00412DF7" w:rsidRPr="003C01B2" w:rsidRDefault="00412DF7" w:rsidP="00412DF7">
      <w:pPr>
        <w:widowControl w:val="0"/>
        <w:spacing w:after="160" w:line="360" w:lineRule="auto"/>
        <w:ind w:firstLine="567"/>
        <w:jc w:val="both"/>
        <w:rPr>
          <w:rFonts w:ascii="GHEA Grapalat" w:hAnsi="GHEA Grapalat" w:cs="Sylfaen"/>
          <w:sz w:val="20"/>
          <w:szCs w:val="20"/>
        </w:rPr>
      </w:pPr>
      <w:r w:rsidRPr="003C01B2">
        <w:rPr>
          <w:rFonts w:ascii="GHEA Grapalat" w:hAnsi="GHEA Grapalat"/>
          <w:sz w:val="20"/>
          <w:szCs w:val="20"/>
        </w:rPr>
        <w:t>Участник заявкой представляет утвержденные им:</w:t>
      </w:r>
    </w:p>
    <w:p w14:paraId="32D76433" w14:textId="77777777" w:rsidR="00096865" w:rsidRPr="00F86269" w:rsidRDefault="002D5CF0" w:rsidP="00B46D58">
      <w:pPr>
        <w:widowControl w:val="0"/>
        <w:tabs>
          <w:tab w:val="left" w:pos="1134"/>
        </w:tabs>
        <w:spacing w:after="160"/>
        <w:ind w:firstLine="567"/>
        <w:jc w:val="both"/>
        <w:rPr>
          <w:rFonts w:ascii="GHEA Grapalat" w:hAnsi="GHEA Grapalat"/>
          <w:b/>
          <w:bCs/>
          <w:sz w:val="20"/>
          <w:szCs w:val="20"/>
        </w:rPr>
      </w:pPr>
      <w:r w:rsidRPr="00F86269">
        <w:rPr>
          <w:rFonts w:ascii="GHEA Grapalat" w:hAnsi="GHEA Grapalat"/>
          <w:b/>
          <w:bCs/>
          <w:sz w:val="20"/>
          <w:szCs w:val="20"/>
        </w:rPr>
        <w:t>2.1</w:t>
      </w:r>
      <w:r w:rsidR="005114D0" w:rsidRPr="00F86269">
        <w:rPr>
          <w:rFonts w:ascii="GHEA Grapalat" w:hAnsi="GHEA Grapalat"/>
          <w:b/>
          <w:bCs/>
          <w:sz w:val="20"/>
          <w:szCs w:val="20"/>
        </w:rPr>
        <w:t>.</w:t>
      </w:r>
      <w:r w:rsidR="009873F3" w:rsidRPr="00F86269">
        <w:rPr>
          <w:rFonts w:ascii="GHEA Grapalat" w:hAnsi="GHEA Grapalat"/>
          <w:b/>
          <w:bCs/>
          <w:sz w:val="20"/>
          <w:szCs w:val="20"/>
        </w:rPr>
        <w:tab/>
      </w:r>
      <w:r w:rsidRPr="00F86269">
        <w:rPr>
          <w:rFonts w:ascii="GHEA Grapalat" w:hAnsi="GHEA Grapalat"/>
          <w:b/>
          <w:bCs/>
          <w:sz w:val="20"/>
          <w:szCs w:val="20"/>
        </w:rPr>
        <w:t>заявление</w:t>
      </w:r>
      <w:r w:rsidR="00EB3C28" w:rsidRPr="00F86269">
        <w:rPr>
          <w:rFonts w:ascii="GHEA Grapalat" w:hAnsi="GHEA Grapalat"/>
          <w:b/>
          <w:bCs/>
          <w:sz w:val="20"/>
          <w:szCs w:val="20"/>
        </w:rPr>
        <w:t>--объявлени</w:t>
      </w:r>
      <w:r w:rsidR="00EB3C28" w:rsidRPr="00F86269">
        <w:rPr>
          <w:rFonts w:ascii="GHEA Grapalat" w:hAnsi="GHEA Grapalat"/>
          <w:b/>
          <w:bCs/>
          <w:sz w:val="20"/>
          <w:szCs w:val="20"/>
          <w:lang w:val="en-US"/>
        </w:rPr>
        <w:t>e</w:t>
      </w:r>
      <w:r w:rsidR="00EB3C28" w:rsidRPr="00F86269">
        <w:rPr>
          <w:rFonts w:ascii="GHEA Grapalat" w:hAnsi="GHEA Grapalat"/>
          <w:b/>
          <w:bCs/>
          <w:sz w:val="20"/>
          <w:szCs w:val="20"/>
        </w:rPr>
        <w:t xml:space="preserve"> </w:t>
      </w:r>
      <w:r w:rsidRPr="00F86269">
        <w:rPr>
          <w:rFonts w:ascii="GHEA Grapalat" w:hAnsi="GHEA Grapalat"/>
          <w:b/>
          <w:bCs/>
          <w:sz w:val="20"/>
          <w:szCs w:val="20"/>
        </w:rPr>
        <w:t xml:space="preserve"> на участие в процедуре согласно Приложению №1;</w:t>
      </w:r>
    </w:p>
    <w:p w14:paraId="0C2BD764" w14:textId="77777777" w:rsidR="009D7EFF" w:rsidRPr="003C01B2" w:rsidRDefault="009D7EFF"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000027E1" w:rsidRPr="003C01B2">
        <w:rPr>
          <w:rFonts w:ascii="GHEA Grapalat" w:hAnsi="GHEA Grapalat"/>
          <w:sz w:val="20"/>
          <w:szCs w:val="20"/>
        </w:rPr>
        <w:t>2</w:t>
      </w:r>
      <w:r w:rsidR="00F429C4" w:rsidRPr="003C01B2">
        <w:rPr>
          <w:rFonts w:ascii="GHEA Grapalat" w:hAnsi="GHEA Grapalat"/>
          <w:sz w:val="20"/>
          <w:szCs w:val="20"/>
        </w:rPr>
        <w:t>.</w:t>
      </w:r>
      <w:r w:rsidR="00EA7CA6" w:rsidRPr="003C01B2">
        <w:rPr>
          <w:rFonts w:ascii="GHEA Grapalat" w:hAnsi="GHEA Grapalat"/>
          <w:sz w:val="20"/>
          <w:szCs w:val="20"/>
        </w:rPr>
        <w:t xml:space="preserve"> </w:t>
      </w:r>
      <w:r w:rsidR="00524D3D" w:rsidRPr="003C01B2">
        <w:rPr>
          <w:rFonts w:ascii="GHEA Grapalat" w:hAnsi="GHEA Grapalat"/>
          <w:sz w:val="20"/>
          <w:szCs w:val="20"/>
        </w:rPr>
        <w:t xml:space="preserve"> </w:t>
      </w:r>
      <w:r w:rsidRPr="003C01B2">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8F2C929" w14:textId="77777777" w:rsidR="008D4137" w:rsidRPr="003C01B2" w:rsidRDefault="008D4137" w:rsidP="00B46D58">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2.</w:t>
      </w:r>
      <w:r w:rsidR="000027E1" w:rsidRPr="003C01B2">
        <w:rPr>
          <w:rFonts w:ascii="GHEA Grapalat" w:hAnsi="GHEA Grapalat"/>
          <w:sz w:val="20"/>
          <w:szCs w:val="20"/>
        </w:rPr>
        <w:t>3</w:t>
      </w:r>
      <w:r w:rsidR="00F429C4" w:rsidRPr="003C01B2">
        <w:rPr>
          <w:rFonts w:ascii="GHEA Grapalat" w:hAnsi="GHEA Grapalat"/>
          <w:sz w:val="20"/>
          <w:szCs w:val="20"/>
        </w:rPr>
        <w:t>.</w:t>
      </w:r>
      <w:r w:rsidR="00EA7CA6" w:rsidRPr="003C01B2">
        <w:rPr>
          <w:rFonts w:ascii="GHEA Grapalat" w:hAnsi="GHEA Grapalat"/>
          <w:sz w:val="20"/>
          <w:szCs w:val="20"/>
        </w:rPr>
        <w:t xml:space="preserve"> </w:t>
      </w:r>
      <w:r w:rsidRPr="003C01B2">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3C01B2">
        <w:rPr>
          <w:rStyle w:val="FootnoteReference"/>
          <w:rFonts w:ascii="GHEA Grapalat" w:hAnsi="GHEA Grapalat"/>
          <w:sz w:val="20"/>
          <w:szCs w:val="20"/>
        </w:rPr>
        <w:footnoteReference w:customMarkFollows="1" w:id="1"/>
        <w:t>14</w:t>
      </w:r>
    </w:p>
    <w:p w14:paraId="77D4C505" w14:textId="77777777" w:rsidR="00E67BA7" w:rsidRPr="003C01B2" w:rsidRDefault="00096865" w:rsidP="00B46D58">
      <w:pPr>
        <w:widowControl w:val="0"/>
        <w:tabs>
          <w:tab w:val="left" w:pos="1134"/>
        </w:tabs>
        <w:spacing w:after="160"/>
        <w:ind w:firstLine="567"/>
        <w:jc w:val="both"/>
        <w:rPr>
          <w:rFonts w:ascii="GHEA Grapalat" w:hAnsi="GHEA Grapalat"/>
          <w:sz w:val="20"/>
          <w:szCs w:val="20"/>
        </w:rPr>
      </w:pPr>
      <w:r w:rsidRPr="00F86269">
        <w:rPr>
          <w:rFonts w:ascii="GHEA Grapalat" w:hAnsi="GHEA Grapalat"/>
          <w:b/>
          <w:bCs/>
          <w:sz w:val="20"/>
          <w:szCs w:val="20"/>
        </w:rPr>
        <w:t>2.</w:t>
      </w:r>
      <w:r w:rsidR="00F82CB7" w:rsidRPr="00F86269">
        <w:rPr>
          <w:rFonts w:ascii="GHEA Grapalat" w:hAnsi="GHEA Grapalat"/>
          <w:b/>
          <w:bCs/>
          <w:sz w:val="20"/>
          <w:szCs w:val="20"/>
        </w:rPr>
        <w:t>5</w:t>
      </w:r>
      <w:r w:rsidR="004413A5" w:rsidRPr="00F86269">
        <w:rPr>
          <w:rFonts w:ascii="GHEA Grapalat" w:hAnsi="GHEA Grapalat"/>
          <w:b/>
          <w:bCs/>
          <w:sz w:val="20"/>
          <w:szCs w:val="20"/>
        </w:rPr>
        <w:t>.</w:t>
      </w:r>
      <w:r w:rsidR="00367A9A" w:rsidRPr="00F86269">
        <w:rPr>
          <w:rFonts w:ascii="GHEA Grapalat" w:hAnsi="GHEA Grapalat"/>
          <w:b/>
          <w:bCs/>
          <w:sz w:val="20"/>
          <w:szCs w:val="20"/>
        </w:rPr>
        <w:tab/>
      </w:r>
      <w:r w:rsidRPr="00F86269">
        <w:rPr>
          <w:rFonts w:ascii="GHEA Grapalat" w:hAnsi="GHEA Grapalat"/>
          <w:b/>
          <w:bCs/>
          <w:sz w:val="20"/>
          <w:szCs w:val="20"/>
        </w:rPr>
        <w:t>ценовое предложение согласно Приложению №</w:t>
      </w:r>
      <w:r w:rsidR="00385C27" w:rsidRPr="00F86269">
        <w:rPr>
          <w:rFonts w:ascii="GHEA Grapalat" w:hAnsi="GHEA Grapalat"/>
          <w:b/>
          <w:bCs/>
          <w:sz w:val="20"/>
          <w:szCs w:val="20"/>
        </w:rPr>
        <w:t>2</w:t>
      </w:r>
      <w:r w:rsidR="00BC7BF7" w:rsidRPr="00F86269">
        <w:rPr>
          <w:rFonts w:ascii="GHEA Grapalat" w:hAnsi="GHEA Grapalat"/>
          <w:b/>
          <w:bCs/>
          <w:sz w:val="20"/>
          <w:szCs w:val="20"/>
        </w:rPr>
        <w:t>.</w:t>
      </w:r>
      <w:r w:rsidRPr="003C01B2">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3C01B2">
        <w:rPr>
          <w:rFonts w:ascii="GHEA Grapalat" w:hAnsi="GHEA Grapalat"/>
          <w:sz w:val="20"/>
          <w:szCs w:val="20"/>
        </w:rPr>
        <w:t xml:space="preserve"> (совокупность себестоимости и прогнозируемой прибыли) </w:t>
      </w:r>
      <w:r w:rsidR="006B2A75" w:rsidRPr="003C01B2">
        <w:rPr>
          <w:rFonts w:ascii="GHEA Grapalat" w:hAnsi="GHEA Grapalat"/>
          <w:sz w:val="20"/>
          <w:szCs w:val="20"/>
        </w:rPr>
        <w:t xml:space="preserve"> </w:t>
      </w:r>
      <w:r w:rsidRPr="003C01B2">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3C01B2">
        <w:rPr>
          <w:rFonts w:ascii="GHEA Grapalat" w:hAnsi="GHEA Grapalat"/>
          <w:sz w:val="20"/>
          <w:szCs w:val="20"/>
        </w:rPr>
        <w:t xml:space="preserve"> требуются и не представляются.</w:t>
      </w:r>
    </w:p>
    <w:p w14:paraId="38973D2A" w14:textId="77777777" w:rsidR="00B2550C" w:rsidRPr="00390F56" w:rsidRDefault="00B2550C" w:rsidP="00B71CAD">
      <w:pPr>
        <w:pStyle w:val="HTMLPreformatted"/>
        <w:shd w:val="clear" w:color="auto" w:fill="F8F9FA"/>
        <w:tabs>
          <w:tab w:val="left" w:pos="9922"/>
        </w:tabs>
        <w:spacing w:line="540" w:lineRule="atLeast"/>
        <w:ind w:firstLine="426"/>
        <w:jc w:val="both"/>
        <w:rPr>
          <w:rStyle w:val="y2iqfc"/>
          <w:rFonts w:ascii="GHEA Grapalat" w:hAnsi="GHEA Grapalat"/>
          <w:b/>
          <w:bCs/>
          <w:color w:val="1F1F1F"/>
          <w:lang w:val="ru-RU"/>
        </w:rPr>
      </w:pPr>
      <w:r w:rsidRPr="00390F56">
        <w:rPr>
          <w:rFonts w:ascii="GHEA Grapalat" w:hAnsi="GHEA Grapalat"/>
          <w:b/>
          <w:bCs/>
          <w:lang w:val="ru-RU"/>
        </w:rPr>
        <w:t xml:space="preserve">2.6.  по </w:t>
      </w:r>
      <w:r w:rsidRPr="00390F56">
        <w:rPr>
          <w:rStyle w:val="y2iqfc"/>
          <w:rFonts w:ascii="GHEA Grapalat" w:hAnsi="GHEA Grapalat"/>
          <w:b/>
          <w:bCs/>
          <w:color w:val="1F1F1F"/>
          <w:lang w:val="ru-RU"/>
        </w:rPr>
        <w:t>пункту 2.4.1 части 1 настоящего приглашения.</w:t>
      </w:r>
    </w:p>
    <w:p w14:paraId="1D1240E9" w14:textId="77777777" w:rsidR="00B2550C" w:rsidRPr="00390F56" w:rsidRDefault="00B2550C" w:rsidP="00B2550C">
      <w:pPr>
        <w:pStyle w:val="HTMLPreformatted"/>
        <w:shd w:val="clear" w:color="auto" w:fill="F8F9FA"/>
        <w:tabs>
          <w:tab w:val="clear" w:pos="10076"/>
          <w:tab w:val="left" w:pos="9922"/>
        </w:tabs>
        <w:spacing w:line="540" w:lineRule="atLeast"/>
        <w:rPr>
          <w:rStyle w:val="y2iqfc"/>
          <w:rFonts w:ascii="GHEA Grapalat" w:hAnsi="GHEA Grapalat"/>
          <w:b/>
          <w:bCs/>
          <w:color w:val="1F1F1F"/>
          <w:lang w:val="ru-RU"/>
        </w:rPr>
      </w:pPr>
      <w:r w:rsidRPr="00390F56">
        <w:rPr>
          <w:rStyle w:val="y2iqfc"/>
          <w:rFonts w:ascii="GHEA Grapalat" w:hAnsi="GHEA Grapalat"/>
          <w:b/>
          <w:bCs/>
          <w:color w:val="1F1F1F"/>
          <w:lang w:val="ru-RU"/>
        </w:rPr>
        <w:t xml:space="preserve">1) документы, предусмотренные подпунктом 1, </w:t>
      </w:r>
    </w:p>
    <w:p w14:paraId="7AB02666" w14:textId="66A2BF4E" w:rsidR="00B2550C" w:rsidRPr="00390F56" w:rsidRDefault="00B2550C" w:rsidP="00B2550C">
      <w:pPr>
        <w:pStyle w:val="HTMLPreformatted"/>
        <w:shd w:val="clear" w:color="auto" w:fill="F8F9FA"/>
        <w:tabs>
          <w:tab w:val="clear" w:pos="10076"/>
          <w:tab w:val="left" w:pos="9922"/>
        </w:tabs>
        <w:spacing w:line="540" w:lineRule="atLeast"/>
        <w:rPr>
          <w:rFonts w:ascii="GHEA Grapalat" w:hAnsi="GHEA Grapalat"/>
          <w:b/>
          <w:bCs/>
          <w:color w:val="1F1F1F"/>
          <w:lang w:val="ru-RU"/>
        </w:rPr>
      </w:pPr>
      <w:r w:rsidRPr="00390F56">
        <w:rPr>
          <w:rStyle w:val="y2iqfc"/>
          <w:rFonts w:ascii="GHEA Grapalat" w:hAnsi="GHEA Grapalat"/>
          <w:b/>
          <w:bCs/>
          <w:color w:val="1F1F1F"/>
          <w:lang w:val="ru-RU"/>
        </w:rPr>
        <w:t xml:space="preserve">4) ) сведения, предусмотренные подпунктом 4, в соответствии с приложением </w:t>
      </w:r>
      <w:r w:rsidRPr="00390F56">
        <w:rPr>
          <w:rStyle w:val="y2iqfc"/>
          <w:rFonts w:ascii="GHEA Grapalat" w:hAnsi="GHEA Grapalat"/>
          <w:b/>
          <w:bCs/>
          <w:color w:val="1F1F1F"/>
        </w:rPr>
        <w:t>N</w:t>
      </w:r>
      <w:r w:rsidRPr="00390F56">
        <w:rPr>
          <w:rStyle w:val="y2iqfc"/>
          <w:rFonts w:ascii="GHEA Grapalat" w:hAnsi="GHEA Grapalat"/>
          <w:b/>
          <w:bCs/>
          <w:color w:val="1F1F1F"/>
          <w:lang w:val="ru-RU"/>
        </w:rPr>
        <w:t xml:space="preserve"> 1.</w:t>
      </w:r>
      <w:r w:rsidR="00F86269" w:rsidRPr="00390F56">
        <w:rPr>
          <w:rStyle w:val="y2iqfc"/>
          <w:rFonts w:ascii="GHEA Grapalat" w:hAnsi="GHEA Grapalat"/>
          <w:b/>
          <w:bCs/>
          <w:color w:val="1F1F1F"/>
          <w:lang w:val="hy-AM"/>
        </w:rPr>
        <w:t>1</w:t>
      </w:r>
      <w:r w:rsidRPr="00390F56">
        <w:rPr>
          <w:rStyle w:val="y2iqfc"/>
          <w:rFonts w:ascii="GHEA Grapalat" w:hAnsi="GHEA Grapalat"/>
          <w:b/>
          <w:bCs/>
          <w:color w:val="1F1F1F"/>
          <w:lang w:val="ru-RU"/>
        </w:rPr>
        <w:t xml:space="preserve"> и требуемые им документы.</w:t>
      </w:r>
    </w:p>
    <w:p w14:paraId="52BE0F2A" w14:textId="77777777" w:rsidR="00E52441" w:rsidRPr="003C01B2" w:rsidRDefault="00E52441" w:rsidP="00E24455">
      <w:pPr>
        <w:widowControl w:val="0"/>
        <w:spacing w:after="160" w:line="360" w:lineRule="auto"/>
        <w:jc w:val="center"/>
        <w:rPr>
          <w:rFonts w:ascii="GHEA Grapalat" w:hAnsi="GHEA Grapalat"/>
          <w:b/>
          <w:sz w:val="20"/>
          <w:szCs w:val="20"/>
        </w:rPr>
      </w:pPr>
    </w:p>
    <w:p w14:paraId="60589EB0" w14:textId="77777777" w:rsidR="00E24455" w:rsidRPr="003C01B2" w:rsidRDefault="00E24455" w:rsidP="00E24455">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t>3. ПОРЯДОК ПОДГОТОВКИ ЗАЯВКИ</w:t>
      </w:r>
    </w:p>
    <w:p w14:paraId="42CCBD60" w14:textId="77777777" w:rsidR="00E24455" w:rsidRPr="003C01B2" w:rsidRDefault="00E24455" w:rsidP="00151A6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3.1.</w:t>
      </w:r>
      <w:r w:rsidRPr="003C01B2">
        <w:rPr>
          <w:rFonts w:ascii="GHEA Grapalat" w:hAnsi="GHEA Grapalat"/>
          <w:sz w:val="20"/>
          <w:szCs w:val="20"/>
        </w:rPr>
        <w:tab/>
        <w:t xml:space="preserve">Участник подает заявку в порядке, установленном настоящим приглашением. </w:t>
      </w:r>
    </w:p>
    <w:p w14:paraId="4389D3E2" w14:textId="2FB3D5D5" w:rsidR="00E24455" w:rsidRPr="003C01B2" w:rsidRDefault="00E24455" w:rsidP="00151A6A">
      <w:pPr>
        <w:widowControl w:val="0"/>
        <w:spacing w:after="160"/>
        <w:ind w:firstLine="567"/>
        <w:jc w:val="both"/>
        <w:rPr>
          <w:rFonts w:ascii="GHEA Grapalat" w:hAnsi="GHEA Grapalat" w:cs="Sylfaen"/>
          <w:sz w:val="20"/>
          <w:szCs w:val="20"/>
        </w:rPr>
      </w:pPr>
      <w:r w:rsidRPr="003C01B2">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C01B2">
        <w:rPr>
          <w:rFonts w:ascii="Courier New" w:hAnsi="Courier New" w:cs="Courier New"/>
          <w:sz w:val="20"/>
          <w:szCs w:val="20"/>
        </w:rPr>
        <w:t> </w:t>
      </w:r>
      <w:r w:rsidRPr="003C01B2">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3C01B2">
        <w:rPr>
          <w:rFonts w:ascii="GHEA Grapalat" w:hAnsi="GHEA Grapalat"/>
          <w:sz w:val="20"/>
          <w:szCs w:val="20"/>
        </w:rPr>
        <w:lastRenderedPageBreak/>
        <w:t>отксерокопированный с</w:t>
      </w:r>
      <w:r w:rsidRPr="003C01B2">
        <w:rPr>
          <w:rFonts w:ascii="Courier New" w:hAnsi="Courier New" w:cs="Courier New"/>
          <w:sz w:val="20"/>
          <w:szCs w:val="20"/>
        </w:rPr>
        <w:t> </w:t>
      </w:r>
      <w:r w:rsidRPr="003C01B2">
        <w:rPr>
          <w:rFonts w:ascii="GHEA Grapalat" w:hAnsi="GHEA Grapalat"/>
          <w:sz w:val="20"/>
          <w:szCs w:val="20"/>
        </w:rPr>
        <w:t xml:space="preserve">оригинала) и копий в </w:t>
      </w:r>
      <w:r w:rsidR="00390F56">
        <w:rPr>
          <w:rFonts w:ascii="GHEA Grapalat" w:hAnsi="GHEA Grapalat"/>
          <w:sz w:val="20"/>
          <w:szCs w:val="20"/>
          <w:lang w:val="hy-AM"/>
        </w:rPr>
        <w:t>2</w:t>
      </w:r>
      <w:r w:rsidRPr="003C01B2">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9924DEF" w14:textId="77777777" w:rsidR="00E24455" w:rsidRPr="003C01B2" w:rsidRDefault="00E24455" w:rsidP="00151A6A">
      <w:pPr>
        <w:widowControl w:val="0"/>
        <w:spacing w:after="160"/>
        <w:ind w:firstLine="567"/>
        <w:jc w:val="both"/>
        <w:rPr>
          <w:rFonts w:ascii="GHEA Grapalat" w:hAnsi="GHEA Grapalat"/>
          <w:sz w:val="20"/>
          <w:szCs w:val="20"/>
        </w:rPr>
      </w:pPr>
      <w:r w:rsidRPr="003C01B2">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CC49295" w14:textId="77777777" w:rsidR="00E24455" w:rsidRPr="003C01B2" w:rsidRDefault="00107A0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00E24455" w:rsidRPr="003C01B2">
        <w:rPr>
          <w:rFonts w:ascii="GHEA Grapalat" w:hAnsi="GHEA Grapalat"/>
          <w:sz w:val="20"/>
          <w:szCs w:val="20"/>
        </w:rPr>
        <w:t>.2.</w:t>
      </w:r>
      <w:r w:rsidR="00E24455" w:rsidRPr="003C01B2">
        <w:rPr>
          <w:rFonts w:ascii="GHEA Grapalat" w:hAnsi="GHEA Grapalat"/>
          <w:sz w:val="20"/>
          <w:szCs w:val="20"/>
        </w:rPr>
        <w:tab/>
        <w:t xml:space="preserve">На конверте, указанном в пункте </w:t>
      </w:r>
      <w:r w:rsidRPr="003C01B2">
        <w:rPr>
          <w:rFonts w:ascii="GHEA Grapalat" w:hAnsi="GHEA Grapalat"/>
          <w:sz w:val="20"/>
          <w:szCs w:val="20"/>
        </w:rPr>
        <w:t>3</w:t>
      </w:r>
      <w:r w:rsidR="00E24455" w:rsidRPr="003C01B2">
        <w:rPr>
          <w:rFonts w:ascii="GHEA Grapalat" w:hAnsi="GHEA Grapalat"/>
          <w:sz w:val="20"/>
          <w:szCs w:val="20"/>
        </w:rPr>
        <w:t xml:space="preserve">.1 настоящей инструкции, на языке составления заявки указываются: </w:t>
      </w:r>
    </w:p>
    <w:p w14:paraId="3C381FEB" w14:textId="77777777" w:rsidR="00E24455" w:rsidRPr="003C01B2" w:rsidRDefault="00E24455" w:rsidP="00151A6A">
      <w:pPr>
        <w:widowControl w:val="0"/>
        <w:tabs>
          <w:tab w:val="left" w:pos="1134"/>
        </w:tabs>
        <w:spacing w:after="160"/>
        <w:ind w:firstLine="567"/>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наименование заказчика и место (адрес) подачи заявки;</w:t>
      </w:r>
    </w:p>
    <w:p w14:paraId="502D4047" w14:textId="77777777" w:rsidR="00E24455" w:rsidRPr="003C01B2" w:rsidRDefault="00E24455" w:rsidP="00151A6A">
      <w:pPr>
        <w:widowControl w:val="0"/>
        <w:tabs>
          <w:tab w:val="left" w:pos="1134"/>
          <w:tab w:val="left" w:pos="6284"/>
        </w:tabs>
        <w:spacing w:after="160"/>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 xml:space="preserve">код </w:t>
      </w:r>
      <w:r w:rsidR="00107A05" w:rsidRPr="003C01B2">
        <w:rPr>
          <w:rFonts w:ascii="GHEA Grapalat" w:hAnsi="GHEA Grapalat"/>
          <w:sz w:val="20"/>
          <w:szCs w:val="20"/>
        </w:rPr>
        <w:t>процедуры</w:t>
      </w:r>
      <w:r w:rsidRPr="003C01B2">
        <w:rPr>
          <w:rFonts w:ascii="GHEA Grapalat" w:hAnsi="GHEA Grapalat"/>
          <w:sz w:val="20"/>
          <w:szCs w:val="20"/>
        </w:rPr>
        <w:t>;</w:t>
      </w:r>
      <w:r w:rsidRPr="003C01B2">
        <w:rPr>
          <w:rFonts w:ascii="GHEA Grapalat" w:hAnsi="GHEA Grapalat"/>
          <w:sz w:val="20"/>
          <w:szCs w:val="20"/>
        </w:rPr>
        <w:tab/>
      </w:r>
    </w:p>
    <w:p w14:paraId="7307CFB0" w14:textId="77777777" w:rsidR="00E24455" w:rsidRPr="003C01B2" w:rsidRDefault="00E2445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3)</w:t>
      </w:r>
      <w:r w:rsidRPr="003C01B2">
        <w:rPr>
          <w:rFonts w:ascii="GHEA Grapalat" w:hAnsi="GHEA Grapalat"/>
          <w:sz w:val="20"/>
          <w:szCs w:val="20"/>
        </w:rPr>
        <w:tab/>
        <w:t>слова “не вскрывать до заседания по вскрытию заявок”;</w:t>
      </w:r>
    </w:p>
    <w:p w14:paraId="0DB7825C" w14:textId="77777777" w:rsidR="00E24455" w:rsidRPr="003C01B2" w:rsidRDefault="00E24455" w:rsidP="00151A6A">
      <w:pPr>
        <w:widowControl w:val="0"/>
        <w:tabs>
          <w:tab w:val="left" w:pos="1134"/>
        </w:tabs>
        <w:spacing w:after="160"/>
        <w:ind w:firstLine="567"/>
        <w:jc w:val="both"/>
        <w:rPr>
          <w:rFonts w:ascii="GHEA Grapalat" w:hAnsi="GHEA Grapalat"/>
          <w:sz w:val="20"/>
          <w:szCs w:val="20"/>
        </w:rPr>
      </w:pPr>
      <w:r w:rsidRPr="003C01B2">
        <w:rPr>
          <w:rFonts w:ascii="GHEA Grapalat" w:hAnsi="GHEA Grapalat"/>
          <w:sz w:val="20"/>
          <w:szCs w:val="20"/>
        </w:rPr>
        <w:t>4)</w:t>
      </w:r>
      <w:r w:rsidRPr="003C01B2">
        <w:rPr>
          <w:rFonts w:ascii="GHEA Grapalat" w:hAnsi="GHEA Grapalat"/>
          <w:sz w:val="20"/>
          <w:szCs w:val="20"/>
        </w:rPr>
        <w:tab/>
        <w:t>наименование (имя), место нахождения и номер телефона участника.</w:t>
      </w:r>
    </w:p>
    <w:p w14:paraId="5410BACB" w14:textId="77777777" w:rsidR="00E24455" w:rsidRPr="003C01B2" w:rsidRDefault="00107A05" w:rsidP="00151A6A">
      <w:pPr>
        <w:widowControl w:val="0"/>
        <w:tabs>
          <w:tab w:val="left" w:pos="1134"/>
        </w:tabs>
        <w:spacing w:after="160"/>
        <w:ind w:firstLine="567"/>
        <w:jc w:val="both"/>
        <w:rPr>
          <w:rFonts w:ascii="GHEA Grapalat" w:hAnsi="GHEA Grapalat" w:cs="Sylfaen"/>
          <w:sz w:val="20"/>
          <w:szCs w:val="20"/>
        </w:rPr>
      </w:pPr>
      <w:r w:rsidRPr="003C01B2">
        <w:rPr>
          <w:rFonts w:ascii="GHEA Grapalat" w:hAnsi="GHEA Grapalat"/>
          <w:sz w:val="20"/>
          <w:szCs w:val="20"/>
        </w:rPr>
        <w:t>3</w:t>
      </w:r>
      <w:r w:rsidR="00E24455" w:rsidRPr="003C01B2">
        <w:rPr>
          <w:rFonts w:ascii="GHEA Grapalat" w:hAnsi="GHEA Grapalat"/>
          <w:sz w:val="20"/>
          <w:szCs w:val="20"/>
        </w:rPr>
        <w:t>.3.</w:t>
      </w:r>
      <w:r w:rsidR="00E24455" w:rsidRPr="003C01B2">
        <w:rPr>
          <w:rFonts w:ascii="GHEA Grapalat" w:hAnsi="GHEA Grapalat"/>
          <w:sz w:val="20"/>
          <w:szCs w:val="20"/>
        </w:rPr>
        <w:tab/>
        <w:t>На заседании по вскрытию заявок комиссия отклоняет заявки, не</w:t>
      </w:r>
      <w:r w:rsidR="00E24455" w:rsidRPr="003C01B2">
        <w:rPr>
          <w:rFonts w:ascii="Courier New" w:hAnsi="Courier New" w:cs="Courier New"/>
          <w:sz w:val="20"/>
          <w:szCs w:val="20"/>
        </w:rPr>
        <w:t> </w:t>
      </w:r>
      <w:r w:rsidR="00E24455" w:rsidRPr="003C01B2">
        <w:rPr>
          <w:rFonts w:ascii="GHEA Grapalat" w:hAnsi="GHEA Grapalat"/>
          <w:sz w:val="20"/>
          <w:szCs w:val="20"/>
        </w:rPr>
        <w:t xml:space="preserve">соответствующие требованиям пунктов </w:t>
      </w:r>
      <w:r w:rsidRPr="003C01B2">
        <w:rPr>
          <w:rFonts w:ascii="GHEA Grapalat" w:hAnsi="GHEA Grapalat"/>
          <w:sz w:val="20"/>
          <w:szCs w:val="20"/>
        </w:rPr>
        <w:t>3</w:t>
      </w:r>
      <w:r w:rsidR="00E24455" w:rsidRPr="003C01B2">
        <w:rPr>
          <w:rFonts w:ascii="GHEA Grapalat" w:hAnsi="GHEA Grapalat"/>
          <w:sz w:val="20"/>
          <w:szCs w:val="20"/>
        </w:rPr>
        <w:t xml:space="preserve">.1 и </w:t>
      </w:r>
      <w:r w:rsidRPr="003C01B2">
        <w:rPr>
          <w:rFonts w:ascii="GHEA Grapalat" w:hAnsi="GHEA Grapalat"/>
          <w:sz w:val="20"/>
          <w:szCs w:val="20"/>
        </w:rPr>
        <w:t>3</w:t>
      </w:r>
      <w:r w:rsidR="00E24455" w:rsidRPr="003C01B2">
        <w:rPr>
          <w:rFonts w:ascii="GHEA Grapalat" w:hAnsi="GHEA Grapalat"/>
          <w:sz w:val="20"/>
          <w:szCs w:val="20"/>
        </w:rPr>
        <w:t>.2 настоящей инструкции, и в том же виде возвращает подающему их лицу.</w:t>
      </w:r>
    </w:p>
    <w:p w14:paraId="20DAE081" w14:textId="77777777" w:rsidR="00E24455" w:rsidRPr="003C01B2" w:rsidRDefault="00E24455" w:rsidP="00E24455">
      <w:pPr>
        <w:widowControl w:val="0"/>
        <w:tabs>
          <w:tab w:val="left" w:pos="1134"/>
        </w:tabs>
        <w:spacing w:after="160" w:line="360" w:lineRule="auto"/>
        <w:ind w:firstLine="567"/>
        <w:jc w:val="both"/>
        <w:rPr>
          <w:rFonts w:ascii="GHEA Grapalat" w:hAnsi="GHEA Grapalat" w:cs="Sylfaen"/>
          <w:sz w:val="20"/>
          <w:szCs w:val="20"/>
        </w:rPr>
      </w:pPr>
    </w:p>
    <w:p w14:paraId="07E377C7" w14:textId="77777777" w:rsidR="009C1687" w:rsidRPr="003C01B2" w:rsidRDefault="009C1687">
      <w:pPr>
        <w:rPr>
          <w:rFonts w:ascii="GHEA Grapalat" w:hAnsi="GHEA Grapalat"/>
          <w:b/>
          <w:sz w:val="20"/>
          <w:szCs w:val="20"/>
        </w:rPr>
      </w:pPr>
    </w:p>
    <w:p w14:paraId="3C76C8A3" w14:textId="77777777" w:rsidR="00107A05" w:rsidRPr="003C01B2" w:rsidRDefault="00107A05">
      <w:pPr>
        <w:rPr>
          <w:rFonts w:ascii="GHEA Grapalat" w:hAnsi="GHEA Grapalat"/>
          <w:b/>
          <w:sz w:val="20"/>
          <w:szCs w:val="20"/>
        </w:rPr>
      </w:pPr>
      <w:r w:rsidRPr="003C01B2">
        <w:rPr>
          <w:rFonts w:ascii="GHEA Grapalat" w:hAnsi="GHEA Grapalat"/>
          <w:b/>
          <w:sz w:val="20"/>
          <w:szCs w:val="20"/>
        </w:rPr>
        <w:br w:type="page"/>
      </w:r>
    </w:p>
    <w:p w14:paraId="33FBE9A9" w14:textId="77777777" w:rsidR="00B2572B" w:rsidRPr="003C01B2" w:rsidRDefault="00B2572B" w:rsidP="00B46D58">
      <w:pPr>
        <w:pStyle w:val="norm"/>
        <w:widowControl w:val="0"/>
        <w:spacing w:after="160" w:line="240" w:lineRule="auto"/>
        <w:ind w:firstLine="284"/>
        <w:jc w:val="right"/>
        <w:rPr>
          <w:rFonts w:ascii="GHEA Grapalat" w:hAnsi="GHEA Grapalat" w:cs="Arial"/>
          <w:b/>
          <w:sz w:val="20"/>
        </w:rPr>
      </w:pPr>
      <w:r w:rsidRPr="003C01B2">
        <w:rPr>
          <w:rFonts w:ascii="GHEA Grapalat" w:hAnsi="GHEA Grapalat"/>
          <w:b/>
          <w:sz w:val="20"/>
        </w:rPr>
        <w:lastRenderedPageBreak/>
        <w:t>Приложение № 1</w:t>
      </w:r>
    </w:p>
    <w:p w14:paraId="623FC711" w14:textId="50D6CA0D" w:rsidR="00B2572B" w:rsidRPr="003C01B2" w:rsidRDefault="00B2572B" w:rsidP="00B46D58">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00123294" w:rsidRPr="003C01B2">
        <w:rPr>
          <w:rFonts w:ascii="GHEA Grapalat" w:hAnsi="GHEA Grapalat" w:cs="Arial"/>
          <w:b/>
        </w:rPr>
        <w:br/>
      </w:r>
      <w:r w:rsidRPr="003C01B2">
        <w:rPr>
          <w:rFonts w:ascii="GHEA Grapalat" w:hAnsi="GHEA Grapalat"/>
          <w:b/>
        </w:rPr>
        <w:t xml:space="preserve">под кодом </w:t>
      </w:r>
      <w:r w:rsidR="006132ED" w:rsidRPr="003C01B2">
        <w:rPr>
          <w:rFonts w:ascii="GHEA Grapalat" w:hAnsi="GHEA Grapalat"/>
        </w:rPr>
        <w:t>"</w:t>
      </w:r>
      <w:r w:rsidRPr="003C01B2">
        <w:rPr>
          <w:rFonts w:ascii="GHEA Grapalat" w:hAnsi="GHEA Grapalat"/>
          <w:b/>
        </w:rPr>
        <w:t>---</w:t>
      </w:r>
      <w:r w:rsidR="004F3CC3" w:rsidRPr="003C01B2">
        <w:rPr>
          <w:rFonts w:ascii="GHEA Grapalat" w:hAnsi="GHEA Grapalat"/>
          <w:b/>
        </w:rPr>
        <w:t>ԱՄՖՀ-ՀԲՄԽԾՁԲ-25/1</w:t>
      </w:r>
      <w:r w:rsidR="00B666FB" w:rsidRPr="003C01B2">
        <w:rPr>
          <w:rStyle w:val="FootnoteReference"/>
          <w:rFonts w:ascii="GHEA Grapalat" w:hAnsi="GHEA Grapalat"/>
          <w:b/>
        </w:rPr>
        <w:footnoteReference w:customMarkFollows="1" w:id="2"/>
        <w:t>*</w:t>
      </w:r>
      <w:r w:rsidRPr="003C01B2">
        <w:rPr>
          <w:rFonts w:ascii="GHEA Grapalat" w:hAnsi="GHEA Grapalat"/>
          <w:b/>
        </w:rPr>
        <w:t>---/---</w:t>
      </w:r>
      <w:r w:rsidR="006132ED" w:rsidRPr="003C01B2">
        <w:rPr>
          <w:rFonts w:ascii="GHEA Grapalat" w:hAnsi="GHEA Grapalat"/>
        </w:rPr>
        <w:t>"</w:t>
      </w:r>
    </w:p>
    <w:p w14:paraId="43C4CCBD" w14:textId="77777777" w:rsidR="00B2572B" w:rsidRPr="003C01B2" w:rsidRDefault="00B2572B" w:rsidP="00B46D58">
      <w:pPr>
        <w:widowControl w:val="0"/>
        <w:spacing w:after="120"/>
        <w:jc w:val="center"/>
        <w:rPr>
          <w:rFonts w:ascii="GHEA Grapalat" w:hAnsi="GHEA Grapalat" w:cs="Sylfaen"/>
          <w:b/>
          <w:sz w:val="20"/>
          <w:szCs w:val="20"/>
        </w:rPr>
      </w:pPr>
    </w:p>
    <w:p w14:paraId="6FEF4846" w14:textId="77777777" w:rsidR="00D87B1D" w:rsidRPr="003C01B2" w:rsidRDefault="00D87B1D" w:rsidP="00B46D58">
      <w:pPr>
        <w:widowControl w:val="0"/>
        <w:spacing w:after="120"/>
        <w:jc w:val="center"/>
        <w:rPr>
          <w:rFonts w:ascii="GHEA Grapalat" w:hAnsi="GHEA Grapalat" w:cs="Sylfaen"/>
          <w:b/>
          <w:sz w:val="20"/>
          <w:szCs w:val="20"/>
        </w:rPr>
      </w:pPr>
    </w:p>
    <w:p w14:paraId="49B4888F" w14:textId="77777777" w:rsidR="00B2572B" w:rsidRPr="003C01B2" w:rsidRDefault="00B2572B" w:rsidP="00B46D58">
      <w:pPr>
        <w:widowControl w:val="0"/>
        <w:spacing w:after="160"/>
        <w:jc w:val="center"/>
        <w:rPr>
          <w:rFonts w:ascii="GHEA Grapalat" w:hAnsi="GHEA Grapalat" w:cs="Arial"/>
          <w:b/>
          <w:sz w:val="20"/>
          <w:szCs w:val="20"/>
        </w:rPr>
      </w:pPr>
      <w:r w:rsidRPr="003C01B2">
        <w:rPr>
          <w:rFonts w:ascii="GHEA Grapalat" w:hAnsi="GHEA Grapalat"/>
          <w:b/>
          <w:sz w:val="20"/>
          <w:szCs w:val="20"/>
        </w:rPr>
        <w:t>ЗАЯВЛЕНИЕ</w:t>
      </w:r>
      <w:r w:rsidR="00350210" w:rsidRPr="003C01B2">
        <w:rPr>
          <w:rFonts w:ascii="GHEA Grapalat" w:hAnsi="GHEA Grapalat"/>
          <w:b/>
          <w:sz w:val="20"/>
          <w:szCs w:val="20"/>
        </w:rPr>
        <w:t>-</w:t>
      </w:r>
      <w:r w:rsidR="005A6435" w:rsidRPr="003C01B2">
        <w:rPr>
          <w:rFonts w:ascii="GHEA Grapalat" w:hAnsi="GHEA Grapalat"/>
          <w:b/>
          <w:sz w:val="20"/>
          <w:szCs w:val="20"/>
        </w:rPr>
        <w:t xml:space="preserve">  ОБЪЯВЛЕНИЕ </w:t>
      </w:r>
      <w:r w:rsidRPr="003C01B2">
        <w:rPr>
          <w:rFonts w:ascii="GHEA Grapalat" w:hAnsi="GHEA Grapalat"/>
          <w:b/>
          <w:sz w:val="20"/>
          <w:szCs w:val="20"/>
        </w:rPr>
        <w:t>*</w:t>
      </w:r>
    </w:p>
    <w:p w14:paraId="2DE7BBC7" w14:textId="77777777" w:rsidR="00B2572B" w:rsidRPr="003C01B2" w:rsidRDefault="00B2572B" w:rsidP="00B46D58">
      <w:pPr>
        <w:pStyle w:val="Heading6"/>
        <w:keepNext w:val="0"/>
        <w:widowControl w:val="0"/>
        <w:spacing w:after="160"/>
        <w:jc w:val="center"/>
        <w:rPr>
          <w:rFonts w:ascii="GHEA Grapalat" w:hAnsi="GHEA Grapalat" w:cs="Arial"/>
          <w:color w:val="auto"/>
          <w:sz w:val="20"/>
        </w:rPr>
      </w:pPr>
      <w:r w:rsidRPr="003C01B2">
        <w:rPr>
          <w:rFonts w:ascii="GHEA Grapalat" w:hAnsi="GHEA Grapalat"/>
          <w:color w:val="auto"/>
          <w:sz w:val="20"/>
        </w:rPr>
        <w:t>на участие в открытом конкурсе</w:t>
      </w:r>
      <w:r w:rsidR="00AA7117" w:rsidRPr="003C01B2">
        <w:rPr>
          <w:rFonts w:ascii="GHEA Grapalat" w:hAnsi="GHEA Grapalat"/>
          <w:color w:val="auto"/>
          <w:sz w:val="20"/>
        </w:rPr>
        <w:t xml:space="preserve"> </w:t>
      </w:r>
    </w:p>
    <w:p w14:paraId="2E1B955D" w14:textId="77777777" w:rsidR="00B2572B" w:rsidRPr="003C01B2" w:rsidRDefault="00B2572B" w:rsidP="00B46D58">
      <w:pPr>
        <w:widowControl w:val="0"/>
        <w:spacing w:after="120"/>
        <w:jc w:val="center"/>
        <w:rPr>
          <w:rFonts w:ascii="GHEA Grapalat" w:hAnsi="GHEA Grapalat"/>
          <w:sz w:val="20"/>
          <w:szCs w:val="20"/>
        </w:rPr>
      </w:pPr>
    </w:p>
    <w:p w14:paraId="733DE2FB"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______________________________________________________________заявляет, что </w:t>
      </w:r>
    </w:p>
    <w:p w14:paraId="28399AFD" w14:textId="77777777" w:rsidR="00374F4A" w:rsidRPr="003C01B2" w:rsidRDefault="00374F4A" w:rsidP="00B46D58">
      <w:pPr>
        <w:spacing w:after="160"/>
        <w:ind w:left="2694"/>
        <w:jc w:val="both"/>
        <w:rPr>
          <w:rFonts w:ascii="GHEA Grapalat" w:hAnsi="GHEA Grapalat"/>
          <w:sz w:val="20"/>
          <w:szCs w:val="20"/>
        </w:rPr>
      </w:pPr>
      <w:r w:rsidRPr="003C01B2">
        <w:rPr>
          <w:rFonts w:ascii="GHEA Grapalat" w:hAnsi="GHEA Grapalat"/>
          <w:sz w:val="20"/>
          <w:szCs w:val="20"/>
        </w:rPr>
        <w:t xml:space="preserve">наименование участника </w:t>
      </w:r>
    </w:p>
    <w:p w14:paraId="44FBB3A7" w14:textId="77777777" w:rsidR="00374F4A" w:rsidRPr="003C01B2" w:rsidRDefault="00374F4A" w:rsidP="00B46D58">
      <w:pPr>
        <w:jc w:val="both"/>
        <w:rPr>
          <w:rFonts w:ascii="GHEA Grapalat" w:hAnsi="GHEA Grapalat"/>
          <w:sz w:val="20"/>
          <w:szCs w:val="20"/>
          <w:u w:val="single"/>
        </w:rPr>
      </w:pPr>
      <w:r w:rsidRPr="003C01B2">
        <w:rPr>
          <w:rFonts w:ascii="GHEA Grapalat" w:hAnsi="GHEA Grapalat"/>
          <w:sz w:val="20"/>
          <w:szCs w:val="20"/>
        </w:rPr>
        <w:t>желает участвовать в лоте (лотах)_______________________________ объявленного</w:t>
      </w:r>
    </w:p>
    <w:p w14:paraId="0727DC0C" w14:textId="77777777" w:rsidR="00374F4A" w:rsidRPr="003C01B2" w:rsidRDefault="00374F4A" w:rsidP="00B46D58">
      <w:pPr>
        <w:spacing w:after="160"/>
        <w:ind w:left="4395"/>
        <w:jc w:val="both"/>
        <w:rPr>
          <w:rFonts w:ascii="GHEA Grapalat" w:hAnsi="GHEA Grapalat" w:cs="Sylfaen"/>
          <w:sz w:val="20"/>
          <w:szCs w:val="20"/>
        </w:rPr>
      </w:pPr>
      <w:r w:rsidRPr="003C01B2">
        <w:rPr>
          <w:rFonts w:ascii="GHEA Grapalat" w:hAnsi="GHEA Grapalat"/>
          <w:sz w:val="20"/>
          <w:szCs w:val="20"/>
        </w:rPr>
        <w:t>номер лота (лотов)</w:t>
      </w:r>
    </w:p>
    <w:p w14:paraId="1F316BB0" w14:textId="5C9A0163" w:rsidR="00374F4A" w:rsidRPr="003C01B2" w:rsidRDefault="00374F4A" w:rsidP="00B46D58">
      <w:pPr>
        <w:jc w:val="both"/>
        <w:rPr>
          <w:rFonts w:ascii="GHEA Grapalat" w:hAnsi="GHEA Grapalat" w:cs="Sylfaen"/>
          <w:sz w:val="20"/>
          <w:szCs w:val="20"/>
        </w:rPr>
      </w:pPr>
      <w:r w:rsidRPr="003C01B2">
        <w:rPr>
          <w:rFonts w:ascii="GHEA Grapalat" w:hAnsi="GHEA Grapalat"/>
          <w:sz w:val="20"/>
          <w:szCs w:val="20"/>
        </w:rPr>
        <w:t xml:space="preserve">______________________________________________ под кодом </w:t>
      </w:r>
      <w:r w:rsidR="006132ED" w:rsidRPr="003C01B2">
        <w:rPr>
          <w:rFonts w:ascii="GHEA Grapalat" w:hAnsi="GHEA Grapalat"/>
          <w:sz w:val="20"/>
          <w:szCs w:val="20"/>
        </w:rPr>
        <w:t>"</w:t>
      </w:r>
      <w:r w:rsidRPr="003C01B2">
        <w:rPr>
          <w:rFonts w:ascii="GHEA Grapalat" w:hAnsi="GHEA Grapalat"/>
          <w:sz w:val="20"/>
          <w:szCs w:val="20"/>
        </w:rPr>
        <w:t>---</w:t>
      </w:r>
      <w:r w:rsidR="004F3CC3" w:rsidRPr="003C01B2">
        <w:rPr>
          <w:rFonts w:ascii="GHEA Grapalat" w:hAnsi="GHEA Grapalat"/>
          <w:sz w:val="20"/>
          <w:szCs w:val="20"/>
        </w:rPr>
        <w:t>ԱՄՖՀ-ՀԲՄԽԾՁԲ-25/1</w:t>
      </w:r>
      <w:r w:rsidRPr="003C01B2">
        <w:rPr>
          <w:rFonts w:ascii="GHEA Grapalat" w:hAnsi="GHEA Grapalat"/>
          <w:sz w:val="20"/>
          <w:szCs w:val="20"/>
        </w:rPr>
        <w:t>---/---</w:t>
      </w:r>
      <w:r w:rsidR="006132ED" w:rsidRPr="003C01B2">
        <w:rPr>
          <w:rFonts w:ascii="GHEA Grapalat" w:hAnsi="GHEA Grapalat"/>
          <w:sz w:val="20"/>
          <w:szCs w:val="20"/>
        </w:rPr>
        <w:t>"</w:t>
      </w:r>
    </w:p>
    <w:p w14:paraId="45FD02AC" w14:textId="77777777" w:rsidR="00374F4A" w:rsidRPr="003C01B2" w:rsidRDefault="00374F4A" w:rsidP="00B46D58">
      <w:pPr>
        <w:spacing w:after="160"/>
        <w:ind w:left="1560"/>
        <w:jc w:val="both"/>
        <w:rPr>
          <w:rFonts w:ascii="GHEA Grapalat" w:hAnsi="GHEA Grapalat"/>
          <w:sz w:val="20"/>
          <w:szCs w:val="20"/>
        </w:rPr>
      </w:pPr>
      <w:r w:rsidRPr="003C01B2">
        <w:rPr>
          <w:rFonts w:ascii="GHEA Grapalat" w:hAnsi="GHEA Grapalat"/>
          <w:sz w:val="20"/>
          <w:szCs w:val="20"/>
        </w:rPr>
        <w:t>наименование заказчика</w:t>
      </w:r>
    </w:p>
    <w:p w14:paraId="165C621E" w14:textId="77777777" w:rsidR="00374F4A" w:rsidRPr="003C01B2" w:rsidRDefault="00374F4A" w:rsidP="00B46D58">
      <w:pPr>
        <w:spacing w:after="160"/>
        <w:jc w:val="both"/>
        <w:rPr>
          <w:rFonts w:ascii="GHEA Grapalat" w:hAnsi="GHEA Grapalat"/>
          <w:sz w:val="20"/>
          <w:szCs w:val="20"/>
        </w:rPr>
      </w:pPr>
      <w:r w:rsidRPr="003C01B2">
        <w:rPr>
          <w:rFonts w:ascii="GHEA Grapalat" w:hAnsi="GHEA Grapalat"/>
          <w:sz w:val="20"/>
          <w:szCs w:val="20"/>
        </w:rPr>
        <w:t>открытого конкурса и в соответствии с требованиями приглашения подает заявку.</w:t>
      </w:r>
    </w:p>
    <w:p w14:paraId="712CE65F"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__________________________________________________ заявляет и заверяет, что</w:t>
      </w:r>
    </w:p>
    <w:p w14:paraId="628EC3AB" w14:textId="77777777" w:rsidR="00374F4A" w:rsidRPr="003C01B2" w:rsidRDefault="00374F4A" w:rsidP="00B46D58">
      <w:pPr>
        <w:spacing w:after="160"/>
        <w:ind w:left="1843"/>
        <w:jc w:val="both"/>
        <w:rPr>
          <w:rFonts w:ascii="GHEA Grapalat" w:hAnsi="GHEA Grapalat" w:cs="Sylfaen"/>
          <w:sz w:val="20"/>
          <w:szCs w:val="20"/>
        </w:rPr>
      </w:pPr>
      <w:r w:rsidRPr="003C01B2">
        <w:rPr>
          <w:rFonts w:ascii="GHEA Grapalat" w:hAnsi="GHEA Grapalat"/>
          <w:sz w:val="20"/>
          <w:szCs w:val="20"/>
        </w:rPr>
        <w:t>наименование участника</w:t>
      </w:r>
    </w:p>
    <w:p w14:paraId="19F56C63" w14:textId="77777777" w:rsidR="00374F4A" w:rsidRPr="003C01B2" w:rsidRDefault="00374F4A" w:rsidP="00B46D58">
      <w:pPr>
        <w:jc w:val="both"/>
        <w:rPr>
          <w:rFonts w:ascii="GHEA Grapalat" w:hAnsi="GHEA Grapalat" w:cs="Sylfaen"/>
          <w:sz w:val="20"/>
          <w:szCs w:val="20"/>
        </w:rPr>
      </w:pPr>
      <w:r w:rsidRPr="003C01B2">
        <w:rPr>
          <w:rFonts w:ascii="GHEA Grapalat" w:hAnsi="GHEA Grapalat"/>
          <w:sz w:val="20"/>
          <w:szCs w:val="20"/>
        </w:rPr>
        <w:t>является резидентом ______________________________________________________</w:t>
      </w:r>
      <w:r w:rsidR="00D04575" w:rsidRPr="003C01B2">
        <w:rPr>
          <w:rFonts w:ascii="GHEA Grapalat" w:hAnsi="GHEA Grapalat"/>
          <w:sz w:val="20"/>
          <w:szCs w:val="20"/>
        </w:rPr>
        <w:t>.</w:t>
      </w:r>
    </w:p>
    <w:p w14:paraId="774BCFB4" w14:textId="77777777" w:rsidR="00374F4A" w:rsidRPr="003C01B2" w:rsidRDefault="00374F4A" w:rsidP="00B46D58">
      <w:pPr>
        <w:spacing w:after="160"/>
        <w:ind w:left="4111"/>
        <w:jc w:val="both"/>
        <w:rPr>
          <w:rFonts w:ascii="GHEA Grapalat" w:hAnsi="GHEA Grapalat" w:cs="Arial"/>
          <w:sz w:val="20"/>
          <w:szCs w:val="20"/>
        </w:rPr>
      </w:pPr>
      <w:r w:rsidRPr="003C01B2">
        <w:rPr>
          <w:rFonts w:ascii="GHEA Grapalat" w:hAnsi="GHEA Grapalat"/>
          <w:sz w:val="20"/>
          <w:szCs w:val="20"/>
        </w:rPr>
        <w:t>наименование страны</w:t>
      </w:r>
    </w:p>
    <w:p w14:paraId="326C2002" w14:textId="77777777" w:rsidR="000612B9" w:rsidRPr="003C01B2" w:rsidRDefault="000612B9" w:rsidP="00B46D58">
      <w:pPr>
        <w:jc w:val="both"/>
        <w:rPr>
          <w:rFonts w:ascii="GHEA Grapalat" w:hAnsi="GHEA Grapalat"/>
          <w:sz w:val="20"/>
          <w:szCs w:val="20"/>
        </w:rPr>
      </w:pPr>
    </w:p>
    <w:p w14:paraId="7914AAB0" w14:textId="77777777" w:rsidR="000612B9" w:rsidRPr="003C01B2" w:rsidRDefault="004F0CAA" w:rsidP="00B46D58">
      <w:pPr>
        <w:jc w:val="both"/>
        <w:rPr>
          <w:rFonts w:ascii="GHEA Grapalat" w:hAnsi="GHEA Grapalat"/>
          <w:sz w:val="20"/>
          <w:szCs w:val="20"/>
        </w:rPr>
      </w:pPr>
      <w:r w:rsidRPr="003C01B2">
        <w:rPr>
          <w:rFonts w:ascii="GHEA Grapalat" w:hAnsi="GHEA Grapalat"/>
          <w:sz w:val="20"/>
          <w:szCs w:val="20"/>
        </w:rPr>
        <w:t>Данные</w:t>
      </w:r>
      <w:r w:rsidR="002A0700" w:rsidRPr="003C01B2">
        <w:rPr>
          <w:rFonts w:ascii="GHEA Grapalat" w:hAnsi="GHEA Grapalat"/>
          <w:sz w:val="20"/>
          <w:szCs w:val="20"/>
        </w:rPr>
        <w:t xml:space="preserve">       </w:t>
      </w:r>
      <w:r w:rsidR="000612B9" w:rsidRPr="003C01B2">
        <w:rPr>
          <w:rFonts w:ascii="GHEA Grapalat" w:hAnsi="GHEA Grapalat"/>
          <w:sz w:val="20"/>
          <w:szCs w:val="20"/>
        </w:rPr>
        <w:t>----------------------------------------</w:t>
      </w:r>
      <w:r w:rsidR="00304237" w:rsidRPr="003C01B2">
        <w:rPr>
          <w:rFonts w:ascii="GHEA Grapalat" w:hAnsi="GHEA Grapalat"/>
          <w:sz w:val="20"/>
          <w:szCs w:val="20"/>
        </w:rPr>
        <w:t xml:space="preserve">  </w:t>
      </w:r>
      <w:r w:rsidR="00F96993" w:rsidRPr="003C01B2">
        <w:rPr>
          <w:rFonts w:ascii="GHEA Grapalat" w:hAnsi="GHEA Grapalat"/>
          <w:sz w:val="20"/>
          <w:szCs w:val="20"/>
        </w:rPr>
        <w:t>следующие</w:t>
      </w:r>
      <w:r w:rsidR="00304237" w:rsidRPr="003C01B2">
        <w:rPr>
          <w:rFonts w:ascii="GHEA Grapalat" w:hAnsi="GHEA Grapalat"/>
          <w:sz w:val="20"/>
          <w:szCs w:val="20"/>
        </w:rPr>
        <w:t>:</w:t>
      </w:r>
    </w:p>
    <w:p w14:paraId="28E52A75" w14:textId="77777777" w:rsidR="002A0700" w:rsidRPr="003C01B2" w:rsidRDefault="002A0700" w:rsidP="000811C1">
      <w:pPr>
        <w:spacing w:after="160"/>
        <w:ind w:left="1843"/>
        <w:rPr>
          <w:rFonts w:ascii="GHEA Grapalat" w:hAnsi="GHEA Grapalat" w:cs="Sylfaen"/>
          <w:sz w:val="20"/>
          <w:szCs w:val="20"/>
          <w:lang w:val="hy-AM"/>
        </w:rPr>
      </w:pPr>
      <w:r w:rsidRPr="003C01B2">
        <w:rPr>
          <w:rFonts w:ascii="GHEA Grapalat" w:hAnsi="GHEA Grapalat"/>
          <w:sz w:val="20"/>
          <w:szCs w:val="20"/>
        </w:rPr>
        <w:t>наименование участника</w:t>
      </w:r>
    </w:p>
    <w:p w14:paraId="7A9AA28B" w14:textId="77777777" w:rsidR="000612B9" w:rsidRPr="003C01B2" w:rsidRDefault="000612B9" w:rsidP="00B46D58">
      <w:pPr>
        <w:jc w:val="both"/>
        <w:rPr>
          <w:rFonts w:ascii="GHEA Grapalat" w:hAnsi="GHEA Grapalat"/>
          <w:sz w:val="20"/>
          <w:szCs w:val="20"/>
        </w:rPr>
      </w:pPr>
    </w:p>
    <w:p w14:paraId="195A98BF"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Учетный номер налогоплательщика  </w:t>
      </w:r>
      <w:r w:rsidR="00B138F3" w:rsidRPr="003C01B2">
        <w:rPr>
          <w:rFonts w:ascii="GHEA Grapalat" w:hAnsi="GHEA Grapalat"/>
          <w:sz w:val="20"/>
          <w:szCs w:val="20"/>
        </w:rPr>
        <w:t xml:space="preserve">             </w:t>
      </w:r>
      <w:r w:rsidRPr="003C01B2">
        <w:rPr>
          <w:rFonts w:ascii="GHEA Grapalat" w:hAnsi="GHEA Grapalat"/>
          <w:sz w:val="20"/>
          <w:szCs w:val="20"/>
        </w:rPr>
        <w:t>________________</w:t>
      </w:r>
    </w:p>
    <w:p w14:paraId="43A2A0BE" w14:textId="77777777" w:rsidR="00374F4A" w:rsidRPr="003C01B2" w:rsidRDefault="00B138F3" w:rsidP="00B138F3">
      <w:pPr>
        <w:tabs>
          <w:tab w:val="left" w:pos="7371"/>
        </w:tabs>
        <w:ind w:left="4111"/>
        <w:jc w:val="both"/>
        <w:rPr>
          <w:rFonts w:ascii="GHEA Grapalat" w:hAnsi="GHEA Grapalat" w:cs="Arial"/>
          <w:sz w:val="20"/>
          <w:szCs w:val="20"/>
        </w:rPr>
      </w:pPr>
      <w:r w:rsidRPr="003C01B2">
        <w:rPr>
          <w:rFonts w:ascii="GHEA Grapalat" w:hAnsi="GHEA Grapalat"/>
          <w:sz w:val="20"/>
          <w:szCs w:val="20"/>
        </w:rPr>
        <w:t xml:space="preserve">               </w:t>
      </w:r>
      <w:r w:rsidR="00374F4A" w:rsidRPr="003C01B2">
        <w:rPr>
          <w:rFonts w:ascii="GHEA Grapalat" w:hAnsi="GHEA Grapalat"/>
          <w:sz w:val="20"/>
          <w:szCs w:val="20"/>
        </w:rPr>
        <w:t>учетный номер</w:t>
      </w:r>
      <w:r w:rsidRPr="003C01B2">
        <w:rPr>
          <w:rFonts w:ascii="GHEA Grapalat" w:hAnsi="GHEA Grapalat"/>
          <w:sz w:val="20"/>
          <w:szCs w:val="20"/>
        </w:rPr>
        <w:t xml:space="preserve"> </w:t>
      </w:r>
      <w:r w:rsidR="00374F4A" w:rsidRPr="003C01B2">
        <w:rPr>
          <w:rFonts w:ascii="GHEA Grapalat" w:hAnsi="GHEA Grapalat"/>
          <w:sz w:val="20"/>
          <w:szCs w:val="20"/>
        </w:rPr>
        <w:t>налогоплательщика</w:t>
      </w:r>
    </w:p>
    <w:p w14:paraId="50FD6C31" w14:textId="77777777" w:rsidR="00B138F3" w:rsidRPr="003C01B2" w:rsidRDefault="00B138F3" w:rsidP="00B46D58">
      <w:pPr>
        <w:jc w:val="both"/>
        <w:rPr>
          <w:rFonts w:ascii="GHEA Grapalat" w:hAnsi="GHEA Grapalat"/>
          <w:sz w:val="20"/>
          <w:szCs w:val="20"/>
        </w:rPr>
      </w:pPr>
    </w:p>
    <w:p w14:paraId="252C8578"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 xml:space="preserve">Адрес электронной почты </w:t>
      </w:r>
      <w:r w:rsidR="00B138F3" w:rsidRPr="003C01B2">
        <w:rPr>
          <w:rFonts w:ascii="GHEA Grapalat" w:hAnsi="GHEA Grapalat"/>
          <w:sz w:val="20"/>
          <w:szCs w:val="20"/>
        </w:rPr>
        <w:t xml:space="preserve">                           </w:t>
      </w:r>
      <w:r w:rsidRPr="003C01B2">
        <w:rPr>
          <w:rFonts w:ascii="GHEA Grapalat" w:hAnsi="GHEA Grapalat"/>
          <w:sz w:val="20"/>
          <w:szCs w:val="20"/>
        </w:rPr>
        <w:t>__________________</w:t>
      </w:r>
    </w:p>
    <w:p w14:paraId="38091520" w14:textId="77777777" w:rsidR="00374F4A" w:rsidRPr="003C01B2" w:rsidRDefault="00B138F3" w:rsidP="00B138F3">
      <w:pPr>
        <w:tabs>
          <w:tab w:val="left" w:pos="6946"/>
        </w:tabs>
        <w:ind w:left="3402" w:firstLine="6"/>
        <w:jc w:val="both"/>
        <w:rPr>
          <w:rFonts w:ascii="GHEA Grapalat" w:hAnsi="GHEA Grapalat"/>
          <w:sz w:val="20"/>
          <w:szCs w:val="20"/>
        </w:rPr>
      </w:pPr>
      <w:r w:rsidRPr="003C01B2">
        <w:rPr>
          <w:rFonts w:ascii="GHEA Grapalat" w:hAnsi="GHEA Grapalat"/>
          <w:sz w:val="20"/>
          <w:szCs w:val="20"/>
        </w:rPr>
        <w:t xml:space="preserve">                                  </w:t>
      </w:r>
      <w:r w:rsidR="00374F4A" w:rsidRPr="003C01B2">
        <w:rPr>
          <w:rFonts w:ascii="GHEA Grapalat" w:hAnsi="GHEA Grapalat"/>
          <w:sz w:val="20"/>
          <w:szCs w:val="20"/>
        </w:rPr>
        <w:t>адрес электронной</w:t>
      </w:r>
      <w:r w:rsidR="00374F4A" w:rsidRPr="003C01B2">
        <w:rPr>
          <w:rFonts w:ascii="GHEA Grapalat" w:hAnsi="GHEA Grapalat"/>
          <w:sz w:val="20"/>
          <w:szCs w:val="20"/>
        </w:rPr>
        <w:tab/>
        <w:t>почты</w:t>
      </w:r>
    </w:p>
    <w:p w14:paraId="4F7C3FDF" w14:textId="77777777" w:rsidR="00B138F3" w:rsidRPr="003C01B2" w:rsidRDefault="00B138F3" w:rsidP="00F96993">
      <w:pPr>
        <w:jc w:val="both"/>
        <w:rPr>
          <w:rFonts w:ascii="GHEA Grapalat" w:hAnsi="GHEA Grapalat"/>
          <w:sz w:val="20"/>
          <w:szCs w:val="20"/>
        </w:rPr>
      </w:pPr>
    </w:p>
    <w:p w14:paraId="6CAB2048" w14:textId="77777777" w:rsidR="009E1181" w:rsidRPr="003C01B2" w:rsidRDefault="00F96993" w:rsidP="00F96993">
      <w:pPr>
        <w:jc w:val="both"/>
        <w:rPr>
          <w:rFonts w:ascii="GHEA Grapalat" w:hAnsi="GHEA Grapalat"/>
          <w:sz w:val="20"/>
          <w:szCs w:val="20"/>
        </w:rPr>
      </w:pPr>
      <w:r w:rsidRPr="003C01B2">
        <w:rPr>
          <w:rFonts w:ascii="GHEA Grapalat" w:hAnsi="GHEA Grapalat"/>
          <w:sz w:val="20"/>
          <w:szCs w:val="20"/>
        </w:rPr>
        <w:t>Адрес деятельности</w:t>
      </w:r>
      <w:r w:rsidR="009E1181" w:rsidRPr="003C01B2">
        <w:rPr>
          <w:rFonts w:ascii="GHEA Grapalat" w:hAnsi="GHEA Grapalat"/>
          <w:sz w:val="20"/>
          <w:szCs w:val="20"/>
        </w:rPr>
        <w:t xml:space="preserve">              ----------------------------</w:t>
      </w:r>
      <w:r w:rsidR="009627B3" w:rsidRPr="003C01B2">
        <w:rPr>
          <w:rFonts w:ascii="GHEA Grapalat" w:hAnsi="GHEA Grapalat"/>
          <w:sz w:val="20"/>
          <w:szCs w:val="20"/>
        </w:rPr>
        <w:t>--------------------------------</w:t>
      </w:r>
    </w:p>
    <w:p w14:paraId="7C0254ED" w14:textId="77777777" w:rsidR="00F96993" w:rsidRPr="003C01B2" w:rsidRDefault="009E1181" w:rsidP="00F96993">
      <w:pPr>
        <w:jc w:val="both"/>
        <w:rPr>
          <w:rFonts w:ascii="GHEA Grapalat" w:hAnsi="GHEA Grapalat"/>
          <w:sz w:val="20"/>
          <w:szCs w:val="20"/>
        </w:rPr>
      </w:pPr>
      <w:r w:rsidRPr="003C01B2">
        <w:rPr>
          <w:rFonts w:ascii="GHEA Grapalat" w:hAnsi="GHEA Grapalat"/>
          <w:sz w:val="20"/>
          <w:szCs w:val="20"/>
        </w:rPr>
        <w:t xml:space="preserve">            </w:t>
      </w:r>
      <w:r w:rsidR="00F96993" w:rsidRPr="003C01B2">
        <w:rPr>
          <w:rFonts w:ascii="GHEA Grapalat" w:hAnsi="GHEA Grapalat"/>
          <w:sz w:val="20"/>
          <w:szCs w:val="20"/>
        </w:rPr>
        <w:t xml:space="preserve">  </w:t>
      </w:r>
      <w:r w:rsidRPr="003C01B2">
        <w:rPr>
          <w:rFonts w:ascii="GHEA Grapalat" w:hAnsi="GHEA Grapalat"/>
          <w:sz w:val="20"/>
          <w:szCs w:val="20"/>
        </w:rPr>
        <w:t xml:space="preserve">                                </w:t>
      </w:r>
      <w:r w:rsidR="00B138F3" w:rsidRPr="003C01B2">
        <w:rPr>
          <w:rFonts w:ascii="GHEA Grapalat" w:hAnsi="GHEA Grapalat"/>
          <w:sz w:val="20"/>
          <w:szCs w:val="20"/>
        </w:rPr>
        <w:t xml:space="preserve">                        </w:t>
      </w:r>
      <w:r w:rsidRPr="003C01B2">
        <w:rPr>
          <w:rFonts w:ascii="GHEA Grapalat" w:hAnsi="GHEA Grapalat"/>
          <w:sz w:val="20"/>
          <w:szCs w:val="20"/>
        </w:rPr>
        <w:t>адрес деятельности</w:t>
      </w:r>
    </w:p>
    <w:p w14:paraId="00810229" w14:textId="77777777" w:rsidR="00B16483" w:rsidRPr="003C01B2" w:rsidRDefault="00B16483" w:rsidP="00F96993">
      <w:pPr>
        <w:jc w:val="both"/>
        <w:rPr>
          <w:rFonts w:ascii="GHEA Grapalat" w:hAnsi="GHEA Grapalat"/>
          <w:sz w:val="20"/>
          <w:szCs w:val="20"/>
        </w:rPr>
      </w:pPr>
    </w:p>
    <w:p w14:paraId="703C8E52" w14:textId="77777777" w:rsidR="00B16483" w:rsidRPr="003C01B2" w:rsidRDefault="00B16483" w:rsidP="00F96993">
      <w:pPr>
        <w:jc w:val="both"/>
        <w:rPr>
          <w:rFonts w:ascii="GHEA Grapalat" w:hAnsi="GHEA Grapalat"/>
          <w:sz w:val="20"/>
          <w:szCs w:val="20"/>
        </w:rPr>
      </w:pPr>
      <w:r w:rsidRPr="003C01B2">
        <w:rPr>
          <w:rFonts w:ascii="GHEA Grapalat" w:hAnsi="GHEA Grapalat"/>
          <w:sz w:val="20"/>
          <w:szCs w:val="20"/>
        </w:rPr>
        <w:t>Номер телефона                     ------------------------------</w:t>
      </w:r>
      <w:r w:rsidR="009627B3" w:rsidRPr="003C01B2">
        <w:rPr>
          <w:rFonts w:ascii="GHEA Grapalat" w:hAnsi="GHEA Grapalat"/>
          <w:sz w:val="20"/>
          <w:szCs w:val="20"/>
        </w:rPr>
        <w:t>-------------------------------</w:t>
      </w:r>
      <w:r w:rsidRPr="003C01B2">
        <w:rPr>
          <w:rFonts w:ascii="GHEA Grapalat" w:hAnsi="GHEA Grapalat"/>
          <w:sz w:val="20"/>
          <w:szCs w:val="20"/>
        </w:rPr>
        <w:t xml:space="preserve"> </w:t>
      </w:r>
    </w:p>
    <w:p w14:paraId="5E2CDF2B" w14:textId="77777777" w:rsidR="006B3E56" w:rsidRPr="003C01B2" w:rsidRDefault="00B138F3" w:rsidP="00B16483">
      <w:pPr>
        <w:tabs>
          <w:tab w:val="left" w:pos="7371"/>
        </w:tabs>
        <w:spacing w:after="160"/>
        <w:ind w:left="3544" w:firstLine="3"/>
        <w:jc w:val="both"/>
        <w:rPr>
          <w:rFonts w:ascii="GHEA Grapalat" w:hAnsi="GHEA Grapalat"/>
          <w:sz w:val="20"/>
          <w:szCs w:val="20"/>
        </w:rPr>
      </w:pPr>
      <w:r w:rsidRPr="003C01B2">
        <w:rPr>
          <w:rFonts w:ascii="GHEA Grapalat" w:hAnsi="GHEA Grapalat"/>
          <w:sz w:val="20"/>
          <w:szCs w:val="20"/>
        </w:rPr>
        <w:t xml:space="preserve">                                 </w:t>
      </w:r>
      <w:r w:rsidR="00B16483" w:rsidRPr="003C01B2">
        <w:rPr>
          <w:rFonts w:ascii="GHEA Grapalat" w:hAnsi="GHEA Grapalat"/>
          <w:sz w:val="20"/>
          <w:szCs w:val="20"/>
        </w:rPr>
        <w:t>Номер телефона</w:t>
      </w:r>
    </w:p>
    <w:p w14:paraId="7A7A51E7" w14:textId="77777777" w:rsidR="00B16483" w:rsidRPr="003C01B2" w:rsidRDefault="00B16483" w:rsidP="00B16483">
      <w:pPr>
        <w:tabs>
          <w:tab w:val="left" w:pos="7371"/>
        </w:tabs>
        <w:spacing w:after="160"/>
        <w:ind w:left="3544" w:firstLine="3"/>
        <w:jc w:val="both"/>
        <w:rPr>
          <w:rFonts w:ascii="GHEA Grapalat" w:hAnsi="GHEA Grapalat"/>
          <w:sz w:val="20"/>
          <w:szCs w:val="20"/>
        </w:rPr>
      </w:pPr>
    </w:p>
    <w:p w14:paraId="41A51097" w14:textId="77777777" w:rsidR="00B0401C" w:rsidRPr="003C01B2" w:rsidRDefault="00B0401C" w:rsidP="00B46D58">
      <w:pPr>
        <w:widowControl w:val="0"/>
        <w:jc w:val="both"/>
        <w:rPr>
          <w:rFonts w:ascii="GHEA Grapalat" w:hAnsi="GHEA Grapalat"/>
          <w:sz w:val="20"/>
          <w:szCs w:val="20"/>
        </w:rPr>
      </w:pPr>
    </w:p>
    <w:p w14:paraId="747A4C7D" w14:textId="77777777" w:rsidR="00B0401C" w:rsidRPr="003C01B2" w:rsidRDefault="00B0401C" w:rsidP="00B46D58">
      <w:pPr>
        <w:widowControl w:val="0"/>
        <w:jc w:val="both"/>
        <w:rPr>
          <w:rFonts w:ascii="GHEA Grapalat" w:hAnsi="GHEA Grapalat"/>
          <w:sz w:val="20"/>
          <w:szCs w:val="20"/>
        </w:rPr>
      </w:pPr>
    </w:p>
    <w:p w14:paraId="12D55D3C" w14:textId="77777777" w:rsidR="00B0401C" w:rsidRPr="003C01B2" w:rsidRDefault="00B0401C" w:rsidP="00B46D58">
      <w:pPr>
        <w:widowControl w:val="0"/>
        <w:jc w:val="both"/>
        <w:rPr>
          <w:rFonts w:ascii="GHEA Grapalat" w:hAnsi="GHEA Grapalat"/>
          <w:sz w:val="20"/>
          <w:szCs w:val="20"/>
        </w:rPr>
      </w:pPr>
    </w:p>
    <w:p w14:paraId="1E668A29" w14:textId="77777777" w:rsidR="00B0401C" w:rsidRPr="003C01B2" w:rsidRDefault="00B0401C" w:rsidP="00B46D58">
      <w:pPr>
        <w:widowControl w:val="0"/>
        <w:jc w:val="both"/>
        <w:rPr>
          <w:rFonts w:ascii="GHEA Grapalat" w:hAnsi="GHEA Grapalat"/>
          <w:sz w:val="20"/>
          <w:szCs w:val="20"/>
        </w:rPr>
      </w:pPr>
    </w:p>
    <w:p w14:paraId="5ECF05AF" w14:textId="77777777" w:rsidR="006B3E56" w:rsidRPr="003C01B2" w:rsidRDefault="006B3E56" w:rsidP="00B46D58">
      <w:pPr>
        <w:widowControl w:val="0"/>
        <w:jc w:val="both"/>
        <w:rPr>
          <w:rFonts w:ascii="GHEA Grapalat" w:hAnsi="GHEA Grapalat"/>
          <w:sz w:val="20"/>
          <w:szCs w:val="20"/>
        </w:rPr>
      </w:pPr>
      <w:r w:rsidRPr="003C01B2">
        <w:rPr>
          <w:rFonts w:ascii="GHEA Grapalat" w:hAnsi="GHEA Grapalat"/>
          <w:sz w:val="20"/>
          <w:szCs w:val="20"/>
        </w:rPr>
        <w:t>Настоящим _________________________________объявляет и подтверждает,что:</w:t>
      </w:r>
    </w:p>
    <w:p w14:paraId="4719ECA8" w14:textId="77777777" w:rsidR="006B3E56" w:rsidRPr="003C01B2" w:rsidRDefault="006B3E56" w:rsidP="00B46D58">
      <w:pPr>
        <w:widowControl w:val="0"/>
        <w:spacing w:after="120"/>
        <w:ind w:left="2835"/>
        <w:jc w:val="both"/>
        <w:rPr>
          <w:rFonts w:ascii="GHEA Grapalat" w:hAnsi="GHEA Grapalat"/>
          <w:sz w:val="20"/>
          <w:szCs w:val="20"/>
        </w:rPr>
      </w:pPr>
      <w:r w:rsidRPr="003C01B2">
        <w:rPr>
          <w:rFonts w:ascii="GHEA Grapalat" w:hAnsi="GHEA Grapalat"/>
          <w:sz w:val="20"/>
          <w:szCs w:val="20"/>
        </w:rPr>
        <w:t>наименование участника</w:t>
      </w:r>
    </w:p>
    <w:p w14:paraId="4898B9F4" w14:textId="77777777" w:rsidR="00D87B1D" w:rsidRPr="003C01B2" w:rsidRDefault="00D87B1D" w:rsidP="00B46D58">
      <w:pPr>
        <w:widowControl w:val="0"/>
        <w:spacing w:after="120"/>
        <w:ind w:left="2835"/>
        <w:jc w:val="both"/>
        <w:rPr>
          <w:rFonts w:ascii="GHEA Grapalat" w:hAnsi="GHEA Grapalat"/>
          <w:sz w:val="20"/>
          <w:szCs w:val="20"/>
        </w:rPr>
      </w:pPr>
    </w:p>
    <w:p w14:paraId="2622A613" w14:textId="77777777" w:rsidR="00833D4F" w:rsidRPr="003C01B2" w:rsidRDefault="009917C0" w:rsidP="00833D4F">
      <w:pPr>
        <w:ind w:firstLine="709"/>
        <w:rPr>
          <w:rFonts w:ascii="GHEA Grapalat" w:hAnsi="GHEA Grapalat"/>
          <w:sz w:val="20"/>
          <w:szCs w:val="20"/>
          <w:lang w:val="es-ES"/>
        </w:rPr>
      </w:pPr>
      <w:r w:rsidRPr="003C01B2">
        <w:rPr>
          <w:rFonts w:ascii="GHEA Grapalat" w:hAnsi="GHEA Grapalat" w:cs="Arial"/>
          <w:sz w:val="20"/>
          <w:szCs w:val="20"/>
        </w:rPr>
        <w:t>1</w:t>
      </w:r>
      <w:r w:rsidR="00833D4F" w:rsidRPr="003C01B2">
        <w:rPr>
          <w:rFonts w:ascii="GHEA Grapalat" w:hAnsi="GHEA Grapalat" w:cs="Arial"/>
          <w:sz w:val="20"/>
          <w:szCs w:val="20"/>
          <w:lang w:val="es-ES"/>
        </w:rPr>
        <w:t>)</w:t>
      </w:r>
      <w:r w:rsidR="00833D4F" w:rsidRPr="003C01B2">
        <w:rPr>
          <w:rFonts w:ascii="GHEA Grapalat" w:hAnsi="GHEA Grapalat"/>
          <w:sz w:val="20"/>
          <w:szCs w:val="20"/>
          <w:lang w:val="hy-AM"/>
        </w:rPr>
        <w:t xml:space="preserve">  </w:t>
      </w:r>
      <w:r w:rsidR="00833D4F" w:rsidRPr="003C01B2">
        <w:rPr>
          <w:rFonts w:ascii="GHEA Grapalat" w:hAnsi="GHEA Grapalat"/>
          <w:sz w:val="20"/>
          <w:szCs w:val="20"/>
          <w:u w:val="single"/>
          <w:lang w:val="hy-AM"/>
        </w:rPr>
        <w:t xml:space="preserve">                                                </w:t>
      </w:r>
      <w:r w:rsidR="00833D4F" w:rsidRPr="003C01B2">
        <w:rPr>
          <w:rFonts w:ascii="GHEA Grapalat" w:hAnsi="GHEA Grapalat"/>
          <w:sz w:val="20"/>
          <w:szCs w:val="20"/>
          <w:u w:val="single"/>
          <w:lang w:val="es-ES"/>
        </w:rPr>
        <w:t xml:space="preserve">                         </w:t>
      </w:r>
      <w:r w:rsidR="00833D4F" w:rsidRPr="003C01B2">
        <w:rPr>
          <w:rFonts w:ascii="GHEA Grapalat" w:hAnsi="GHEA Grapalat"/>
          <w:sz w:val="20"/>
          <w:szCs w:val="20"/>
          <w:u w:val="single"/>
          <w:lang w:val="hy-AM"/>
        </w:rPr>
        <w:t xml:space="preserve">          </w:t>
      </w:r>
      <w:r w:rsidR="00833D4F" w:rsidRPr="003C01B2">
        <w:rPr>
          <w:rFonts w:ascii="GHEA Grapalat" w:hAnsi="GHEA Grapalat"/>
          <w:sz w:val="20"/>
          <w:szCs w:val="20"/>
          <w:u w:val="single"/>
        </w:rPr>
        <w:t xml:space="preserve">и </w:t>
      </w:r>
      <w:r w:rsidR="00833D4F" w:rsidRPr="003C01B2">
        <w:rPr>
          <w:rFonts w:ascii="GHEA Grapalat" w:hAnsi="GHEA Grapalat"/>
          <w:sz w:val="20"/>
          <w:szCs w:val="20"/>
          <w:lang w:val="hy-AM"/>
        </w:rPr>
        <w:t>аффилированные</w:t>
      </w:r>
      <w:r w:rsidR="00833D4F" w:rsidRPr="003C01B2">
        <w:rPr>
          <w:rFonts w:ascii="GHEA Grapalat" w:hAnsi="GHEA Grapalat"/>
          <w:sz w:val="20"/>
          <w:szCs w:val="20"/>
        </w:rPr>
        <w:t xml:space="preserve"> с ним</w:t>
      </w:r>
      <w:r w:rsidR="00833D4F" w:rsidRPr="003C01B2">
        <w:rPr>
          <w:rFonts w:ascii="GHEA Grapalat" w:hAnsi="GHEA Grapalat"/>
          <w:sz w:val="20"/>
          <w:szCs w:val="20"/>
          <w:lang w:val="hy-AM"/>
        </w:rPr>
        <w:t xml:space="preserve"> </w:t>
      </w:r>
    </w:p>
    <w:p w14:paraId="1A49F7FA" w14:textId="77777777" w:rsidR="00833D4F" w:rsidRPr="003C01B2" w:rsidRDefault="00833D4F" w:rsidP="00833D4F">
      <w:pPr>
        <w:widowControl w:val="0"/>
        <w:spacing w:after="120"/>
        <w:ind w:left="2835"/>
        <w:rPr>
          <w:rFonts w:ascii="GHEA Grapalat" w:hAnsi="GHEA Grapalat"/>
          <w:sz w:val="20"/>
          <w:szCs w:val="20"/>
        </w:rPr>
      </w:pPr>
      <w:r w:rsidRPr="003C01B2">
        <w:rPr>
          <w:rFonts w:ascii="GHEA Grapalat" w:hAnsi="GHEA Grapalat"/>
          <w:sz w:val="20"/>
          <w:szCs w:val="20"/>
          <w:lang w:val="hy-AM"/>
        </w:rPr>
        <w:lastRenderedPageBreak/>
        <w:tab/>
      </w:r>
      <w:r w:rsidRPr="003C01B2">
        <w:rPr>
          <w:rFonts w:ascii="GHEA Grapalat" w:hAnsi="GHEA Grapalat"/>
          <w:sz w:val="20"/>
          <w:szCs w:val="20"/>
          <w:lang w:val="hy-AM"/>
        </w:rPr>
        <w:tab/>
      </w:r>
      <w:r w:rsidRPr="003C01B2">
        <w:rPr>
          <w:rFonts w:ascii="GHEA Grapalat" w:hAnsi="GHEA Grapalat"/>
          <w:sz w:val="20"/>
          <w:szCs w:val="20"/>
        </w:rPr>
        <w:t>наименование участника</w:t>
      </w:r>
    </w:p>
    <w:p w14:paraId="22BAF9D4" w14:textId="77777777" w:rsidR="00833D4F" w:rsidRPr="003C01B2" w:rsidRDefault="00833D4F" w:rsidP="00833D4F">
      <w:pPr>
        <w:rPr>
          <w:rFonts w:ascii="GHEA Grapalat" w:hAnsi="GHEA Grapalat"/>
          <w:i/>
          <w:sz w:val="20"/>
          <w:szCs w:val="20"/>
          <w:vertAlign w:val="superscript"/>
          <w:lang w:val="es-ES"/>
        </w:rPr>
      </w:pPr>
    </w:p>
    <w:p w14:paraId="7A0F02D8" w14:textId="67039447" w:rsidR="006B3E56" w:rsidRPr="003C01B2" w:rsidRDefault="00833D4F" w:rsidP="00EE0877">
      <w:pPr>
        <w:rPr>
          <w:rFonts w:ascii="GHEA Grapalat" w:hAnsi="GHEA Grapalat" w:cs="Arial"/>
          <w:sz w:val="20"/>
          <w:szCs w:val="20"/>
        </w:rPr>
      </w:pPr>
      <w:r w:rsidRPr="003C01B2">
        <w:rPr>
          <w:rFonts w:ascii="GHEA Grapalat" w:hAnsi="GHEA Grapalat"/>
          <w:sz w:val="20"/>
          <w:szCs w:val="20"/>
          <w:lang w:val="hy-AM"/>
        </w:rPr>
        <w:t>лица</w:t>
      </w:r>
      <w:r w:rsidRPr="003C01B2">
        <w:rPr>
          <w:rFonts w:ascii="GHEA Grapalat" w:hAnsi="GHEA Grapalat" w:cs="Arial"/>
          <w:sz w:val="20"/>
          <w:szCs w:val="20"/>
          <w:lang w:val="es-ES"/>
        </w:rPr>
        <w:t xml:space="preserve"> </w:t>
      </w:r>
      <w:r w:rsidRPr="003C01B2">
        <w:rPr>
          <w:rFonts w:ascii="GHEA Grapalat" w:hAnsi="GHEA Grapalat" w:cs="Arial"/>
          <w:sz w:val="20"/>
          <w:szCs w:val="20"/>
          <w:lang w:val="hy-AM"/>
        </w:rPr>
        <w:t xml:space="preserve"> </w:t>
      </w:r>
      <w:r w:rsidRPr="003C01B2">
        <w:rPr>
          <w:rFonts w:ascii="GHEA Grapalat" w:hAnsi="GHEA Grapalat"/>
          <w:sz w:val="20"/>
          <w:szCs w:val="20"/>
          <w:lang w:val="hy-AM"/>
        </w:rPr>
        <w:t xml:space="preserve">удовлетворяют </w:t>
      </w:r>
      <w:r w:rsidRPr="003C01B2">
        <w:rPr>
          <w:rFonts w:ascii="GHEA Grapalat" w:hAnsi="GHEA Grapalat"/>
          <w:color w:val="000000" w:themeColor="text1"/>
          <w:spacing w:val="-4"/>
          <w:sz w:val="20"/>
          <w:szCs w:val="20"/>
        </w:rPr>
        <w:t>требованиям</w:t>
      </w:r>
      <w:r w:rsidRPr="003C01B2">
        <w:rPr>
          <w:rFonts w:ascii="GHEA Grapalat" w:hAnsi="GHEA Grapalat"/>
          <w:color w:val="000000" w:themeColor="text1"/>
          <w:sz w:val="20"/>
          <w:szCs w:val="20"/>
          <w:lang w:val="es-ES"/>
        </w:rPr>
        <w:t xml:space="preserve"> </w:t>
      </w:r>
      <w:r w:rsidRPr="003C01B2">
        <w:rPr>
          <w:rFonts w:ascii="GHEA Grapalat" w:hAnsi="GHEA Grapalat"/>
          <w:color w:val="000000" w:themeColor="text1"/>
          <w:spacing w:val="-4"/>
          <w:sz w:val="20"/>
          <w:szCs w:val="20"/>
        </w:rPr>
        <w:t>права</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pacing w:val="-4"/>
          <w:sz w:val="20"/>
          <w:szCs w:val="20"/>
        </w:rPr>
        <w:t>участия</w:t>
      </w:r>
      <w:ins w:id="1" w:author="Inesa Kocharyan" w:date="2025-03-21T20:31:00Z">
        <w:r w:rsidR="00861623" w:rsidRPr="003C01B2">
          <w:rPr>
            <w:rFonts w:ascii="GHEA Grapalat" w:hAnsi="GHEA Grapalat"/>
            <w:color w:val="000000" w:themeColor="text1"/>
            <w:spacing w:val="-4"/>
            <w:sz w:val="20"/>
            <w:szCs w:val="20"/>
          </w:rPr>
          <w:t xml:space="preserve"> </w:t>
        </w:r>
      </w:ins>
      <w:r w:rsidR="00861623" w:rsidRPr="003C01B2">
        <w:rPr>
          <w:rFonts w:ascii="GHEA Grapalat" w:hAnsi="GHEA Grapalat"/>
          <w:color w:val="000000" w:themeColor="text1"/>
          <w:spacing w:val="-4"/>
          <w:sz w:val="20"/>
          <w:szCs w:val="20"/>
        </w:rPr>
        <w:t>и квалификационным критериям</w:t>
      </w:r>
      <w:r w:rsidRPr="003C01B2">
        <w:rPr>
          <w:rFonts w:ascii="GHEA Grapalat" w:hAnsi="GHEA Grapalat"/>
          <w:color w:val="000000" w:themeColor="text1"/>
          <w:sz w:val="20"/>
          <w:szCs w:val="20"/>
          <w:lang w:val="es-ES"/>
        </w:rPr>
        <w:t xml:space="preserve"> </w:t>
      </w:r>
      <w:r w:rsidRPr="003C01B2">
        <w:rPr>
          <w:rFonts w:ascii="GHEA Grapalat" w:hAnsi="GHEA Grapalat"/>
          <w:color w:val="000000" w:themeColor="text1"/>
          <w:spacing w:val="-4"/>
          <w:sz w:val="20"/>
          <w:szCs w:val="20"/>
        </w:rPr>
        <w:t>установленным</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pacing w:val="-4"/>
          <w:sz w:val="20"/>
          <w:szCs w:val="20"/>
        </w:rPr>
        <w:t xml:space="preserve">приглашением на </w:t>
      </w:r>
      <w:r w:rsidRPr="003C01B2">
        <w:rPr>
          <w:rFonts w:ascii="GHEA Grapalat" w:hAnsi="GHEA Grapalat"/>
          <w:spacing w:val="-4"/>
          <w:sz w:val="20"/>
          <w:szCs w:val="20"/>
        </w:rPr>
        <w:t xml:space="preserve">на </w:t>
      </w:r>
      <w:r w:rsidR="001F57CE" w:rsidRPr="003C01B2">
        <w:rPr>
          <w:rFonts w:ascii="GHEA Grapalat" w:hAnsi="GHEA Grapalat"/>
          <w:sz w:val="20"/>
          <w:szCs w:val="20"/>
        </w:rPr>
        <w:t>срочный открытый конкурс</w:t>
      </w:r>
      <w:r w:rsidRPr="003C01B2">
        <w:rPr>
          <w:rFonts w:ascii="GHEA Grapalat" w:hAnsi="GHEA Grapalat"/>
          <w:color w:val="000000" w:themeColor="text1"/>
          <w:spacing w:val="-4"/>
          <w:sz w:val="20"/>
          <w:szCs w:val="20"/>
          <w:lang w:val="es-ES"/>
        </w:rPr>
        <w:t xml:space="preserve"> </w:t>
      </w:r>
      <w:r w:rsidRPr="003C01B2">
        <w:rPr>
          <w:rFonts w:ascii="GHEA Grapalat" w:hAnsi="GHEA Grapalat"/>
          <w:color w:val="000000" w:themeColor="text1"/>
          <w:sz w:val="20"/>
          <w:szCs w:val="20"/>
        </w:rPr>
        <w:t>под</w:t>
      </w:r>
      <w:r w:rsidR="005F3AEC" w:rsidRPr="003C01B2">
        <w:rPr>
          <w:rFonts w:ascii="GHEA Grapalat" w:hAnsi="GHEA Grapalat"/>
          <w:color w:val="000000" w:themeColor="text1"/>
          <w:sz w:val="20"/>
          <w:szCs w:val="20"/>
        </w:rPr>
        <w:t xml:space="preserve"> кодом </w:t>
      </w:r>
      <w:r w:rsidRPr="003C01B2">
        <w:rPr>
          <w:rFonts w:ascii="GHEA Grapalat" w:hAnsi="GHEA Grapalat"/>
          <w:color w:val="000000" w:themeColor="text1"/>
          <w:sz w:val="20"/>
          <w:szCs w:val="20"/>
          <w:lang w:val="es-ES"/>
        </w:rPr>
        <w:t xml:space="preserve"> </w:t>
      </w:r>
      <w:r w:rsidRPr="003C01B2">
        <w:rPr>
          <w:rFonts w:ascii="GHEA Grapalat" w:hAnsi="GHEA Grapalat"/>
          <w:sz w:val="20"/>
          <w:szCs w:val="20"/>
        </w:rPr>
        <w:t xml:space="preserve">"--- </w:t>
      </w:r>
      <w:r w:rsidR="004F3CC3" w:rsidRPr="003C01B2">
        <w:rPr>
          <w:rFonts w:ascii="GHEA Grapalat" w:hAnsi="GHEA Grapalat"/>
          <w:sz w:val="20"/>
          <w:szCs w:val="20"/>
        </w:rPr>
        <w:t>ԱՄՖՀ-ՀԲՄԽԾՁԲ-25/1</w:t>
      </w:r>
      <w:r w:rsidRPr="003C01B2">
        <w:rPr>
          <w:rFonts w:ascii="GHEA Grapalat" w:hAnsi="GHEA Grapalat"/>
          <w:sz w:val="20"/>
          <w:szCs w:val="20"/>
        </w:rPr>
        <w:t xml:space="preserve"> ---/---"*,</w:t>
      </w:r>
      <w:r w:rsidRPr="003C01B2">
        <w:rPr>
          <w:rFonts w:ascii="GHEA Grapalat" w:hAnsi="GHEA Grapalat"/>
          <w:color w:val="000000" w:themeColor="text1"/>
          <w:sz w:val="20"/>
          <w:szCs w:val="20"/>
        </w:rPr>
        <w:t xml:space="preserve"> </w:t>
      </w:r>
    </w:p>
    <w:p w14:paraId="2CED0797" w14:textId="62B8DD19" w:rsidR="006B3E56" w:rsidRPr="003C01B2" w:rsidRDefault="006F3CBD" w:rsidP="006F3CBD">
      <w:pPr>
        <w:pStyle w:val="ListParagraph"/>
        <w:widowControl w:val="0"/>
        <w:numPr>
          <w:ilvl w:val="0"/>
          <w:numId w:val="33"/>
        </w:numPr>
        <w:tabs>
          <w:tab w:val="left" w:pos="567"/>
        </w:tabs>
        <w:spacing w:after="160"/>
        <w:jc w:val="both"/>
        <w:rPr>
          <w:rFonts w:ascii="GHEA Grapalat" w:hAnsi="GHEA Grapalat" w:cs="Arial"/>
          <w:sz w:val="20"/>
          <w:szCs w:val="20"/>
        </w:rPr>
      </w:pPr>
      <w:r w:rsidRPr="003C01B2">
        <w:rPr>
          <w:rFonts w:ascii="GHEA Grapalat" w:hAnsi="GHEA Grapalat"/>
          <w:sz w:val="20"/>
          <w:szCs w:val="20"/>
        </w:rPr>
        <w:t xml:space="preserve"> </w:t>
      </w:r>
      <w:r w:rsidR="006B3E56" w:rsidRPr="003C01B2">
        <w:rPr>
          <w:rFonts w:ascii="GHEA Grapalat" w:hAnsi="GHEA Grapalat"/>
          <w:sz w:val="20"/>
          <w:szCs w:val="20"/>
        </w:rPr>
        <w:t xml:space="preserve">в рамках участия в </w:t>
      </w:r>
      <w:r w:rsidR="00305944" w:rsidRPr="003C01B2">
        <w:rPr>
          <w:rFonts w:ascii="GHEA Grapalat" w:hAnsi="GHEA Grapalat"/>
          <w:sz w:val="20"/>
          <w:szCs w:val="20"/>
        </w:rPr>
        <w:t xml:space="preserve">открытом конкурсе </w:t>
      </w:r>
      <w:r w:rsidR="006B3E56" w:rsidRPr="003C01B2">
        <w:rPr>
          <w:rFonts w:ascii="GHEA Grapalat" w:hAnsi="GHEA Grapalat"/>
          <w:sz w:val="20"/>
          <w:szCs w:val="20"/>
        </w:rPr>
        <w:t xml:space="preserve">под кодом "--- </w:t>
      </w:r>
      <w:r w:rsidR="004F3CC3" w:rsidRPr="003C01B2">
        <w:rPr>
          <w:rFonts w:ascii="GHEA Grapalat" w:hAnsi="GHEA Grapalat"/>
          <w:sz w:val="20"/>
          <w:szCs w:val="20"/>
        </w:rPr>
        <w:t>ԱՄՖՀ-ՀԲՄԽԾՁԲ-25/1</w:t>
      </w:r>
      <w:r w:rsidR="006B3E56" w:rsidRPr="003C01B2">
        <w:rPr>
          <w:rFonts w:ascii="GHEA Grapalat" w:hAnsi="GHEA Grapalat"/>
          <w:sz w:val="20"/>
          <w:szCs w:val="20"/>
        </w:rPr>
        <w:t xml:space="preserve"> ---/---"*</w:t>
      </w:r>
    </w:p>
    <w:p w14:paraId="1C48EDB8" w14:textId="77777777" w:rsidR="006B3E56" w:rsidRPr="003C01B2"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3C01B2">
        <w:rPr>
          <w:rFonts w:ascii="GHEA Grapalat" w:hAnsi="GHEA Grapalat"/>
          <w:sz w:val="20"/>
          <w:szCs w:val="20"/>
        </w:rPr>
        <w:t xml:space="preserve">не допускал и (или) не допустит </w:t>
      </w:r>
      <w:r w:rsidR="00C026EF" w:rsidRPr="003C01B2">
        <w:rPr>
          <w:rFonts w:ascii="GHEA Grapalat" w:hAnsi="GHEA Grapalat"/>
          <w:sz w:val="20"/>
          <w:szCs w:val="20"/>
          <w:lang w:val="hy-AM"/>
        </w:rPr>
        <w:t>недобросовестн</w:t>
      </w:r>
      <w:r w:rsidR="00C026EF" w:rsidRPr="003C01B2">
        <w:rPr>
          <w:rFonts w:ascii="GHEA Grapalat" w:hAnsi="GHEA Grapalat"/>
          <w:sz w:val="20"/>
          <w:szCs w:val="20"/>
        </w:rPr>
        <w:t>ой</w:t>
      </w:r>
      <w:r w:rsidR="00C026EF" w:rsidRPr="003C01B2">
        <w:rPr>
          <w:rFonts w:ascii="GHEA Grapalat" w:hAnsi="GHEA Grapalat"/>
          <w:sz w:val="20"/>
          <w:szCs w:val="20"/>
          <w:lang w:val="hy-AM"/>
        </w:rPr>
        <w:t xml:space="preserve"> конкуренци</w:t>
      </w:r>
      <w:r w:rsidR="00C026EF" w:rsidRPr="003C01B2">
        <w:rPr>
          <w:rFonts w:ascii="GHEA Grapalat" w:hAnsi="GHEA Grapalat"/>
          <w:sz w:val="20"/>
          <w:szCs w:val="20"/>
        </w:rPr>
        <w:t xml:space="preserve">и, </w:t>
      </w:r>
      <w:r w:rsidRPr="003C01B2">
        <w:rPr>
          <w:rFonts w:ascii="GHEA Grapalat" w:hAnsi="GHEA Grapalat"/>
          <w:sz w:val="20"/>
          <w:szCs w:val="20"/>
        </w:rPr>
        <w:t>злоупотребления доминирующим положением и антиконкурентного соглашения,</w:t>
      </w:r>
    </w:p>
    <w:p w14:paraId="34D478B9" w14:textId="671CD2A9" w:rsidR="006B3E56" w:rsidRPr="003C01B2"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3C01B2">
        <w:rPr>
          <w:rFonts w:ascii="GHEA Grapalat" w:hAnsi="GHEA Grapalat"/>
          <w:spacing w:val="-6"/>
          <w:sz w:val="20"/>
          <w:szCs w:val="20"/>
        </w:rPr>
        <w:t xml:space="preserve">отсутствует случай установленного приглашением на </w:t>
      </w:r>
      <w:r w:rsidR="001F57CE" w:rsidRPr="003C01B2">
        <w:rPr>
          <w:rFonts w:ascii="GHEA Grapalat" w:hAnsi="GHEA Grapalat"/>
          <w:sz w:val="20"/>
          <w:szCs w:val="20"/>
        </w:rPr>
        <w:t>срочный открытый конкурс</w:t>
      </w:r>
      <w:r w:rsidRPr="003C01B2">
        <w:rPr>
          <w:rFonts w:ascii="GHEA Grapalat" w:hAnsi="GHEA Grapalat"/>
          <w:sz w:val="20"/>
          <w:szCs w:val="20"/>
        </w:rPr>
        <w:t xml:space="preserve"> случая     одновременного </w:t>
      </w:r>
    </w:p>
    <w:p w14:paraId="5628129E" w14:textId="77777777" w:rsidR="006B3E56" w:rsidRPr="003C01B2" w:rsidRDefault="006B3E56" w:rsidP="00B46D58">
      <w:pPr>
        <w:pStyle w:val="BodyTextIndent"/>
        <w:widowControl w:val="0"/>
        <w:spacing w:line="240" w:lineRule="auto"/>
        <w:ind w:firstLine="0"/>
        <w:jc w:val="left"/>
        <w:rPr>
          <w:rFonts w:ascii="GHEA Grapalat" w:hAnsi="GHEA Grapalat"/>
          <w:i w:val="0"/>
        </w:rPr>
      </w:pPr>
      <w:r w:rsidRPr="003C01B2">
        <w:rPr>
          <w:rFonts w:ascii="GHEA Grapalat" w:hAnsi="GHEA Grapalat"/>
          <w:i w:val="0"/>
        </w:rPr>
        <w:t>участия взаимосвязанных с ________________ лиц и (или) учрежденных__________</w:t>
      </w:r>
    </w:p>
    <w:p w14:paraId="5A5F2731" w14:textId="77777777" w:rsidR="006B3E56" w:rsidRPr="003C01B2" w:rsidRDefault="006B3E56" w:rsidP="00B46D58">
      <w:pPr>
        <w:widowControl w:val="0"/>
        <w:tabs>
          <w:tab w:val="left" w:pos="7938"/>
        </w:tabs>
        <w:ind w:left="3119"/>
        <w:jc w:val="both"/>
        <w:rPr>
          <w:rFonts w:ascii="GHEA Grapalat" w:hAnsi="GHEA Grapalat"/>
          <w:sz w:val="20"/>
          <w:szCs w:val="20"/>
        </w:rPr>
      </w:pPr>
      <w:r w:rsidRPr="003C01B2">
        <w:rPr>
          <w:rFonts w:ascii="GHEA Grapalat" w:hAnsi="GHEA Grapalat"/>
          <w:sz w:val="20"/>
          <w:szCs w:val="20"/>
        </w:rPr>
        <w:t>наименование участника</w:t>
      </w:r>
      <w:r w:rsidRPr="003C01B2">
        <w:rPr>
          <w:rFonts w:ascii="GHEA Grapalat" w:hAnsi="GHEA Grapalat"/>
          <w:sz w:val="20"/>
          <w:szCs w:val="20"/>
        </w:rPr>
        <w:tab/>
        <w:t>наименование</w:t>
      </w:r>
    </w:p>
    <w:p w14:paraId="0F6F5CF1" w14:textId="77777777" w:rsidR="006B3E56" w:rsidRPr="003C01B2" w:rsidRDefault="006B3E56" w:rsidP="00B46D58">
      <w:pPr>
        <w:widowControl w:val="0"/>
        <w:tabs>
          <w:tab w:val="left" w:pos="7938"/>
        </w:tabs>
        <w:spacing w:after="160"/>
        <w:ind w:left="8080"/>
        <w:jc w:val="both"/>
        <w:rPr>
          <w:rFonts w:ascii="GHEA Grapalat" w:hAnsi="GHEA Grapalat" w:cs="Arial"/>
          <w:sz w:val="20"/>
          <w:szCs w:val="20"/>
        </w:rPr>
      </w:pPr>
      <w:r w:rsidRPr="003C01B2">
        <w:rPr>
          <w:rFonts w:ascii="GHEA Grapalat" w:hAnsi="GHEA Grapalat"/>
          <w:sz w:val="20"/>
          <w:szCs w:val="20"/>
        </w:rPr>
        <w:t>участника</w:t>
      </w:r>
    </w:p>
    <w:p w14:paraId="3E4D50BC" w14:textId="77777777" w:rsidR="006B3E56" w:rsidRPr="003C01B2" w:rsidRDefault="006B3E56" w:rsidP="00B46D58">
      <w:pPr>
        <w:widowControl w:val="0"/>
        <w:jc w:val="both"/>
        <w:rPr>
          <w:rFonts w:ascii="GHEA Grapalat" w:hAnsi="GHEA Grapalat"/>
          <w:sz w:val="20"/>
          <w:szCs w:val="20"/>
          <w:u w:val="single"/>
        </w:rPr>
      </w:pPr>
      <w:r w:rsidRPr="003C01B2">
        <w:rPr>
          <w:rFonts w:ascii="GHEA Grapalat" w:hAnsi="GHEA Grapalat"/>
          <w:sz w:val="20"/>
          <w:szCs w:val="20"/>
        </w:rPr>
        <w:t>организаций, либо организаций, имеющих принадлежащую ____________________</w:t>
      </w:r>
    </w:p>
    <w:p w14:paraId="371F0534" w14:textId="77777777" w:rsidR="006B3E56" w:rsidRPr="003C01B2" w:rsidRDefault="006B3E56" w:rsidP="00B46D58">
      <w:pPr>
        <w:widowControl w:val="0"/>
        <w:spacing w:after="160"/>
        <w:ind w:left="7088"/>
        <w:jc w:val="both"/>
        <w:rPr>
          <w:rFonts w:ascii="GHEA Grapalat" w:hAnsi="GHEA Grapalat"/>
          <w:sz w:val="20"/>
          <w:szCs w:val="20"/>
        </w:rPr>
      </w:pPr>
      <w:r w:rsidRPr="003C01B2">
        <w:rPr>
          <w:rFonts w:ascii="GHEA Grapalat" w:hAnsi="GHEA Grapalat"/>
          <w:sz w:val="20"/>
          <w:szCs w:val="20"/>
          <w:vertAlign w:val="superscript"/>
        </w:rPr>
        <w:t>наименование участника</w:t>
      </w:r>
    </w:p>
    <w:p w14:paraId="3C176B9D" w14:textId="77777777" w:rsidR="006B3E56" w:rsidRPr="003C01B2" w:rsidRDefault="006B3E56" w:rsidP="00B46D58">
      <w:pPr>
        <w:widowControl w:val="0"/>
        <w:spacing w:after="160"/>
        <w:jc w:val="both"/>
        <w:rPr>
          <w:ins w:id="2" w:author="Inesa Kocharyan" w:date="2021-09-01T14:02:00Z"/>
          <w:rFonts w:ascii="GHEA Grapalat" w:hAnsi="GHEA Grapalat"/>
          <w:sz w:val="20"/>
          <w:szCs w:val="20"/>
        </w:rPr>
      </w:pPr>
      <w:r w:rsidRPr="003C01B2">
        <w:rPr>
          <w:rFonts w:ascii="GHEA Grapalat" w:hAnsi="GHEA Grapalat"/>
          <w:sz w:val="20"/>
          <w:szCs w:val="20"/>
        </w:rPr>
        <w:t>долю (пай) в размере более пятидесяти процентов</w:t>
      </w:r>
      <w:r w:rsidR="007906A2" w:rsidRPr="003C01B2">
        <w:rPr>
          <w:rFonts w:ascii="GHEA Grapalat" w:hAnsi="GHEA Grapalat"/>
          <w:sz w:val="20"/>
          <w:szCs w:val="20"/>
        </w:rPr>
        <w:t>.</w:t>
      </w:r>
    </w:p>
    <w:p w14:paraId="69884A10" w14:textId="77777777" w:rsidR="007906A2" w:rsidRPr="003C01B2" w:rsidRDefault="007906A2" w:rsidP="007906A2">
      <w:pPr>
        <w:widowControl w:val="0"/>
        <w:spacing w:after="160"/>
        <w:jc w:val="both"/>
        <w:rPr>
          <w:rFonts w:ascii="GHEA Grapalat" w:hAnsi="GHEA Grapalat"/>
          <w:sz w:val="20"/>
          <w:szCs w:val="20"/>
        </w:rPr>
      </w:pPr>
      <w:r w:rsidRPr="003C01B2">
        <w:rPr>
          <w:rFonts w:ascii="GHEA Grapalat" w:hAnsi="GHEA Grapalat"/>
          <w:sz w:val="20"/>
          <w:szCs w:val="20"/>
        </w:rPr>
        <w:t>Ниже ------------------------------------------------------</w:t>
      </w:r>
      <w:r w:rsidR="00503980" w:rsidRPr="003C01B2">
        <w:rPr>
          <w:rFonts w:ascii="GHEA Grapalat" w:hAnsi="GHEA Grapalat"/>
          <w:sz w:val="20"/>
          <w:szCs w:val="20"/>
        </w:rPr>
        <w:t xml:space="preserve"> </w:t>
      </w:r>
      <w:r w:rsidR="00C20B9A" w:rsidRPr="003C01B2">
        <w:rPr>
          <w:rFonts w:ascii="GHEA Grapalat" w:hAnsi="GHEA Grapalat"/>
          <w:sz w:val="20"/>
          <w:szCs w:val="20"/>
        </w:rPr>
        <w:t xml:space="preserve">представляет </w:t>
      </w:r>
      <w:r w:rsidR="00503980" w:rsidRPr="003C01B2">
        <w:rPr>
          <w:rFonts w:ascii="GHEA Grapalat" w:hAnsi="GHEA Grapalat"/>
          <w:sz w:val="20"/>
          <w:szCs w:val="20"/>
        </w:rPr>
        <w:t>ссылку на сайт,</w:t>
      </w:r>
    </w:p>
    <w:p w14:paraId="2C8E3476" w14:textId="77777777" w:rsidR="007906A2" w:rsidRPr="003C01B2" w:rsidRDefault="00503980" w:rsidP="00C20B9A">
      <w:pPr>
        <w:widowControl w:val="0"/>
        <w:spacing w:after="160"/>
        <w:ind w:left="1985"/>
        <w:jc w:val="both"/>
        <w:rPr>
          <w:rFonts w:ascii="GHEA Grapalat" w:hAnsi="GHEA Grapalat"/>
          <w:sz w:val="20"/>
          <w:szCs w:val="20"/>
        </w:rPr>
      </w:pPr>
      <w:r w:rsidRPr="003C01B2">
        <w:rPr>
          <w:rFonts w:ascii="GHEA Grapalat" w:hAnsi="GHEA Grapalat"/>
          <w:sz w:val="20"/>
          <w:szCs w:val="20"/>
          <w:vertAlign w:val="superscript"/>
        </w:rPr>
        <w:t>наименование участника</w:t>
      </w:r>
      <w:r w:rsidR="007906A2" w:rsidRPr="003C01B2">
        <w:rPr>
          <w:rFonts w:ascii="GHEA Grapalat" w:hAnsi="GHEA Grapalat"/>
          <w:sz w:val="20"/>
          <w:szCs w:val="20"/>
        </w:rPr>
        <w:t xml:space="preserve">                                  </w:t>
      </w:r>
    </w:p>
    <w:p w14:paraId="667F54E1" w14:textId="77777777" w:rsidR="00B0401C" w:rsidRPr="003C01B2" w:rsidDel="007906A2" w:rsidRDefault="00503980" w:rsidP="00B0401C">
      <w:pPr>
        <w:widowControl w:val="0"/>
        <w:tabs>
          <w:tab w:val="left" w:pos="1134"/>
        </w:tabs>
        <w:spacing w:after="160"/>
        <w:jc w:val="both"/>
        <w:rPr>
          <w:del w:id="3" w:author="Inesa Kocharyan" w:date="2021-09-01T14:03:00Z"/>
          <w:rFonts w:ascii="GHEA Grapalat" w:hAnsi="GHEA Grapalat" w:cs="Sylfaen"/>
          <w:sz w:val="20"/>
          <w:szCs w:val="20"/>
        </w:rPr>
      </w:pPr>
      <w:r w:rsidRPr="003C01B2">
        <w:rPr>
          <w:rFonts w:ascii="GHEA Grapalat" w:hAnsi="GHEA Grapalat"/>
          <w:sz w:val="20"/>
          <w:szCs w:val="20"/>
        </w:rPr>
        <w:t>содержащий информацию о реальных бенефициарах</w:t>
      </w:r>
      <w:r w:rsidR="007906A2" w:rsidRPr="003C01B2">
        <w:rPr>
          <w:rFonts w:ascii="GHEA Grapalat" w:hAnsi="GHEA Grapalat"/>
          <w:sz w:val="20"/>
          <w:szCs w:val="20"/>
        </w:rPr>
        <w:t>---</w:t>
      </w:r>
      <w:r w:rsidR="0048501B" w:rsidRPr="003C01B2">
        <w:rPr>
          <w:rFonts w:ascii="GHEA Grapalat" w:hAnsi="GHEA Grapalat"/>
          <w:sz w:val="20"/>
          <w:szCs w:val="20"/>
        </w:rPr>
        <w:t xml:space="preserve"> </w:t>
      </w:r>
      <w:r w:rsidR="007906A2" w:rsidRPr="003C01B2">
        <w:rPr>
          <w:rFonts w:ascii="GHEA Grapalat" w:hAnsi="GHEA Grapalat"/>
          <w:sz w:val="20"/>
          <w:szCs w:val="20"/>
        </w:rPr>
        <w:t>----</w:t>
      </w:r>
      <w:r w:rsidRPr="003C01B2">
        <w:rPr>
          <w:rFonts w:ascii="GHEA Grapalat" w:hAnsi="GHEA Grapalat"/>
          <w:sz w:val="20"/>
          <w:szCs w:val="20"/>
        </w:rPr>
        <w:t>--------------</w:t>
      </w:r>
      <w:r w:rsidR="007906A2" w:rsidRPr="003C01B2">
        <w:rPr>
          <w:rFonts w:ascii="GHEA Grapalat" w:hAnsi="GHEA Grapalat"/>
          <w:sz w:val="20"/>
          <w:szCs w:val="20"/>
        </w:rPr>
        <w:t>-------------</w:t>
      </w:r>
      <w:r w:rsidR="006B3E56" w:rsidRPr="003C01B2">
        <w:rPr>
          <w:rStyle w:val="FootnoteReference"/>
          <w:rFonts w:ascii="GHEA Grapalat" w:hAnsi="GHEA Grapalat"/>
          <w:sz w:val="20"/>
          <w:szCs w:val="20"/>
        </w:rPr>
        <w:footnoteReference w:customMarkFollows="1" w:id="3"/>
        <w:t>**</w:t>
      </w:r>
      <w:r w:rsidRPr="003C01B2">
        <w:rPr>
          <w:rFonts w:ascii="GHEA Grapalat" w:hAnsi="GHEA Grapalat"/>
          <w:sz w:val="20"/>
          <w:szCs w:val="20"/>
        </w:rPr>
        <w:t xml:space="preserve"> .</w:t>
      </w:r>
      <w:r w:rsidR="006B3E56" w:rsidRPr="003C01B2">
        <w:rPr>
          <w:rFonts w:ascii="GHEA Grapalat" w:hAnsi="GHEA Grapalat"/>
          <w:sz w:val="20"/>
          <w:szCs w:val="20"/>
        </w:rPr>
        <w:t xml:space="preserve"> </w:t>
      </w:r>
    </w:p>
    <w:p w14:paraId="3DE8168D" w14:textId="77777777" w:rsidR="002B66A2" w:rsidRPr="003C01B2" w:rsidRDefault="002B66A2" w:rsidP="002B66A2">
      <w:pPr>
        <w:jc w:val="both"/>
        <w:rPr>
          <w:rFonts w:ascii="GHEA Grapalat" w:hAnsi="GHEA Grapalat"/>
          <w:sz w:val="20"/>
          <w:szCs w:val="20"/>
          <w:lang w:val="hy-AM"/>
        </w:rPr>
      </w:pPr>
      <w:r w:rsidRPr="003C01B2">
        <w:rPr>
          <w:rFonts w:ascii="GHEA Grapalat" w:hAnsi="GHEA Grapalat"/>
          <w:sz w:val="20"/>
          <w:szCs w:val="20"/>
        </w:rPr>
        <w:t>Прилагаются   предусмотренные приглашением документы подтверждающие соответствие ----------------------------     квалификационным критериям</w:t>
      </w:r>
      <w:r w:rsidRPr="003C01B2">
        <w:rPr>
          <w:rFonts w:ascii="GHEA Grapalat" w:hAnsi="GHEA Grapalat"/>
          <w:sz w:val="20"/>
          <w:szCs w:val="20"/>
          <w:lang w:val="hy-AM"/>
        </w:rPr>
        <w:t>.</w:t>
      </w:r>
    </w:p>
    <w:p w14:paraId="0BB5FEC2" w14:textId="77777777" w:rsidR="002B66A2" w:rsidRPr="003C01B2" w:rsidRDefault="002B66A2" w:rsidP="002B66A2">
      <w:pPr>
        <w:jc w:val="both"/>
        <w:rPr>
          <w:rFonts w:ascii="GHEA Grapalat" w:hAnsi="GHEA Grapalat"/>
          <w:sz w:val="20"/>
          <w:szCs w:val="20"/>
        </w:rPr>
      </w:pPr>
      <w:r w:rsidRPr="003C01B2">
        <w:rPr>
          <w:rFonts w:ascii="GHEA Grapalat" w:hAnsi="GHEA Grapalat"/>
          <w:sz w:val="20"/>
          <w:szCs w:val="20"/>
        </w:rPr>
        <w:t xml:space="preserve">                               </w:t>
      </w:r>
      <w:r w:rsidRPr="003C01B2">
        <w:rPr>
          <w:rFonts w:ascii="GHEA Grapalat" w:hAnsi="GHEA Grapalat"/>
          <w:sz w:val="20"/>
          <w:szCs w:val="20"/>
          <w:lang w:val="hy-AM"/>
        </w:rPr>
        <w:t xml:space="preserve">  </w:t>
      </w:r>
      <w:r w:rsidRPr="003C01B2">
        <w:rPr>
          <w:rFonts w:ascii="GHEA Grapalat" w:hAnsi="GHEA Grapalat"/>
          <w:sz w:val="20"/>
          <w:szCs w:val="20"/>
        </w:rPr>
        <w:t>наименование участника</w:t>
      </w:r>
    </w:p>
    <w:p w14:paraId="5FFB22A7" w14:textId="77777777" w:rsidR="006B3E56" w:rsidRPr="003C01B2" w:rsidRDefault="006B3E56" w:rsidP="00B46D58">
      <w:pPr>
        <w:tabs>
          <w:tab w:val="left" w:pos="7371"/>
        </w:tabs>
        <w:spacing w:after="160"/>
        <w:ind w:left="3544" w:firstLine="3"/>
        <w:jc w:val="both"/>
        <w:rPr>
          <w:rFonts w:ascii="GHEA Grapalat" w:hAnsi="GHEA Grapalat"/>
          <w:sz w:val="20"/>
          <w:szCs w:val="20"/>
        </w:rPr>
      </w:pPr>
    </w:p>
    <w:p w14:paraId="406D5A21" w14:textId="77777777" w:rsidR="00374F4A" w:rsidRPr="003C01B2" w:rsidRDefault="00374F4A" w:rsidP="00B46D58">
      <w:pPr>
        <w:jc w:val="both"/>
        <w:rPr>
          <w:rFonts w:ascii="GHEA Grapalat" w:hAnsi="GHEA Grapalat"/>
          <w:sz w:val="20"/>
          <w:szCs w:val="20"/>
        </w:rPr>
      </w:pPr>
      <w:r w:rsidRPr="003C01B2">
        <w:rPr>
          <w:rFonts w:ascii="GHEA Grapalat" w:hAnsi="GHEA Grapalat"/>
          <w:sz w:val="20"/>
          <w:szCs w:val="20"/>
        </w:rPr>
        <w:t>_______________________________________________</w:t>
      </w:r>
      <w:r w:rsidRPr="003C01B2">
        <w:rPr>
          <w:rFonts w:ascii="GHEA Grapalat" w:hAnsi="GHEA Grapalat"/>
          <w:sz w:val="20"/>
          <w:szCs w:val="20"/>
        </w:rPr>
        <w:tab/>
        <w:t>_____________________</w:t>
      </w:r>
    </w:p>
    <w:p w14:paraId="3E276853" w14:textId="77777777" w:rsidR="00374F4A" w:rsidRPr="003C01B2" w:rsidRDefault="00374F4A" w:rsidP="00B46D58">
      <w:pPr>
        <w:tabs>
          <w:tab w:val="left" w:pos="7230"/>
        </w:tabs>
        <w:ind w:left="851"/>
        <w:jc w:val="both"/>
        <w:rPr>
          <w:rFonts w:ascii="GHEA Grapalat" w:hAnsi="GHEA Grapalat"/>
          <w:sz w:val="20"/>
          <w:szCs w:val="20"/>
        </w:rPr>
      </w:pPr>
      <w:r w:rsidRPr="003C01B2">
        <w:rPr>
          <w:rFonts w:ascii="GHEA Grapalat" w:hAnsi="GHEA Grapalat"/>
          <w:sz w:val="20"/>
          <w:szCs w:val="20"/>
        </w:rPr>
        <w:t>наименование участника (должность,</w:t>
      </w:r>
      <w:r w:rsidRPr="003C01B2">
        <w:rPr>
          <w:rFonts w:ascii="GHEA Grapalat" w:hAnsi="GHEA Grapalat"/>
          <w:sz w:val="20"/>
          <w:szCs w:val="20"/>
        </w:rPr>
        <w:tab/>
        <w:t>подпись)</w:t>
      </w:r>
    </w:p>
    <w:p w14:paraId="08DA04CF" w14:textId="77777777" w:rsidR="00374F4A" w:rsidRPr="003C01B2" w:rsidRDefault="00374F4A" w:rsidP="00B46D58">
      <w:pPr>
        <w:spacing w:after="160"/>
        <w:ind w:left="1134"/>
        <w:jc w:val="both"/>
        <w:rPr>
          <w:rFonts w:ascii="GHEA Grapalat" w:hAnsi="GHEA Grapalat"/>
          <w:sz w:val="20"/>
          <w:szCs w:val="20"/>
        </w:rPr>
      </w:pPr>
      <w:r w:rsidRPr="003C01B2">
        <w:rPr>
          <w:rFonts w:ascii="GHEA Grapalat" w:hAnsi="GHEA Grapalat"/>
          <w:sz w:val="20"/>
          <w:szCs w:val="20"/>
        </w:rPr>
        <w:t>имя, фамилия руководителя)</w:t>
      </w:r>
    </w:p>
    <w:p w14:paraId="2EF725B5" w14:textId="77777777" w:rsidR="0094684E" w:rsidRPr="003C01B2" w:rsidRDefault="00B2572B" w:rsidP="00B46D58">
      <w:pPr>
        <w:widowControl w:val="0"/>
        <w:spacing w:after="160"/>
        <w:jc w:val="right"/>
        <w:rPr>
          <w:rFonts w:ascii="GHEA Grapalat" w:hAnsi="GHEA Grapalat"/>
          <w:b/>
          <w:sz w:val="20"/>
          <w:szCs w:val="20"/>
        </w:rPr>
      </w:pPr>
      <w:r w:rsidRPr="003C01B2">
        <w:rPr>
          <w:rFonts w:ascii="GHEA Grapalat" w:hAnsi="GHEA Grapalat"/>
          <w:sz w:val="20"/>
          <w:szCs w:val="20"/>
        </w:rPr>
        <w:t>М. П.</w:t>
      </w:r>
      <w:r w:rsidR="00A225D9" w:rsidRPr="003C01B2">
        <w:rPr>
          <w:rFonts w:ascii="GHEA Grapalat" w:hAnsi="GHEA Grapalat"/>
          <w:b/>
          <w:sz w:val="20"/>
          <w:szCs w:val="20"/>
        </w:rPr>
        <w:t xml:space="preserve"> </w:t>
      </w:r>
    </w:p>
    <w:p w14:paraId="5A6E668C" w14:textId="77777777" w:rsidR="00652A78" w:rsidRPr="003C01B2" w:rsidRDefault="00123294">
      <w:pPr>
        <w:rPr>
          <w:ins w:id="4" w:author="Inesa Kocharyan" w:date="2021-09-01T14:04:00Z"/>
          <w:rFonts w:ascii="GHEA Grapalat" w:hAnsi="GHEA Grapalat"/>
          <w:b/>
          <w:sz w:val="20"/>
          <w:szCs w:val="20"/>
        </w:rPr>
      </w:pPr>
      <w:r w:rsidRPr="003C01B2">
        <w:rPr>
          <w:rFonts w:ascii="GHEA Grapalat" w:hAnsi="GHEA Grapalat"/>
          <w:b/>
          <w:sz w:val="20"/>
          <w:szCs w:val="20"/>
        </w:rPr>
        <w:br w:type="page"/>
      </w:r>
    </w:p>
    <w:p w14:paraId="1CB0D642" w14:textId="3968AB36" w:rsidR="006016F3" w:rsidRPr="009F4428" w:rsidRDefault="006016F3" w:rsidP="006016F3">
      <w:pPr>
        <w:pStyle w:val="Heading3"/>
        <w:keepNext w:val="0"/>
        <w:widowControl w:val="0"/>
        <w:spacing w:after="160" w:line="240" w:lineRule="auto"/>
        <w:ind w:firstLine="567"/>
        <w:jc w:val="right"/>
        <w:rPr>
          <w:rFonts w:ascii="GHEA Grapalat" w:hAnsi="GHEA Grapalat" w:cs="Arial"/>
          <w:b/>
          <w:i w:val="0"/>
          <w:lang w:val="hy-AM"/>
        </w:rPr>
      </w:pPr>
      <w:r w:rsidRPr="003C01B2">
        <w:rPr>
          <w:rFonts w:ascii="GHEA Grapalat" w:hAnsi="GHEA Grapalat"/>
          <w:b/>
          <w:i w:val="0"/>
        </w:rPr>
        <w:lastRenderedPageBreak/>
        <w:t>Приложение № 1.</w:t>
      </w:r>
      <w:r w:rsidR="009F4428">
        <w:rPr>
          <w:rFonts w:ascii="GHEA Grapalat" w:hAnsi="GHEA Grapalat"/>
          <w:b/>
          <w:i w:val="0"/>
          <w:lang w:val="hy-AM"/>
        </w:rPr>
        <w:t>1</w:t>
      </w:r>
    </w:p>
    <w:p w14:paraId="47185274" w14:textId="6E6AC6F0" w:rsidR="006016F3" w:rsidRPr="003C01B2" w:rsidRDefault="006016F3" w:rsidP="006016F3">
      <w:pPr>
        <w:pStyle w:val="BodyTextIndent3"/>
        <w:widowControl w:val="0"/>
        <w:spacing w:after="160" w:line="240" w:lineRule="auto"/>
        <w:jc w:val="right"/>
        <w:rPr>
          <w:rFonts w:ascii="GHEA Grapalat" w:hAnsi="GHEA Grapalat"/>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Arial"/>
          <w:b/>
        </w:rPr>
        <w:br/>
      </w:r>
      <w:r w:rsidRPr="003C01B2">
        <w:rPr>
          <w:rFonts w:ascii="GHEA Grapalat" w:hAnsi="GHEA Grapalat"/>
          <w:b/>
        </w:rPr>
        <w:t>под кодом "---</w:t>
      </w:r>
      <w:r w:rsidRPr="003C01B2">
        <w:rPr>
          <w:rFonts w:ascii="GHEA Grapalat" w:hAnsi="GHEA Grapalat"/>
        </w:rPr>
        <w:t xml:space="preserve"> </w:t>
      </w:r>
      <w:r w:rsidR="004F3CC3" w:rsidRPr="003C01B2">
        <w:rPr>
          <w:rFonts w:ascii="GHEA Grapalat" w:hAnsi="GHEA Grapalat"/>
        </w:rPr>
        <w:t>ԱՄՖՀ-ՀԲՄԽԾՁԲ-25/1</w:t>
      </w:r>
      <w:r w:rsidRPr="003C01B2">
        <w:rPr>
          <w:rFonts w:ascii="GHEA Grapalat" w:hAnsi="GHEA Grapalat"/>
          <w:b/>
        </w:rPr>
        <w:t xml:space="preserve"> ---/---"</w:t>
      </w:r>
      <w:r w:rsidRPr="003C01B2">
        <w:rPr>
          <w:rStyle w:val="FootnoteReference"/>
          <w:rFonts w:ascii="GHEA Grapalat" w:hAnsi="GHEA Grapalat"/>
          <w:b/>
        </w:rPr>
        <w:footnoteReference w:customMarkFollows="1" w:id="4"/>
        <w:t>*</w:t>
      </w:r>
    </w:p>
    <w:p w14:paraId="0B2019FD" w14:textId="77777777" w:rsidR="006016F3" w:rsidRPr="003C01B2" w:rsidRDefault="006016F3" w:rsidP="006016F3">
      <w:pPr>
        <w:pStyle w:val="BodyTextIndent3"/>
        <w:widowControl w:val="0"/>
        <w:spacing w:after="160" w:line="240" w:lineRule="auto"/>
        <w:jc w:val="right"/>
        <w:rPr>
          <w:rFonts w:ascii="GHEA Grapalat" w:hAnsi="GHEA Grapalat"/>
          <w:b/>
        </w:rPr>
      </w:pPr>
    </w:p>
    <w:p w14:paraId="6991BD53" w14:textId="77777777" w:rsidR="006016F3" w:rsidRPr="003C01B2" w:rsidRDefault="006016F3" w:rsidP="006016F3">
      <w:pPr>
        <w:jc w:val="center"/>
        <w:rPr>
          <w:rFonts w:ascii="GHEA Grapalat" w:hAnsi="GHEA Grapalat"/>
          <w:b/>
          <w:sz w:val="20"/>
          <w:szCs w:val="20"/>
        </w:rPr>
      </w:pPr>
      <w:r w:rsidRPr="003C01B2">
        <w:rPr>
          <w:rFonts w:ascii="GHEA Grapalat" w:hAnsi="GHEA Grapalat"/>
          <w:b/>
          <w:sz w:val="20"/>
          <w:szCs w:val="20"/>
        </w:rPr>
        <w:t>ИНФОРМАЦИЯ</w:t>
      </w:r>
    </w:p>
    <w:p w14:paraId="1718FEC2" w14:textId="77777777" w:rsidR="006016F3" w:rsidRPr="003C01B2" w:rsidRDefault="006016F3" w:rsidP="006016F3">
      <w:pPr>
        <w:jc w:val="center"/>
        <w:rPr>
          <w:rFonts w:ascii="GHEA Grapalat" w:hAnsi="GHEA Grapalat"/>
          <w:b/>
          <w:sz w:val="20"/>
          <w:szCs w:val="20"/>
        </w:rPr>
      </w:pPr>
      <w:r w:rsidRPr="003C01B2">
        <w:rPr>
          <w:rFonts w:ascii="GHEA Grapalat" w:hAnsi="GHEA Grapalat"/>
          <w:b/>
          <w:sz w:val="20"/>
          <w:szCs w:val="20"/>
        </w:rPr>
        <w:t>об основном составе персонала, предлагаемом для исполнения заключаемого договора</w:t>
      </w:r>
    </w:p>
    <w:p w14:paraId="34F217A4" w14:textId="77777777" w:rsidR="006016F3" w:rsidRPr="003C01B2" w:rsidRDefault="006016F3" w:rsidP="006016F3">
      <w:pPr>
        <w:pStyle w:val="BodyTextIndent3"/>
        <w:widowControl w:val="0"/>
        <w:spacing w:after="160" w:line="240" w:lineRule="auto"/>
        <w:jc w:val="right"/>
        <w:rPr>
          <w:rFonts w:ascii="GHEA Grapalat" w:hAnsi="GHEA Grapalat"/>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3C01B2" w14:paraId="44DAF6FF" w14:textId="77777777" w:rsidTr="008B7AAE">
        <w:trPr>
          <w:cantSplit/>
        </w:trPr>
        <w:tc>
          <w:tcPr>
            <w:tcW w:w="817" w:type="dxa"/>
            <w:vMerge w:val="restart"/>
            <w:vAlign w:val="center"/>
          </w:tcPr>
          <w:p w14:paraId="4681CD23" w14:textId="77777777" w:rsidR="006016F3" w:rsidRPr="003C01B2" w:rsidRDefault="006016F3" w:rsidP="008B7AAE">
            <w:pPr>
              <w:widowControl w:val="0"/>
              <w:spacing w:after="120"/>
              <w:jc w:val="center"/>
              <w:rPr>
                <w:rFonts w:ascii="GHEA Grapalat" w:hAnsi="GHEA Grapalat"/>
                <w:sz w:val="20"/>
                <w:szCs w:val="20"/>
              </w:rPr>
            </w:pPr>
            <w:r w:rsidRPr="003C01B2">
              <w:rPr>
                <w:rFonts w:ascii="GHEA Grapalat" w:hAnsi="GHEA Grapalat"/>
                <w:b/>
                <w:sz w:val="20"/>
                <w:szCs w:val="20"/>
              </w:rPr>
              <w:t>п/н</w:t>
            </w:r>
            <w:r w:rsidRPr="003C01B2">
              <w:rPr>
                <w:rFonts w:ascii="GHEA Grapalat" w:hAnsi="GHEA Grapalat"/>
                <w:sz w:val="20"/>
                <w:szCs w:val="20"/>
              </w:rPr>
              <w:t xml:space="preserve"> </w:t>
            </w:r>
          </w:p>
        </w:tc>
        <w:tc>
          <w:tcPr>
            <w:tcW w:w="9101" w:type="dxa"/>
            <w:gridSpan w:val="5"/>
            <w:vAlign w:val="center"/>
          </w:tcPr>
          <w:p w14:paraId="7CA79A64"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Специалисты, включенные в состав основного персонала:</w:t>
            </w:r>
          </w:p>
        </w:tc>
      </w:tr>
      <w:tr w:rsidR="006016F3" w:rsidRPr="003C01B2" w14:paraId="67D3A4FA" w14:textId="77777777" w:rsidTr="008B7AAE">
        <w:trPr>
          <w:cantSplit/>
          <w:trHeight w:val="301"/>
        </w:trPr>
        <w:tc>
          <w:tcPr>
            <w:tcW w:w="817" w:type="dxa"/>
            <w:vMerge/>
            <w:vAlign w:val="center"/>
          </w:tcPr>
          <w:p w14:paraId="1F427A77" w14:textId="77777777" w:rsidR="006016F3" w:rsidRPr="003C01B2" w:rsidRDefault="006016F3" w:rsidP="008B7AAE">
            <w:pPr>
              <w:widowControl w:val="0"/>
              <w:spacing w:after="120"/>
              <w:jc w:val="center"/>
              <w:rPr>
                <w:rFonts w:ascii="GHEA Grapalat" w:hAnsi="GHEA Grapalat"/>
                <w:sz w:val="20"/>
                <w:szCs w:val="20"/>
              </w:rPr>
            </w:pPr>
          </w:p>
        </w:tc>
        <w:tc>
          <w:tcPr>
            <w:tcW w:w="1541" w:type="dxa"/>
            <w:vMerge w:val="restart"/>
            <w:vAlign w:val="center"/>
          </w:tcPr>
          <w:p w14:paraId="5460FB4D"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имя, фамилия</w:t>
            </w:r>
          </w:p>
        </w:tc>
        <w:tc>
          <w:tcPr>
            <w:tcW w:w="1440" w:type="dxa"/>
            <w:vMerge w:val="restart"/>
            <w:vAlign w:val="center"/>
          </w:tcPr>
          <w:p w14:paraId="27958B2C"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квалификация</w:t>
            </w:r>
          </w:p>
        </w:tc>
        <w:tc>
          <w:tcPr>
            <w:tcW w:w="4410" w:type="dxa"/>
            <w:gridSpan w:val="2"/>
            <w:vAlign w:val="center"/>
          </w:tcPr>
          <w:p w14:paraId="2F08D46D" w14:textId="77777777" w:rsidR="006016F3" w:rsidRPr="003C01B2"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трудовой опыт</w:t>
            </w:r>
          </w:p>
        </w:tc>
        <w:tc>
          <w:tcPr>
            <w:tcW w:w="1710" w:type="dxa"/>
            <w:vMerge w:val="restart"/>
            <w:vAlign w:val="center"/>
          </w:tcPr>
          <w:p w14:paraId="00CA3158" w14:textId="77777777" w:rsidR="006016F3" w:rsidRPr="003C01B2" w:rsidRDefault="006016F3" w:rsidP="008B7AAE">
            <w:pPr>
              <w:widowControl w:val="0"/>
              <w:spacing w:after="120"/>
              <w:jc w:val="center"/>
              <w:rPr>
                <w:rFonts w:ascii="GHEA Grapalat" w:hAnsi="GHEA Grapalat" w:cs="Arial"/>
                <w:sz w:val="20"/>
                <w:szCs w:val="20"/>
              </w:rPr>
            </w:pPr>
            <w:r w:rsidRPr="003C01B2">
              <w:rPr>
                <w:rFonts w:ascii="GHEA Grapalat" w:hAnsi="GHEA Grapalat"/>
                <w:b/>
                <w:sz w:val="20"/>
                <w:szCs w:val="20"/>
              </w:rPr>
              <w:t>наименование работодателя</w:t>
            </w:r>
          </w:p>
        </w:tc>
      </w:tr>
      <w:tr w:rsidR="006016F3" w:rsidRPr="003C01B2" w14:paraId="158637F4" w14:textId="77777777" w:rsidTr="008B7AAE">
        <w:trPr>
          <w:cantSplit/>
          <w:trHeight w:val="299"/>
        </w:trPr>
        <w:tc>
          <w:tcPr>
            <w:tcW w:w="817" w:type="dxa"/>
            <w:vMerge/>
            <w:vAlign w:val="center"/>
          </w:tcPr>
          <w:p w14:paraId="3D6D0AE0" w14:textId="77777777" w:rsidR="006016F3" w:rsidRPr="003C01B2" w:rsidRDefault="006016F3" w:rsidP="008B7AAE">
            <w:pPr>
              <w:widowControl w:val="0"/>
              <w:spacing w:after="120"/>
              <w:jc w:val="center"/>
              <w:rPr>
                <w:rFonts w:ascii="GHEA Grapalat" w:hAnsi="GHEA Grapalat"/>
                <w:sz w:val="20"/>
                <w:szCs w:val="20"/>
              </w:rPr>
            </w:pPr>
          </w:p>
        </w:tc>
        <w:tc>
          <w:tcPr>
            <w:tcW w:w="1541" w:type="dxa"/>
            <w:vMerge/>
            <w:vAlign w:val="center"/>
          </w:tcPr>
          <w:p w14:paraId="1B470294" w14:textId="77777777" w:rsidR="006016F3" w:rsidRPr="003C01B2" w:rsidRDefault="006016F3" w:rsidP="008B7AAE">
            <w:pPr>
              <w:widowControl w:val="0"/>
              <w:spacing w:after="120"/>
              <w:jc w:val="center"/>
              <w:rPr>
                <w:rFonts w:ascii="GHEA Grapalat" w:hAnsi="GHEA Grapalat"/>
                <w:sz w:val="20"/>
                <w:szCs w:val="20"/>
              </w:rPr>
            </w:pPr>
          </w:p>
        </w:tc>
        <w:tc>
          <w:tcPr>
            <w:tcW w:w="1440" w:type="dxa"/>
            <w:vMerge/>
            <w:vAlign w:val="center"/>
          </w:tcPr>
          <w:p w14:paraId="0E3A9B05" w14:textId="77777777" w:rsidR="006016F3" w:rsidRPr="003C01B2" w:rsidDel="006B374D" w:rsidRDefault="006016F3" w:rsidP="008B7AAE">
            <w:pPr>
              <w:widowControl w:val="0"/>
              <w:spacing w:after="120"/>
              <w:jc w:val="center"/>
              <w:rPr>
                <w:rFonts w:ascii="GHEA Grapalat" w:hAnsi="GHEA Grapalat"/>
                <w:b/>
                <w:bCs/>
                <w:sz w:val="20"/>
                <w:szCs w:val="20"/>
              </w:rPr>
            </w:pPr>
          </w:p>
        </w:tc>
        <w:tc>
          <w:tcPr>
            <w:tcW w:w="1980" w:type="dxa"/>
            <w:vAlign w:val="center"/>
          </w:tcPr>
          <w:p w14:paraId="7959CB95" w14:textId="77777777" w:rsidR="006016F3" w:rsidRPr="003C01B2" w:rsidDel="00B57526"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период</w:t>
            </w:r>
          </w:p>
        </w:tc>
        <w:tc>
          <w:tcPr>
            <w:tcW w:w="2430" w:type="dxa"/>
            <w:vAlign w:val="center"/>
          </w:tcPr>
          <w:p w14:paraId="04E3F8E3" w14:textId="77777777" w:rsidR="006016F3" w:rsidRPr="003C01B2" w:rsidDel="00B57526" w:rsidRDefault="006016F3" w:rsidP="008B7AAE">
            <w:pPr>
              <w:widowControl w:val="0"/>
              <w:spacing w:after="120"/>
              <w:jc w:val="center"/>
              <w:rPr>
                <w:rFonts w:ascii="GHEA Grapalat" w:hAnsi="GHEA Grapalat"/>
                <w:b/>
                <w:bCs/>
                <w:sz w:val="20"/>
                <w:szCs w:val="20"/>
              </w:rPr>
            </w:pPr>
            <w:r w:rsidRPr="003C01B2">
              <w:rPr>
                <w:rFonts w:ascii="GHEA Grapalat" w:hAnsi="GHEA Grapalat"/>
                <w:b/>
                <w:sz w:val="20"/>
                <w:szCs w:val="20"/>
              </w:rPr>
              <w:t>сфера деятельности и выполненная работа</w:t>
            </w:r>
          </w:p>
        </w:tc>
        <w:tc>
          <w:tcPr>
            <w:tcW w:w="1710" w:type="dxa"/>
            <w:vMerge/>
            <w:vAlign w:val="center"/>
          </w:tcPr>
          <w:p w14:paraId="38CFC35A"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7D0214F4" w14:textId="77777777" w:rsidTr="008B7AAE">
        <w:trPr>
          <w:cantSplit/>
        </w:trPr>
        <w:tc>
          <w:tcPr>
            <w:tcW w:w="817" w:type="dxa"/>
          </w:tcPr>
          <w:p w14:paraId="591D4077"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523EF13E"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53B9B376"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16268AD7"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5FA90CD5"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735E2017"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195F1525" w14:textId="77777777" w:rsidTr="008B7AAE">
        <w:trPr>
          <w:cantSplit/>
        </w:trPr>
        <w:tc>
          <w:tcPr>
            <w:tcW w:w="817" w:type="dxa"/>
          </w:tcPr>
          <w:p w14:paraId="53EAC58F"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70A9CE98"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3D67A0A5"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4B8AA47F"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20D56BB6"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3691FB36" w14:textId="77777777" w:rsidR="006016F3" w:rsidRPr="003C01B2" w:rsidRDefault="006016F3" w:rsidP="008B7AAE">
            <w:pPr>
              <w:widowControl w:val="0"/>
              <w:spacing w:after="120"/>
              <w:jc w:val="center"/>
              <w:rPr>
                <w:rFonts w:ascii="GHEA Grapalat" w:hAnsi="GHEA Grapalat"/>
                <w:sz w:val="20"/>
                <w:szCs w:val="20"/>
              </w:rPr>
            </w:pPr>
          </w:p>
        </w:tc>
      </w:tr>
      <w:tr w:rsidR="006016F3" w:rsidRPr="003C01B2" w14:paraId="79DA3B50" w14:textId="77777777" w:rsidTr="008B7AAE">
        <w:trPr>
          <w:cantSplit/>
        </w:trPr>
        <w:tc>
          <w:tcPr>
            <w:tcW w:w="817" w:type="dxa"/>
          </w:tcPr>
          <w:p w14:paraId="6FBAEDB4" w14:textId="77777777" w:rsidR="006016F3" w:rsidRPr="003C01B2" w:rsidRDefault="006016F3" w:rsidP="008B7AAE">
            <w:pPr>
              <w:widowControl w:val="0"/>
              <w:spacing w:after="120"/>
              <w:jc w:val="center"/>
              <w:rPr>
                <w:rFonts w:ascii="GHEA Grapalat" w:hAnsi="GHEA Grapalat"/>
                <w:sz w:val="20"/>
                <w:szCs w:val="20"/>
              </w:rPr>
            </w:pPr>
          </w:p>
        </w:tc>
        <w:tc>
          <w:tcPr>
            <w:tcW w:w="1541" w:type="dxa"/>
          </w:tcPr>
          <w:p w14:paraId="713DF43F" w14:textId="77777777" w:rsidR="006016F3" w:rsidRPr="003C01B2" w:rsidRDefault="006016F3" w:rsidP="008B7AAE">
            <w:pPr>
              <w:widowControl w:val="0"/>
              <w:spacing w:after="120"/>
              <w:jc w:val="center"/>
              <w:rPr>
                <w:rFonts w:ascii="GHEA Grapalat" w:hAnsi="GHEA Grapalat"/>
                <w:sz w:val="20"/>
                <w:szCs w:val="20"/>
              </w:rPr>
            </w:pPr>
          </w:p>
        </w:tc>
        <w:tc>
          <w:tcPr>
            <w:tcW w:w="1440" w:type="dxa"/>
          </w:tcPr>
          <w:p w14:paraId="70CFF76A" w14:textId="77777777" w:rsidR="006016F3" w:rsidRPr="003C01B2" w:rsidRDefault="006016F3" w:rsidP="008B7AAE">
            <w:pPr>
              <w:widowControl w:val="0"/>
              <w:spacing w:after="120"/>
              <w:jc w:val="center"/>
              <w:rPr>
                <w:rFonts w:ascii="GHEA Grapalat" w:hAnsi="GHEA Grapalat"/>
                <w:sz w:val="20"/>
                <w:szCs w:val="20"/>
              </w:rPr>
            </w:pPr>
          </w:p>
        </w:tc>
        <w:tc>
          <w:tcPr>
            <w:tcW w:w="1980" w:type="dxa"/>
          </w:tcPr>
          <w:p w14:paraId="75539850" w14:textId="77777777" w:rsidR="006016F3" w:rsidRPr="003C01B2" w:rsidRDefault="006016F3" w:rsidP="008B7AAE">
            <w:pPr>
              <w:widowControl w:val="0"/>
              <w:spacing w:after="120"/>
              <w:jc w:val="center"/>
              <w:rPr>
                <w:rFonts w:ascii="GHEA Grapalat" w:hAnsi="GHEA Grapalat"/>
                <w:sz w:val="20"/>
                <w:szCs w:val="20"/>
              </w:rPr>
            </w:pPr>
          </w:p>
        </w:tc>
        <w:tc>
          <w:tcPr>
            <w:tcW w:w="2430" w:type="dxa"/>
          </w:tcPr>
          <w:p w14:paraId="23072A2D" w14:textId="77777777" w:rsidR="006016F3" w:rsidRPr="003C01B2" w:rsidRDefault="006016F3" w:rsidP="008B7AAE">
            <w:pPr>
              <w:widowControl w:val="0"/>
              <w:spacing w:after="120"/>
              <w:jc w:val="center"/>
              <w:rPr>
                <w:rFonts w:ascii="GHEA Grapalat" w:hAnsi="GHEA Grapalat"/>
                <w:sz w:val="20"/>
                <w:szCs w:val="20"/>
              </w:rPr>
            </w:pPr>
          </w:p>
        </w:tc>
        <w:tc>
          <w:tcPr>
            <w:tcW w:w="1710" w:type="dxa"/>
          </w:tcPr>
          <w:p w14:paraId="64E9D697" w14:textId="77777777" w:rsidR="006016F3" w:rsidRPr="003C01B2" w:rsidRDefault="006016F3" w:rsidP="008B7AAE">
            <w:pPr>
              <w:widowControl w:val="0"/>
              <w:spacing w:after="120"/>
              <w:jc w:val="center"/>
              <w:rPr>
                <w:rFonts w:ascii="GHEA Grapalat" w:hAnsi="GHEA Grapalat"/>
                <w:sz w:val="20"/>
                <w:szCs w:val="20"/>
              </w:rPr>
            </w:pPr>
          </w:p>
        </w:tc>
      </w:tr>
    </w:tbl>
    <w:p w14:paraId="442271CF" w14:textId="77777777" w:rsidR="006016F3" w:rsidRPr="003C01B2" w:rsidRDefault="006016F3" w:rsidP="006016F3">
      <w:pPr>
        <w:pStyle w:val="BodyTextIndent3"/>
        <w:widowControl w:val="0"/>
        <w:spacing w:after="160" w:line="240" w:lineRule="auto"/>
        <w:jc w:val="right"/>
        <w:rPr>
          <w:rFonts w:ascii="GHEA Grapalat" w:hAnsi="GHEA Grapalat"/>
          <w:b/>
        </w:rPr>
      </w:pPr>
    </w:p>
    <w:p w14:paraId="7874F4E0" w14:textId="77777777" w:rsidR="006016F3" w:rsidRPr="003C01B2" w:rsidRDefault="006016F3" w:rsidP="006016F3">
      <w:pPr>
        <w:pStyle w:val="BodyTextIndent3"/>
        <w:widowControl w:val="0"/>
        <w:spacing w:after="160" w:line="240" w:lineRule="auto"/>
        <w:jc w:val="right"/>
        <w:rPr>
          <w:rFonts w:ascii="GHEA Grapalat" w:hAnsi="GHEA Grapalat"/>
          <w:b/>
          <w:lang w:val="es-ES"/>
        </w:rPr>
      </w:pPr>
    </w:p>
    <w:p w14:paraId="39E33E0B" w14:textId="77777777" w:rsidR="006016F3" w:rsidRPr="003C01B2" w:rsidRDefault="006016F3" w:rsidP="006016F3">
      <w:pPr>
        <w:jc w:val="both"/>
        <w:rPr>
          <w:rFonts w:ascii="GHEA Grapalat" w:hAnsi="GHEA Grapalat"/>
          <w:sz w:val="20"/>
          <w:szCs w:val="20"/>
        </w:rPr>
      </w:pPr>
      <w:r w:rsidRPr="003C01B2">
        <w:rPr>
          <w:rFonts w:ascii="GHEA Grapalat" w:hAnsi="GHEA Grapalat"/>
          <w:sz w:val="20"/>
          <w:szCs w:val="20"/>
          <w:lang w:val="es-ES"/>
        </w:rPr>
        <w:t xml:space="preserve">       </w:t>
      </w:r>
      <w:r w:rsidRPr="003C01B2">
        <w:rPr>
          <w:rFonts w:ascii="GHEA Grapalat" w:hAnsi="GHEA Grapalat"/>
          <w:sz w:val="20"/>
          <w:szCs w:val="20"/>
        </w:rPr>
        <w:t xml:space="preserve">Прилагаются письменные согласия утвержденные специалистами, указанными в настоящей информации, </w:t>
      </w:r>
      <w:r w:rsidRPr="003C01B2">
        <w:rPr>
          <w:rStyle w:val="ezkurwreuab5ozgtqnkl"/>
          <w:rFonts w:ascii="GHEA Grapalat" w:hAnsi="GHEA Grapalat"/>
          <w:sz w:val="20"/>
          <w:szCs w:val="20"/>
        </w:rPr>
        <w:t xml:space="preserve">об их </w:t>
      </w:r>
      <w:r w:rsidRPr="003C01B2">
        <w:rPr>
          <w:rFonts w:ascii="GHEA Grapalat" w:hAnsi="GHEA Grapalat"/>
          <w:sz w:val="20"/>
          <w:szCs w:val="20"/>
        </w:rPr>
        <w:t>включении в выполняемые работы, а также документы, требуемые приглашением.</w:t>
      </w:r>
    </w:p>
    <w:p w14:paraId="5DD011D2" w14:textId="77777777" w:rsidR="006016F3" w:rsidRPr="003C01B2" w:rsidRDefault="006016F3" w:rsidP="006016F3">
      <w:pPr>
        <w:jc w:val="both"/>
        <w:rPr>
          <w:rFonts w:ascii="GHEA Grapalat" w:hAnsi="GHEA Grapalat"/>
          <w:sz w:val="20"/>
          <w:szCs w:val="20"/>
        </w:rPr>
      </w:pPr>
    </w:p>
    <w:p w14:paraId="12489FBA" w14:textId="77777777" w:rsidR="006016F3" w:rsidRPr="003C01B2" w:rsidRDefault="006016F3" w:rsidP="006016F3">
      <w:pPr>
        <w:jc w:val="both"/>
        <w:rPr>
          <w:rFonts w:ascii="GHEA Grapalat" w:hAnsi="GHEA Grapalat"/>
          <w:sz w:val="20"/>
          <w:szCs w:val="20"/>
        </w:rPr>
      </w:pPr>
    </w:p>
    <w:p w14:paraId="07244E68" w14:textId="77777777" w:rsidR="006016F3" w:rsidRPr="003C01B2" w:rsidRDefault="006016F3" w:rsidP="006016F3">
      <w:pPr>
        <w:widowControl w:val="0"/>
        <w:tabs>
          <w:tab w:val="left" w:pos="6804"/>
        </w:tabs>
        <w:jc w:val="center"/>
        <w:rPr>
          <w:rFonts w:ascii="GHEA Grapalat" w:hAnsi="GHEA Grapalat"/>
          <w:sz w:val="20"/>
          <w:szCs w:val="20"/>
        </w:rPr>
      </w:pPr>
      <w:r w:rsidRPr="003C01B2">
        <w:rPr>
          <w:rFonts w:ascii="GHEA Grapalat" w:hAnsi="GHEA Grapalat"/>
          <w:sz w:val="20"/>
          <w:szCs w:val="20"/>
        </w:rPr>
        <w:t>_________________________________________________</w:t>
      </w:r>
      <w:r w:rsidRPr="003C01B2">
        <w:rPr>
          <w:rFonts w:ascii="GHEA Grapalat" w:hAnsi="GHEA Grapalat"/>
          <w:sz w:val="20"/>
          <w:szCs w:val="20"/>
        </w:rPr>
        <w:tab/>
        <w:t>_________________</w:t>
      </w:r>
    </w:p>
    <w:p w14:paraId="16E0A93A" w14:textId="77777777" w:rsidR="006016F3" w:rsidRPr="003C01B2" w:rsidRDefault="006016F3" w:rsidP="006016F3">
      <w:pPr>
        <w:widowControl w:val="0"/>
        <w:tabs>
          <w:tab w:val="left" w:pos="7513"/>
        </w:tabs>
        <w:spacing w:after="160"/>
        <w:ind w:left="709"/>
        <w:jc w:val="both"/>
        <w:rPr>
          <w:rFonts w:ascii="GHEA Grapalat" w:hAnsi="GHEA Grapalat" w:cs="Arial"/>
          <w:sz w:val="20"/>
          <w:szCs w:val="20"/>
        </w:rPr>
      </w:pPr>
      <w:r w:rsidRPr="003C01B2">
        <w:rPr>
          <w:rFonts w:ascii="GHEA Grapalat" w:hAnsi="GHEA Grapalat"/>
          <w:sz w:val="20"/>
          <w:szCs w:val="20"/>
        </w:rPr>
        <w:t>наименование участника (должность, имя, фамилия руководителя</w:t>
      </w:r>
      <w:r w:rsidRPr="003C01B2">
        <w:rPr>
          <w:rFonts w:ascii="GHEA Grapalat" w:hAnsi="GHEA Grapalat"/>
          <w:sz w:val="20"/>
          <w:szCs w:val="20"/>
        </w:rPr>
        <w:tab/>
        <w:t>подпись</w:t>
      </w:r>
    </w:p>
    <w:p w14:paraId="43C8C773" w14:textId="77777777" w:rsidR="006016F3" w:rsidRPr="003C01B2" w:rsidRDefault="006016F3" w:rsidP="006016F3">
      <w:pPr>
        <w:widowControl w:val="0"/>
        <w:spacing w:after="160"/>
        <w:jc w:val="right"/>
        <w:rPr>
          <w:rFonts w:ascii="GHEA Grapalat" w:hAnsi="GHEA Grapalat"/>
          <w:sz w:val="20"/>
          <w:szCs w:val="20"/>
        </w:rPr>
      </w:pPr>
    </w:p>
    <w:p w14:paraId="08985528" w14:textId="77777777" w:rsidR="006016F3" w:rsidRPr="003C01B2" w:rsidRDefault="006016F3" w:rsidP="006016F3">
      <w:pPr>
        <w:widowControl w:val="0"/>
        <w:spacing w:after="160"/>
        <w:jc w:val="right"/>
        <w:rPr>
          <w:rFonts w:ascii="GHEA Grapalat" w:hAnsi="GHEA Grapalat"/>
          <w:sz w:val="20"/>
          <w:szCs w:val="20"/>
        </w:rPr>
      </w:pPr>
      <w:r w:rsidRPr="003C01B2">
        <w:rPr>
          <w:rFonts w:ascii="GHEA Grapalat" w:hAnsi="GHEA Grapalat"/>
          <w:sz w:val="20"/>
          <w:szCs w:val="20"/>
        </w:rPr>
        <w:t>М. П.</w:t>
      </w:r>
    </w:p>
    <w:p w14:paraId="570792DB" w14:textId="77777777" w:rsidR="006016F3" w:rsidRPr="003C01B2" w:rsidRDefault="006016F3" w:rsidP="006016F3">
      <w:pPr>
        <w:rPr>
          <w:rFonts w:ascii="GHEA Grapalat" w:hAnsi="GHEA Grapalat"/>
          <w:b/>
          <w:sz w:val="20"/>
          <w:szCs w:val="20"/>
        </w:rPr>
      </w:pPr>
      <w:r w:rsidRPr="003C01B2">
        <w:rPr>
          <w:rFonts w:ascii="GHEA Grapalat" w:hAnsi="GHEA Grapalat"/>
          <w:b/>
          <w:sz w:val="20"/>
          <w:szCs w:val="20"/>
        </w:rPr>
        <w:br w:type="page"/>
      </w:r>
    </w:p>
    <w:p w14:paraId="5899C5A8" w14:textId="77777777" w:rsidR="002B66A2" w:rsidRPr="003C01B2" w:rsidRDefault="002B66A2" w:rsidP="002B66A2">
      <w:pPr>
        <w:widowControl w:val="0"/>
        <w:spacing w:after="160"/>
        <w:jc w:val="right"/>
        <w:rPr>
          <w:ins w:id="6" w:author="Inesa Kocharyan" w:date="2025-03-21T20:32:00Z"/>
          <w:rFonts w:ascii="GHEA Grapalat" w:hAnsi="GHEA Grapalat"/>
          <w:sz w:val="20"/>
          <w:szCs w:val="20"/>
        </w:rPr>
      </w:pPr>
    </w:p>
    <w:p w14:paraId="1E409FAA" w14:textId="77777777" w:rsidR="002B66A2" w:rsidRPr="003C01B2" w:rsidRDefault="002B66A2" w:rsidP="002B66A2">
      <w:pPr>
        <w:widowControl w:val="0"/>
        <w:tabs>
          <w:tab w:val="left" w:pos="6804"/>
        </w:tabs>
        <w:jc w:val="center"/>
        <w:rPr>
          <w:ins w:id="7" w:author="Inesa Kocharyan" w:date="2025-03-21T20:32:00Z"/>
          <w:rFonts w:ascii="GHEA Grapalat" w:hAnsi="GHEA Grapalat"/>
          <w:sz w:val="20"/>
          <w:szCs w:val="20"/>
        </w:rPr>
      </w:pPr>
      <w:ins w:id="8" w:author="Inesa Kocharyan" w:date="2025-03-21T20:32:00Z">
        <w:r w:rsidRPr="003C01B2">
          <w:rPr>
            <w:rFonts w:ascii="GHEA Grapalat" w:hAnsi="GHEA Grapalat"/>
            <w:b/>
            <w:sz w:val="20"/>
            <w:szCs w:val="20"/>
          </w:rPr>
          <w:br w:type="page"/>
        </w:r>
      </w:ins>
    </w:p>
    <w:p w14:paraId="303A0A3C" w14:textId="77777777" w:rsidR="002B66A2" w:rsidRPr="003C01B2" w:rsidRDefault="002B66A2">
      <w:pPr>
        <w:rPr>
          <w:ins w:id="9" w:author="Inesa Kocharyan" w:date="2025-03-21T20:32:00Z"/>
          <w:rFonts w:ascii="GHEA Grapalat" w:hAnsi="GHEA Grapalat"/>
          <w:b/>
          <w:sz w:val="20"/>
          <w:szCs w:val="20"/>
        </w:rPr>
      </w:pPr>
    </w:p>
    <w:p w14:paraId="3DA77298" w14:textId="77777777" w:rsidR="00652A78" w:rsidRPr="003C01B2" w:rsidRDefault="00652A78" w:rsidP="00652A78">
      <w:pPr>
        <w:jc w:val="right"/>
        <w:rPr>
          <w:rFonts w:ascii="GHEA Grapalat" w:hAnsi="GHEA Grapalat"/>
          <w:b/>
          <w:sz w:val="20"/>
          <w:szCs w:val="20"/>
        </w:rPr>
      </w:pPr>
      <w:r w:rsidRPr="003C01B2">
        <w:rPr>
          <w:rFonts w:ascii="GHEA Grapalat" w:hAnsi="GHEA Grapalat"/>
          <w:b/>
          <w:sz w:val="20"/>
          <w:szCs w:val="20"/>
        </w:rPr>
        <w:t>Приложение 1.</w:t>
      </w:r>
      <w:r w:rsidR="003E71A6" w:rsidRPr="003C01B2">
        <w:rPr>
          <w:rFonts w:ascii="GHEA Grapalat" w:hAnsi="GHEA Grapalat"/>
          <w:b/>
          <w:sz w:val="20"/>
          <w:szCs w:val="20"/>
        </w:rPr>
        <w:t>4</w:t>
      </w:r>
      <w:r w:rsidRPr="003C01B2">
        <w:rPr>
          <w:rFonts w:ascii="GHEA Grapalat" w:hAnsi="GHEA Grapalat"/>
          <w:b/>
          <w:sz w:val="20"/>
          <w:szCs w:val="20"/>
        </w:rPr>
        <w:t xml:space="preserve">** </w:t>
      </w:r>
    </w:p>
    <w:p w14:paraId="5BE4000B" w14:textId="7D7C8290" w:rsidR="00652A78" w:rsidRPr="003C01B2" w:rsidRDefault="00652A78" w:rsidP="00652A78">
      <w:pPr>
        <w:jc w:val="right"/>
        <w:rPr>
          <w:rFonts w:ascii="GHEA Grapalat" w:hAnsi="GHEA Grapalat"/>
          <w:b/>
          <w:sz w:val="20"/>
          <w:szCs w:val="20"/>
        </w:rPr>
      </w:pPr>
      <w:r w:rsidRPr="003C01B2">
        <w:rPr>
          <w:rFonts w:ascii="GHEA Grapalat" w:hAnsi="GHEA Grapalat"/>
          <w:b/>
          <w:sz w:val="20"/>
          <w:szCs w:val="20"/>
        </w:rPr>
        <w:t xml:space="preserve">к Приглашению на </w:t>
      </w:r>
      <w:r w:rsidR="001F57CE" w:rsidRPr="003C01B2">
        <w:rPr>
          <w:rFonts w:ascii="GHEA Grapalat" w:hAnsi="GHEA Grapalat"/>
          <w:b/>
          <w:sz w:val="20"/>
          <w:szCs w:val="20"/>
        </w:rPr>
        <w:t>срочный открытый конкурс</w:t>
      </w:r>
    </w:p>
    <w:p w14:paraId="54E28322" w14:textId="0DCA9DF6" w:rsidR="00652A78" w:rsidRPr="003C01B2" w:rsidRDefault="00652A78" w:rsidP="00652A78">
      <w:pPr>
        <w:pStyle w:val="Heading3"/>
        <w:keepNext w:val="0"/>
        <w:widowControl w:val="0"/>
        <w:spacing w:after="160" w:line="240" w:lineRule="auto"/>
        <w:ind w:firstLine="567"/>
        <w:jc w:val="right"/>
        <w:rPr>
          <w:rFonts w:ascii="GHEA Grapalat" w:hAnsi="GHEA Grapalat"/>
          <w:b/>
          <w:i w:val="0"/>
        </w:rPr>
      </w:pPr>
      <w:r w:rsidRPr="003C01B2">
        <w:rPr>
          <w:rFonts w:ascii="GHEA Grapalat" w:hAnsi="GHEA Grapalat"/>
          <w:b/>
          <w:i w:val="0"/>
        </w:rPr>
        <w:t xml:space="preserve">под кодом "--- </w:t>
      </w:r>
      <w:r w:rsidR="004F3CC3" w:rsidRPr="003C01B2">
        <w:rPr>
          <w:rFonts w:ascii="GHEA Grapalat" w:hAnsi="GHEA Grapalat"/>
          <w:b/>
          <w:i w:val="0"/>
        </w:rPr>
        <w:t>ԱՄՖՀ-ՀԲՄԽԾՁԲ-25/1</w:t>
      </w:r>
      <w:r w:rsidRPr="003C01B2">
        <w:rPr>
          <w:rFonts w:ascii="GHEA Grapalat" w:hAnsi="GHEA Grapalat"/>
          <w:b/>
          <w:i w:val="0"/>
        </w:rPr>
        <w:t xml:space="preserve"> ---/---"</w:t>
      </w:r>
    </w:p>
    <w:p w14:paraId="10CD80BA" w14:textId="77777777" w:rsidR="00123294" w:rsidRPr="003C01B2" w:rsidRDefault="00123294" w:rsidP="00B46D58">
      <w:pPr>
        <w:rPr>
          <w:rFonts w:ascii="GHEA Grapalat" w:hAnsi="GHEA Grapalat"/>
          <w:b/>
          <w:sz w:val="20"/>
          <w:szCs w:val="20"/>
        </w:rPr>
      </w:pPr>
    </w:p>
    <w:p w14:paraId="36D01D16" w14:textId="77777777" w:rsidR="00B048B2" w:rsidRPr="003C01B2" w:rsidRDefault="00B048B2" w:rsidP="00B46D58">
      <w:pPr>
        <w:rPr>
          <w:rFonts w:ascii="GHEA Grapalat" w:hAnsi="GHEA Grapalat"/>
          <w:b/>
          <w:sz w:val="20"/>
          <w:szCs w:val="20"/>
        </w:rPr>
      </w:pPr>
    </w:p>
    <w:p w14:paraId="68F8B3B3" w14:textId="77777777" w:rsidR="00A9306E" w:rsidRPr="003C01B2" w:rsidRDefault="00A9306E" w:rsidP="00A9306E">
      <w:pPr>
        <w:ind w:left="360" w:hanging="360"/>
        <w:jc w:val="center"/>
        <w:rPr>
          <w:rFonts w:ascii="GHEA Grapalat" w:hAnsi="GHEA Grapalat"/>
          <w:b/>
          <w:sz w:val="20"/>
          <w:szCs w:val="20"/>
        </w:rPr>
      </w:pPr>
      <w:r w:rsidRPr="003C01B2">
        <w:rPr>
          <w:rFonts w:ascii="GHEA Grapalat" w:hAnsi="GHEA Grapalat"/>
          <w:b/>
          <w:sz w:val="20"/>
          <w:szCs w:val="20"/>
        </w:rPr>
        <w:t>ФОРМА</w:t>
      </w:r>
    </w:p>
    <w:p w14:paraId="2812CAA5" w14:textId="77777777" w:rsidR="00A9306E" w:rsidRPr="003C01B2" w:rsidRDefault="00A9306E" w:rsidP="00A9306E">
      <w:pPr>
        <w:ind w:left="360" w:hanging="360"/>
        <w:jc w:val="center"/>
        <w:rPr>
          <w:rFonts w:ascii="GHEA Grapalat" w:hAnsi="GHEA Grapalat"/>
          <w:b/>
          <w:sz w:val="20"/>
          <w:szCs w:val="20"/>
        </w:rPr>
      </w:pPr>
      <w:r w:rsidRPr="003C01B2">
        <w:rPr>
          <w:rFonts w:ascii="GHEA Grapalat" w:hAnsi="GHEA Grapalat"/>
          <w:b/>
          <w:sz w:val="20"/>
          <w:szCs w:val="20"/>
        </w:rPr>
        <w:t>ДЕКЛАРАЦИИ О РЕАЛЬНЫХ  БЕНЕФИЦИАРАХ</w:t>
      </w:r>
    </w:p>
    <w:p w14:paraId="73F4F601" w14:textId="77777777" w:rsidR="00A9306E" w:rsidRPr="003C01B2" w:rsidRDefault="00A9306E" w:rsidP="00A9306E">
      <w:pPr>
        <w:ind w:left="360" w:hanging="360"/>
        <w:jc w:val="center"/>
        <w:rPr>
          <w:rFonts w:ascii="GHEA Grapalat" w:eastAsia="GHEA Grapalat" w:hAnsi="GHEA Grapalat" w:cs="GHEA Grapalat"/>
          <w:b/>
          <w:sz w:val="20"/>
          <w:szCs w:val="20"/>
        </w:rPr>
      </w:pPr>
    </w:p>
    <w:p w14:paraId="178E6AF1" w14:textId="77777777" w:rsidR="00A9306E" w:rsidRPr="003C01B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t>Организация</w:t>
      </w:r>
    </w:p>
    <w:p w14:paraId="4DA96CA7"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3C01B2" w14:paraId="4E117828" w14:textId="77777777" w:rsidTr="00F32DDC">
        <w:tc>
          <w:tcPr>
            <w:tcW w:w="2836" w:type="dxa"/>
            <w:shd w:val="clear" w:color="auto" w:fill="D9E2F3"/>
            <w:vAlign w:val="center"/>
          </w:tcPr>
          <w:p w14:paraId="77BA18F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395D5EFA"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C79D8F4" w14:textId="77777777" w:rsidTr="00F32DDC">
        <w:tc>
          <w:tcPr>
            <w:tcW w:w="2836" w:type="dxa"/>
            <w:shd w:val="clear" w:color="auto" w:fill="D9E2F3"/>
            <w:vAlign w:val="center"/>
          </w:tcPr>
          <w:p w14:paraId="0F3B807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BCC26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B5FD1B5" w14:textId="77777777" w:rsidTr="00F32DDC">
        <w:tc>
          <w:tcPr>
            <w:tcW w:w="2836" w:type="dxa"/>
            <w:shd w:val="clear" w:color="auto" w:fill="D9E2F3"/>
            <w:vAlign w:val="center"/>
          </w:tcPr>
          <w:p w14:paraId="6985010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2E8625A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7EC4DF2" w14:textId="77777777" w:rsidTr="00F32DDC">
        <w:tc>
          <w:tcPr>
            <w:tcW w:w="2836" w:type="dxa"/>
            <w:shd w:val="clear" w:color="auto" w:fill="D9E2F3"/>
            <w:vAlign w:val="center"/>
          </w:tcPr>
          <w:p w14:paraId="55FCFC9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657440F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136BDBD" w14:textId="77777777" w:rsidTr="00F32DDC">
        <w:tc>
          <w:tcPr>
            <w:tcW w:w="2836" w:type="dxa"/>
            <w:shd w:val="clear" w:color="auto" w:fill="D9E2F3"/>
            <w:vAlign w:val="center"/>
          </w:tcPr>
          <w:p w14:paraId="7F770212"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Адрес </w:t>
            </w:r>
            <w:ins w:id="10" w:author="Inesa Kocharyan" w:date="2021-08-30T12:39:00Z">
              <w:r w:rsidRPr="003C01B2">
                <w:rPr>
                  <w:rFonts w:ascii="GHEA Grapalat" w:eastAsia="GHEA Grapalat" w:hAnsi="GHEA Grapalat" w:cs="GHEA Grapalat"/>
                  <w:color w:val="000000"/>
                  <w:sz w:val="20"/>
                  <w:szCs w:val="20"/>
                </w:rPr>
                <w:t xml:space="preserve"> </w:t>
              </w:r>
            </w:ins>
            <w:r w:rsidRPr="003C01B2">
              <w:rPr>
                <w:rFonts w:ascii="GHEA Grapalat" w:eastAsia="GHEA Grapalat" w:hAnsi="GHEA Grapalat" w:cs="GHEA Grapalat"/>
                <w:color w:val="000000"/>
                <w:sz w:val="20"/>
                <w:szCs w:val="20"/>
              </w:rPr>
              <w:t>регистрации</w:t>
            </w:r>
          </w:p>
        </w:tc>
        <w:tc>
          <w:tcPr>
            <w:tcW w:w="6180" w:type="dxa"/>
            <w:vAlign w:val="center"/>
          </w:tcPr>
          <w:p w14:paraId="13975F7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3D83FE9" w14:textId="77777777" w:rsidTr="00F32DDC">
        <w:tc>
          <w:tcPr>
            <w:tcW w:w="2836" w:type="dxa"/>
            <w:shd w:val="clear" w:color="auto" w:fill="D9E2F3"/>
            <w:vAlign w:val="center"/>
          </w:tcPr>
          <w:p w14:paraId="1C19BD26"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 регистрации</w:t>
            </w:r>
          </w:p>
        </w:tc>
        <w:tc>
          <w:tcPr>
            <w:tcW w:w="6180" w:type="dxa"/>
            <w:vAlign w:val="center"/>
          </w:tcPr>
          <w:p w14:paraId="227A2B34" w14:textId="77777777" w:rsidR="00A9306E" w:rsidRPr="003C01B2" w:rsidRDefault="00A9306E" w:rsidP="00F32DDC">
            <w:pPr>
              <w:spacing w:before="240" w:after="240"/>
              <w:ind w:left="993" w:hanging="851"/>
              <w:rPr>
                <w:rFonts w:ascii="GHEA Grapalat" w:eastAsia="GHEA Grapalat" w:hAnsi="GHEA Grapalat" w:cs="GHEA Grapalat"/>
                <w:sz w:val="20"/>
                <w:szCs w:val="20"/>
              </w:rPr>
            </w:pPr>
          </w:p>
        </w:tc>
      </w:tr>
      <w:tr w:rsidR="00A9306E" w:rsidRPr="003C01B2" w14:paraId="0D3DABEA" w14:textId="77777777" w:rsidTr="00F32DDC">
        <w:tc>
          <w:tcPr>
            <w:tcW w:w="2836" w:type="dxa"/>
            <w:shd w:val="clear" w:color="auto" w:fill="D9E2F3"/>
            <w:vAlign w:val="center"/>
          </w:tcPr>
          <w:p w14:paraId="5A189533" w14:textId="77777777" w:rsidR="00A9306E" w:rsidRPr="003C01B2"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7C20B145" w14:textId="77777777" w:rsidR="00A9306E" w:rsidRPr="003C01B2" w:rsidRDefault="00A9306E" w:rsidP="00F32DDC">
            <w:pPr>
              <w:spacing w:before="240" w:after="240"/>
              <w:ind w:left="993" w:hanging="851"/>
              <w:rPr>
                <w:rFonts w:ascii="GHEA Grapalat" w:eastAsia="GHEA Grapalat" w:hAnsi="GHEA Grapalat" w:cs="GHEA Grapalat"/>
                <w:sz w:val="20"/>
                <w:szCs w:val="20"/>
              </w:rPr>
            </w:pPr>
          </w:p>
        </w:tc>
      </w:tr>
    </w:tbl>
    <w:p w14:paraId="11F8EFA0"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7414DE0" w14:textId="77777777" w:rsidTr="00F32DDC">
        <w:tc>
          <w:tcPr>
            <w:tcW w:w="2835" w:type="dxa"/>
            <w:shd w:val="clear" w:color="auto" w:fill="D9E2F3"/>
            <w:vAlign w:val="center"/>
          </w:tcPr>
          <w:p w14:paraId="160D88C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2044B78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8839861" w14:textId="77777777" w:rsidTr="00F32DDC">
        <w:trPr>
          <w:trHeight w:val="1487"/>
        </w:trPr>
        <w:tc>
          <w:tcPr>
            <w:tcW w:w="2835" w:type="dxa"/>
            <w:shd w:val="clear" w:color="auto" w:fill="D9E2F3"/>
            <w:vAlign w:val="center"/>
          </w:tcPr>
          <w:p w14:paraId="6F5534B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2D3F5A5" w14:textId="77777777" w:rsidR="00A9306E" w:rsidRPr="003C01B2" w:rsidRDefault="00A9306E" w:rsidP="00F32DDC">
            <w:pPr>
              <w:spacing w:before="240" w:after="240"/>
              <w:rPr>
                <w:rFonts w:ascii="GHEA Grapalat" w:eastAsia="GHEA Grapalat" w:hAnsi="GHEA Grapalat" w:cs="GHEA Grapalat"/>
                <w:sz w:val="20"/>
                <w:szCs w:val="20"/>
              </w:rPr>
            </w:pPr>
          </w:p>
        </w:tc>
      </w:tr>
    </w:tbl>
    <w:p w14:paraId="3B79881F"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7FC59FB0" w14:textId="77777777" w:rsidTr="00F32DDC">
        <w:tc>
          <w:tcPr>
            <w:tcW w:w="2835" w:type="dxa"/>
            <w:shd w:val="clear" w:color="auto" w:fill="D9E2F3"/>
            <w:vAlign w:val="center"/>
          </w:tcPr>
          <w:p w14:paraId="4067E0A8"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C226D3D"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4DECFE3" w14:textId="77777777" w:rsidTr="00F32DDC">
        <w:tc>
          <w:tcPr>
            <w:tcW w:w="2835" w:type="dxa"/>
            <w:shd w:val="clear" w:color="auto" w:fill="D9E2F3"/>
            <w:vAlign w:val="center"/>
          </w:tcPr>
          <w:p w14:paraId="5B8C1DBE"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295DF723"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83CF370" w14:textId="77777777" w:rsidTr="00F32DDC">
        <w:tc>
          <w:tcPr>
            <w:tcW w:w="2835" w:type="dxa"/>
            <w:shd w:val="clear" w:color="auto" w:fill="D9E2F3"/>
            <w:vAlign w:val="center"/>
          </w:tcPr>
          <w:p w14:paraId="42D9E698" w14:textId="77777777" w:rsidR="00A9306E" w:rsidRPr="003C01B2"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14:paraId="3C7038B9" w14:textId="77777777" w:rsidR="00A9306E" w:rsidRPr="003C01B2" w:rsidRDefault="00A9306E" w:rsidP="00F32DDC">
            <w:pPr>
              <w:spacing w:before="240" w:after="240"/>
              <w:rPr>
                <w:rFonts w:ascii="GHEA Grapalat" w:eastAsia="GHEA Grapalat" w:hAnsi="GHEA Grapalat" w:cs="GHEA Grapalat"/>
                <w:sz w:val="20"/>
                <w:szCs w:val="20"/>
              </w:rPr>
            </w:pPr>
          </w:p>
        </w:tc>
      </w:tr>
    </w:tbl>
    <w:p w14:paraId="1553EE8D" w14:textId="77777777" w:rsidR="00A9306E" w:rsidRPr="003C01B2" w:rsidRDefault="00A9306E" w:rsidP="00A9306E">
      <w:pPr>
        <w:rPr>
          <w:rFonts w:ascii="GHEA Grapalat" w:eastAsia="GHEA Grapalat" w:hAnsi="GHEA Grapalat" w:cs="GHEA Grapalat"/>
          <w:sz w:val="20"/>
          <w:szCs w:val="20"/>
        </w:rPr>
      </w:pPr>
    </w:p>
    <w:p w14:paraId="4FF3490D" w14:textId="77777777" w:rsidR="00A9306E" w:rsidRPr="003C01B2" w:rsidRDefault="00A9306E" w:rsidP="00A9306E">
      <w:pPr>
        <w:rPr>
          <w:rFonts w:ascii="GHEA Grapalat" w:eastAsia="GHEA Grapalat" w:hAnsi="GHEA Grapalat" w:cs="GHEA Grapalat"/>
          <w:sz w:val="20"/>
          <w:szCs w:val="20"/>
        </w:rPr>
      </w:pPr>
      <w:r w:rsidRPr="003C01B2">
        <w:rPr>
          <w:rFonts w:ascii="GHEA Grapalat" w:hAnsi="GHEA Grapalat"/>
          <w:sz w:val="20"/>
          <w:szCs w:val="20"/>
        </w:rPr>
        <w:br w:type="page"/>
      </w:r>
    </w:p>
    <w:p w14:paraId="4346498B" w14:textId="77777777" w:rsidR="00A9306E" w:rsidRPr="003C01B2"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3C01B2">
        <w:rPr>
          <w:rFonts w:ascii="GHEA Grapalat" w:eastAsia="GHEA Grapalat" w:hAnsi="GHEA Grapalat" w:cs="GHEA Grapalat"/>
          <w:b/>
          <w:color w:val="000000"/>
          <w:sz w:val="20"/>
          <w:szCs w:val="20"/>
        </w:rPr>
        <w:lastRenderedPageBreak/>
        <w:t>Данные листинга  акций</w:t>
      </w:r>
    </w:p>
    <w:p w14:paraId="7A8040D2"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C599086" w14:textId="77777777" w:rsidTr="00F32DDC">
        <w:tc>
          <w:tcPr>
            <w:tcW w:w="2835" w:type="dxa"/>
            <w:shd w:val="clear" w:color="auto" w:fill="D9E2F3"/>
            <w:vAlign w:val="center"/>
          </w:tcPr>
          <w:p w14:paraId="2543A4A3"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фондовой биржи</w:t>
            </w:r>
          </w:p>
        </w:tc>
        <w:tc>
          <w:tcPr>
            <w:tcW w:w="6180" w:type="dxa"/>
            <w:vAlign w:val="center"/>
          </w:tcPr>
          <w:p w14:paraId="2F0FCDD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794B630" w14:textId="77777777" w:rsidTr="00F32DDC">
        <w:tc>
          <w:tcPr>
            <w:tcW w:w="2835" w:type="dxa"/>
            <w:shd w:val="clear" w:color="auto" w:fill="D9E2F3"/>
            <w:vAlign w:val="center"/>
          </w:tcPr>
          <w:p w14:paraId="630A141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14B24F31" w14:textId="77777777" w:rsidR="00A9306E" w:rsidRPr="003C01B2" w:rsidRDefault="00A9306E" w:rsidP="00F32DDC">
            <w:pPr>
              <w:spacing w:before="240" w:after="240"/>
              <w:rPr>
                <w:rFonts w:ascii="GHEA Grapalat" w:eastAsia="GHEA Grapalat" w:hAnsi="GHEA Grapalat" w:cs="GHEA Grapalat"/>
                <w:sz w:val="20"/>
                <w:szCs w:val="20"/>
              </w:rPr>
            </w:pPr>
          </w:p>
        </w:tc>
      </w:tr>
    </w:tbl>
    <w:p w14:paraId="3F1E096F"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01D75BD1" w14:textId="77777777" w:rsidTr="00F32DDC">
        <w:tc>
          <w:tcPr>
            <w:tcW w:w="2835" w:type="dxa"/>
            <w:shd w:val="clear" w:color="auto" w:fill="D9E2F3"/>
            <w:vAlign w:val="center"/>
          </w:tcPr>
          <w:p w14:paraId="7E5CB16D"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450F951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7BED58B" w14:textId="77777777" w:rsidTr="00F32DDC">
        <w:tc>
          <w:tcPr>
            <w:tcW w:w="2835" w:type="dxa"/>
            <w:shd w:val="clear" w:color="auto" w:fill="D9E2F3"/>
            <w:vAlign w:val="center"/>
          </w:tcPr>
          <w:p w14:paraId="3DEA06D7"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r w:rsidRPr="003C01B2">
              <w:rPr>
                <w:sz w:val="20"/>
                <w:szCs w:val="20"/>
              </w:rPr>
              <w:t xml:space="preserve"> </w:t>
            </w:r>
          </w:p>
        </w:tc>
        <w:tc>
          <w:tcPr>
            <w:tcW w:w="6180" w:type="dxa"/>
            <w:vAlign w:val="center"/>
          </w:tcPr>
          <w:p w14:paraId="56153C8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F455C8B" w14:textId="77777777" w:rsidTr="00F32DDC">
        <w:tc>
          <w:tcPr>
            <w:tcW w:w="2835" w:type="dxa"/>
            <w:shd w:val="clear" w:color="auto" w:fill="D9E2F3"/>
            <w:vAlign w:val="center"/>
          </w:tcPr>
          <w:p w14:paraId="3F12DD3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51BD1E6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07B7737" w14:textId="77777777" w:rsidTr="00F32DDC">
        <w:tc>
          <w:tcPr>
            <w:tcW w:w="2835" w:type="dxa"/>
            <w:shd w:val="clear" w:color="auto" w:fill="D9E2F3"/>
            <w:vAlign w:val="center"/>
          </w:tcPr>
          <w:p w14:paraId="02FC20A2"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1D7C9C0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08A6F33" w14:textId="77777777" w:rsidTr="00F32DDC">
        <w:tc>
          <w:tcPr>
            <w:tcW w:w="2835" w:type="dxa"/>
            <w:shd w:val="clear" w:color="auto" w:fill="D9E2F3"/>
            <w:vAlign w:val="center"/>
          </w:tcPr>
          <w:p w14:paraId="2B995751"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регистрации</w:t>
            </w:r>
          </w:p>
        </w:tc>
        <w:tc>
          <w:tcPr>
            <w:tcW w:w="6180" w:type="dxa"/>
            <w:vAlign w:val="center"/>
          </w:tcPr>
          <w:p w14:paraId="34B78C3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7D39344" w14:textId="77777777" w:rsidTr="00F32DDC">
        <w:trPr>
          <w:trHeight w:val="1361"/>
        </w:trPr>
        <w:tc>
          <w:tcPr>
            <w:tcW w:w="2835" w:type="dxa"/>
            <w:shd w:val="clear" w:color="auto" w:fill="D9E2F3"/>
            <w:vAlign w:val="center"/>
          </w:tcPr>
          <w:p w14:paraId="59D8B5D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Государтво регистрации</w:t>
            </w:r>
          </w:p>
        </w:tc>
        <w:tc>
          <w:tcPr>
            <w:tcW w:w="6180" w:type="dxa"/>
            <w:vAlign w:val="center"/>
          </w:tcPr>
          <w:p w14:paraId="69C5E448"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BCD564" w14:textId="77777777" w:rsidTr="00F32DDC">
        <w:tc>
          <w:tcPr>
            <w:tcW w:w="2835" w:type="dxa"/>
            <w:shd w:val="clear" w:color="auto" w:fill="D9E2F3"/>
            <w:vAlign w:val="center"/>
          </w:tcPr>
          <w:p w14:paraId="3AC5943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8D4974A" w14:textId="77777777" w:rsidR="00A9306E" w:rsidRPr="003C01B2" w:rsidRDefault="00A9306E" w:rsidP="00F32DDC">
            <w:pPr>
              <w:spacing w:before="240" w:after="240"/>
              <w:rPr>
                <w:rFonts w:ascii="GHEA Grapalat" w:eastAsia="GHEA Grapalat" w:hAnsi="GHEA Grapalat" w:cs="GHEA Grapalat"/>
                <w:sz w:val="20"/>
                <w:szCs w:val="20"/>
              </w:rPr>
            </w:pPr>
          </w:p>
        </w:tc>
      </w:tr>
    </w:tbl>
    <w:p w14:paraId="4D531932"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3C01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3C01B2" w14:paraId="311A9656" w14:textId="77777777" w:rsidTr="00F32DDC">
        <w:tc>
          <w:tcPr>
            <w:tcW w:w="2836" w:type="dxa"/>
            <w:shd w:val="clear" w:color="auto" w:fill="D9E2F3"/>
            <w:vAlign w:val="center"/>
          </w:tcPr>
          <w:p w14:paraId="07FA7207" w14:textId="77777777" w:rsidR="00A9306E" w:rsidRPr="003C01B2"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6178" w:type="dxa"/>
            <w:vAlign w:val="center"/>
          </w:tcPr>
          <w:p w14:paraId="2DF5285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FCBC7B2" w14:textId="77777777" w:rsidTr="00F32DDC">
        <w:tc>
          <w:tcPr>
            <w:tcW w:w="2836" w:type="dxa"/>
            <w:shd w:val="clear" w:color="auto" w:fill="D9E2F3"/>
            <w:vAlign w:val="center"/>
          </w:tcPr>
          <w:p w14:paraId="64062234" w14:textId="77777777" w:rsidR="00A9306E" w:rsidRPr="003C01B2"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78" w:type="dxa"/>
            <w:vAlign w:val="center"/>
          </w:tcPr>
          <w:p w14:paraId="5A5B113C"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A9306E" w:rsidRPr="003C01B2">
                  <w:rPr>
                    <w:rFonts w:ascii="MS Gothic" w:eastAsia="MS Gothic" w:hAnsi="MS Gothic" w:cs="GHEA Grapalat" w:hint="eastAsia"/>
                    <w:sz w:val="20"/>
                    <w:szCs w:val="20"/>
                  </w:rPr>
                  <w:t>☐</w:t>
                </w:r>
              </w:sdtContent>
            </w:sdt>
            <w:r w:rsidR="00A9306E" w:rsidRPr="003C01B2">
              <w:rPr>
                <w:rFonts w:ascii="GHEA Grapalat" w:eastAsia="GHEA Grapalat" w:hAnsi="GHEA Grapalat" w:cs="GHEA Grapalat"/>
                <w:sz w:val="20"/>
                <w:szCs w:val="20"/>
              </w:rPr>
              <w:tab/>
              <w:t>Прямое участие</w:t>
            </w:r>
          </w:p>
          <w:p w14:paraId="72B11DA9"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A9306E" w:rsidRPr="003C01B2">
                  <w:rPr>
                    <w:rFonts w:ascii="MS Gothic" w:eastAsia="MS Gothic" w:hAnsi="MS Gothic" w:cs="GHEA Grapalat" w:hint="eastAsia"/>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17B8AF57" w14:textId="77777777" w:rsidR="00A9306E" w:rsidRPr="003C01B2" w:rsidRDefault="00A9306E" w:rsidP="00A9306E">
      <w:pPr>
        <w:pBdr>
          <w:top w:val="nil"/>
          <w:left w:val="nil"/>
          <w:bottom w:val="nil"/>
          <w:right w:val="nil"/>
          <w:between w:val="nil"/>
        </w:pBdr>
        <w:spacing w:before="240"/>
        <w:rPr>
          <w:rFonts w:ascii="GHEA Grapalat" w:eastAsia="GHEA Grapalat" w:hAnsi="GHEA Grapalat" w:cs="GHEA Grapalat"/>
          <w:sz w:val="20"/>
          <w:szCs w:val="20"/>
        </w:rPr>
      </w:pPr>
      <w:r w:rsidRPr="003C01B2">
        <w:rPr>
          <w:rFonts w:ascii="GHEA Grapalat" w:hAnsi="GHEA Grapalat"/>
          <w:sz w:val="20"/>
          <w:szCs w:val="20"/>
        </w:rPr>
        <w:br w:type="page"/>
      </w:r>
    </w:p>
    <w:p w14:paraId="232B4E83"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4F6FAA04"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3DD77818" w14:textId="77777777" w:rsidTr="00F32DDC">
        <w:tc>
          <w:tcPr>
            <w:tcW w:w="2837" w:type="dxa"/>
            <w:shd w:val="clear" w:color="auto" w:fill="D9E2F3"/>
            <w:vAlign w:val="center"/>
          </w:tcPr>
          <w:p w14:paraId="09DA3EA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государства</w:t>
            </w:r>
          </w:p>
        </w:tc>
        <w:tc>
          <w:tcPr>
            <w:tcW w:w="6180" w:type="dxa"/>
            <w:vAlign w:val="center"/>
          </w:tcPr>
          <w:p w14:paraId="14A29FC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6B0ABE" w14:textId="77777777" w:rsidTr="00F32DDC">
        <w:tc>
          <w:tcPr>
            <w:tcW w:w="2837" w:type="dxa"/>
            <w:shd w:val="clear" w:color="auto" w:fill="D9E2F3"/>
            <w:vAlign w:val="center"/>
          </w:tcPr>
          <w:p w14:paraId="0E27076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муниципалитета</w:t>
            </w:r>
          </w:p>
        </w:tc>
        <w:tc>
          <w:tcPr>
            <w:tcW w:w="6180" w:type="dxa"/>
            <w:vAlign w:val="center"/>
          </w:tcPr>
          <w:p w14:paraId="0A54270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EACC565" w14:textId="77777777" w:rsidTr="00F32DDC">
        <w:tc>
          <w:tcPr>
            <w:tcW w:w="2837" w:type="dxa"/>
            <w:shd w:val="clear" w:color="auto" w:fill="D9E2F3"/>
            <w:vAlign w:val="center"/>
          </w:tcPr>
          <w:p w14:paraId="7A87FFE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6180" w:type="dxa"/>
            <w:vAlign w:val="center"/>
          </w:tcPr>
          <w:p w14:paraId="4E7020F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069AFE7" w14:textId="77777777" w:rsidTr="00F32DDC">
        <w:tc>
          <w:tcPr>
            <w:tcW w:w="2837" w:type="dxa"/>
            <w:shd w:val="clear" w:color="auto" w:fill="D9E2F3"/>
            <w:vAlign w:val="center"/>
          </w:tcPr>
          <w:p w14:paraId="051D9999"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80" w:type="dxa"/>
            <w:vAlign w:val="center"/>
          </w:tcPr>
          <w:p w14:paraId="5B9A3741"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4646AD0D"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118E0524"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24E5822F" w14:textId="77777777" w:rsidTr="00F32DDC">
        <w:tc>
          <w:tcPr>
            <w:tcW w:w="2837" w:type="dxa"/>
            <w:shd w:val="clear" w:color="auto" w:fill="D9E2F3"/>
            <w:vAlign w:val="center"/>
          </w:tcPr>
          <w:p w14:paraId="1067EFD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E69336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6BD37F" w14:textId="77777777" w:rsidTr="00F32DDC">
        <w:tc>
          <w:tcPr>
            <w:tcW w:w="2837" w:type="dxa"/>
            <w:shd w:val="clear" w:color="auto" w:fill="D9E2F3"/>
            <w:vAlign w:val="center"/>
          </w:tcPr>
          <w:p w14:paraId="13C00C7C"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49ABA87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7B420A8" w14:textId="77777777" w:rsidTr="00F32DDC">
        <w:tc>
          <w:tcPr>
            <w:tcW w:w="2837" w:type="dxa"/>
            <w:shd w:val="clear" w:color="auto" w:fill="D9E2F3"/>
            <w:vAlign w:val="center"/>
          </w:tcPr>
          <w:p w14:paraId="189D944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w:t>
            </w:r>
            <w:r w:rsidRPr="003C01B2" w:rsidDel="00C376E4">
              <w:rPr>
                <w:rFonts w:ascii="GHEA Grapalat" w:eastAsia="GHEA Grapalat" w:hAnsi="GHEA Grapalat" w:cs="GHEA Grapalat"/>
                <w:color w:val="000000"/>
                <w:sz w:val="20"/>
                <w:szCs w:val="20"/>
              </w:rPr>
              <w:t xml:space="preserve"> </w:t>
            </w:r>
            <w:r w:rsidRPr="003C01B2">
              <w:rPr>
                <w:rFonts w:ascii="GHEA Grapalat" w:eastAsia="GHEA Grapalat" w:hAnsi="GHEA Grapalat" w:cs="GHEA Grapalat"/>
                <w:color w:val="000000"/>
                <w:sz w:val="20"/>
                <w:szCs w:val="20"/>
              </w:rPr>
              <w:t>(%)</w:t>
            </w:r>
          </w:p>
        </w:tc>
        <w:tc>
          <w:tcPr>
            <w:tcW w:w="6180" w:type="dxa"/>
            <w:vAlign w:val="center"/>
          </w:tcPr>
          <w:p w14:paraId="704EBCF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DA59FBA" w14:textId="77777777" w:rsidTr="00F32DDC">
        <w:tc>
          <w:tcPr>
            <w:tcW w:w="2837" w:type="dxa"/>
            <w:shd w:val="clear" w:color="auto" w:fill="D9E2F3"/>
            <w:vAlign w:val="center"/>
          </w:tcPr>
          <w:p w14:paraId="74558719"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6180" w:type="dxa"/>
            <w:vAlign w:val="center"/>
          </w:tcPr>
          <w:p w14:paraId="102CC185"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2008D37A"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bl>
    <w:p w14:paraId="25ED6316" w14:textId="77777777" w:rsidR="00A9306E" w:rsidRPr="003C01B2" w:rsidRDefault="00A9306E" w:rsidP="00A9306E">
      <w:pPr>
        <w:rPr>
          <w:rFonts w:ascii="GHEA Grapalat" w:eastAsia="GHEA Grapalat" w:hAnsi="GHEA Grapalat" w:cs="GHEA Grapalat"/>
          <w:b/>
          <w:sz w:val="20"/>
          <w:szCs w:val="20"/>
        </w:rPr>
      </w:pPr>
      <w:r w:rsidRPr="003C01B2">
        <w:rPr>
          <w:rFonts w:ascii="GHEA Grapalat" w:hAnsi="GHEA Grapalat"/>
          <w:sz w:val="20"/>
          <w:szCs w:val="20"/>
        </w:rPr>
        <w:br w:type="page"/>
      </w:r>
    </w:p>
    <w:p w14:paraId="1EFF0588"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Данные реального бенефициара</w:t>
      </w:r>
    </w:p>
    <w:p w14:paraId="3883F146"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3C01B2" w14:paraId="02EEE7D7" w14:textId="77777777" w:rsidTr="00F32DDC">
        <w:tc>
          <w:tcPr>
            <w:tcW w:w="2836" w:type="dxa"/>
            <w:shd w:val="clear" w:color="auto" w:fill="D9E2F3"/>
            <w:vAlign w:val="center"/>
          </w:tcPr>
          <w:p w14:paraId="38CBCD1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w:t>
            </w:r>
          </w:p>
        </w:tc>
        <w:tc>
          <w:tcPr>
            <w:tcW w:w="6178" w:type="dxa"/>
            <w:vAlign w:val="center"/>
          </w:tcPr>
          <w:p w14:paraId="7D88C4B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63849CB" w14:textId="77777777" w:rsidTr="00F32DDC">
        <w:tc>
          <w:tcPr>
            <w:tcW w:w="2836" w:type="dxa"/>
            <w:shd w:val="clear" w:color="auto" w:fill="D9E2F3"/>
            <w:vAlign w:val="center"/>
          </w:tcPr>
          <w:p w14:paraId="2240CA4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Фамилия</w:t>
            </w:r>
          </w:p>
        </w:tc>
        <w:tc>
          <w:tcPr>
            <w:tcW w:w="6178" w:type="dxa"/>
            <w:vAlign w:val="center"/>
          </w:tcPr>
          <w:p w14:paraId="2A9D790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2423A68" w14:textId="77777777" w:rsidTr="00F32DDC">
        <w:tc>
          <w:tcPr>
            <w:tcW w:w="2836" w:type="dxa"/>
            <w:shd w:val="clear" w:color="auto" w:fill="D9E2F3"/>
            <w:vAlign w:val="center"/>
          </w:tcPr>
          <w:p w14:paraId="6873EB8D"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Имя(латинскими буквами)</w:t>
            </w:r>
          </w:p>
        </w:tc>
        <w:tc>
          <w:tcPr>
            <w:tcW w:w="6178" w:type="dxa"/>
            <w:vAlign w:val="center"/>
          </w:tcPr>
          <w:p w14:paraId="4220755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AF6005" w14:textId="77777777" w:rsidTr="00F32DDC">
        <w:tc>
          <w:tcPr>
            <w:tcW w:w="2836" w:type="dxa"/>
            <w:shd w:val="clear" w:color="auto" w:fill="D9E2F3"/>
            <w:vAlign w:val="center"/>
          </w:tcPr>
          <w:p w14:paraId="71C7A3A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Фамилия (латинскими буквами)</w:t>
            </w:r>
          </w:p>
        </w:tc>
        <w:tc>
          <w:tcPr>
            <w:tcW w:w="6178" w:type="dxa"/>
            <w:vAlign w:val="center"/>
          </w:tcPr>
          <w:p w14:paraId="12DD87CC"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998861" w14:textId="77777777" w:rsidTr="00F32DDC">
        <w:tc>
          <w:tcPr>
            <w:tcW w:w="2836" w:type="dxa"/>
            <w:shd w:val="clear" w:color="auto" w:fill="D9E2F3"/>
            <w:vAlign w:val="center"/>
          </w:tcPr>
          <w:p w14:paraId="7E03818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Гражданство</w:t>
            </w:r>
          </w:p>
        </w:tc>
        <w:tc>
          <w:tcPr>
            <w:tcW w:w="6178" w:type="dxa"/>
            <w:vAlign w:val="center"/>
          </w:tcPr>
          <w:p w14:paraId="678CC61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158B6EB" w14:textId="77777777" w:rsidTr="00F32DDC">
        <w:tc>
          <w:tcPr>
            <w:tcW w:w="2836" w:type="dxa"/>
            <w:shd w:val="clear" w:color="auto" w:fill="D9E2F3"/>
            <w:vAlign w:val="center"/>
          </w:tcPr>
          <w:p w14:paraId="0311A10C"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рождения</w:t>
            </w:r>
          </w:p>
        </w:tc>
        <w:tc>
          <w:tcPr>
            <w:tcW w:w="6178" w:type="dxa"/>
            <w:vAlign w:val="center"/>
          </w:tcPr>
          <w:p w14:paraId="565BF87D" w14:textId="77777777" w:rsidR="00A9306E" w:rsidRPr="003C01B2" w:rsidRDefault="00A9306E" w:rsidP="00F32DDC">
            <w:pPr>
              <w:spacing w:before="240" w:after="240"/>
              <w:rPr>
                <w:rFonts w:ascii="GHEA Grapalat" w:eastAsia="GHEA Grapalat" w:hAnsi="GHEA Grapalat" w:cs="GHEA Grapalat"/>
                <w:sz w:val="20"/>
                <w:szCs w:val="20"/>
              </w:rPr>
            </w:pPr>
          </w:p>
        </w:tc>
      </w:tr>
    </w:tbl>
    <w:p w14:paraId="636E283D"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3C01B2" w14:paraId="1AFF34CD" w14:textId="77777777" w:rsidTr="00F32DDC">
        <w:tc>
          <w:tcPr>
            <w:tcW w:w="2977" w:type="dxa"/>
            <w:shd w:val="clear" w:color="auto" w:fill="D9E2F3"/>
            <w:vAlign w:val="center"/>
          </w:tcPr>
          <w:p w14:paraId="140AA852"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Тип документа</w:t>
            </w:r>
          </w:p>
        </w:tc>
        <w:tc>
          <w:tcPr>
            <w:tcW w:w="6096" w:type="dxa"/>
            <w:vAlign w:val="center"/>
          </w:tcPr>
          <w:p w14:paraId="77E8047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EBC200C" w14:textId="77777777" w:rsidTr="00F32DDC">
        <w:tc>
          <w:tcPr>
            <w:tcW w:w="2977" w:type="dxa"/>
            <w:shd w:val="clear" w:color="auto" w:fill="D9E2F3"/>
            <w:vAlign w:val="center"/>
          </w:tcPr>
          <w:p w14:paraId="4B99568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документа</w:t>
            </w:r>
          </w:p>
        </w:tc>
        <w:tc>
          <w:tcPr>
            <w:tcW w:w="6096" w:type="dxa"/>
            <w:vAlign w:val="center"/>
          </w:tcPr>
          <w:p w14:paraId="5499E39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E526CBD" w14:textId="77777777" w:rsidTr="00F32DDC">
        <w:tc>
          <w:tcPr>
            <w:tcW w:w="2977" w:type="dxa"/>
            <w:shd w:val="clear" w:color="auto" w:fill="D9E2F3"/>
            <w:vAlign w:val="center"/>
          </w:tcPr>
          <w:p w14:paraId="02263532" w14:textId="77777777" w:rsidR="00A9306E" w:rsidRPr="003C01B2"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предоставления</w:t>
            </w:r>
          </w:p>
        </w:tc>
        <w:tc>
          <w:tcPr>
            <w:tcW w:w="6096" w:type="dxa"/>
            <w:vAlign w:val="center"/>
          </w:tcPr>
          <w:p w14:paraId="0ED3618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BC60EE4" w14:textId="77777777" w:rsidTr="00F32DDC">
        <w:tc>
          <w:tcPr>
            <w:tcW w:w="2977" w:type="dxa"/>
            <w:shd w:val="clear" w:color="auto" w:fill="D9E2F3"/>
            <w:vAlign w:val="center"/>
          </w:tcPr>
          <w:p w14:paraId="1B226B93" w14:textId="77777777" w:rsidR="00A9306E" w:rsidRPr="003C01B2"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Предоставляющий орган</w:t>
            </w:r>
          </w:p>
        </w:tc>
        <w:tc>
          <w:tcPr>
            <w:tcW w:w="6096" w:type="dxa"/>
            <w:vAlign w:val="center"/>
          </w:tcPr>
          <w:p w14:paraId="1285A2D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0556AAB" w14:textId="77777777" w:rsidTr="00F32DDC">
        <w:tc>
          <w:tcPr>
            <w:tcW w:w="2977" w:type="dxa"/>
            <w:shd w:val="clear" w:color="auto" w:fill="D9E2F3"/>
            <w:vAlign w:val="center"/>
          </w:tcPr>
          <w:p w14:paraId="68361E6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НЗОУ или эквивалентный номер</w:t>
            </w:r>
          </w:p>
        </w:tc>
        <w:tc>
          <w:tcPr>
            <w:tcW w:w="6096" w:type="dxa"/>
            <w:vAlign w:val="center"/>
          </w:tcPr>
          <w:p w14:paraId="7F399D53" w14:textId="77777777" w:rsidR="00A9306E" w:rsidRPr="003C01B2" w:rsidRDefault="00A9306E" w:rsidP="00F32DDC">
            <w:pPr>
              <w:spacing w:before="240" w:after="240"/>
              <w:rPr>
                <w:rFonts w:ascii="GHEA Grapalat" w:eastAsia="GHEA Grapalat" w:hAnsi="GHEA Grapalat" w:cs="GHEA Grapalat"/>
                <w:sz w:val="20"/>
                <w:szCs w:val="20"/>
              </w:rPr>
            </w:pPr>
          </w:p>
        </w:tc>
      </w:tr>
    </w:tbl>
    <w:p w14:paraId="47EA0327"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3C01B2" w14:paraId="7AF76AF1" w14:textId="77777777" w:rsidTr="00F32DDC">
        <w:tc>
          <w:tcPr>
            <w:tcW w:w="2943" w:type="dxa"/>
            <w:shd w:val="clear" w:color="auto" w:fill="D9E2F3"/>
            <w:vAlign w:val="center"/>
          </w:tcPr>
          <w:p w14:paraId="7787D19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w:t>
            </w:r>
          </w:p>
        </w:tc>
        <w:tc>
          <w:tcPr>
            <w:tcW w:w="6072" w:type="dxa"/>
            <w:vAlign w:val="center"/>
          </w:tcPr>
          <w:p w14:paraId="3081B48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846E24C" w14:textId="77777777" w:rsidTr="00F32DDC">
        <w:tc>
          <w:tcPr>
            <w:tcW w:w="2943" w:type="dxa"/>
            <w:shd w:val="clear" w:color="auto" w:fill="D9E2F3"/>
            <w:vAlign w:val="center"/>
          </w:tcPr>
          <w:p w14:paraId="00CE9FD5"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Муниципалитет</w:t>
            </w:r>
          </w:p>
        </w:tc>
        <w:tc>
          <w:tcPr>
            <w:tcW w:w="6072" w:type="dxa"/>
            <w:vAlign w:val="center"/>
          </w:tcPr>
          <w:p w14:paraId="11D660A9"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C5C7BD" w14:textId="77777777" w:rsidTr="00F32DDC">
        <w:tc>
          <w:tcPr>
            <w:tcW w:w="2943" w:type="dxa"/>
            <w:shd w:val="clear" w:color="auto" w:fill="D9E2F3"/>
            <w:vAlign w:val="center"/>
          </w:tcPr>
          <w:p w14:paraId="02647E14"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644575D1"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735080DB" w14:textId="77777777" w:rsidTr="00F32DDC">
        <w:tc>
          <w:tcPr>
            <w:tcW w:w="2943" w:type="dxa"/>
            <w:shd w:val="clear" w:color="auto" w:fill="D9E2F3"/>
            <w:vAlign w:val="center"/>
          </w:tcPr>
          <w:p w14:paraId="598C9552" w14:textId="77777777" w:rsidR="00A9306E" w:rsidRPr="003C01B2"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014947B4" w14:textId="77777777" w:rsidR="00A9306E" w:rsidRPr="003C01B2" w:rsidRDefault="00A9306E" w:rsidP="00F32DDC">
            <w:pPr>
              <w:spacing w:before="240" w:after="240"/>
              <w:rPr>
                <w:rFonts w:ascii="GHEA Grapalat" w:eastAsia="GHEA Grapalat" w:hAnsi="GHEA Grapalat" w:cs="GHEA Grapalat"/>
                <w:sz w:val="20"/>
                <w:szCs w:val="20"/>
              </w:rPr>
            </w:pPr>
          </w:p>
        </w:tc>
      </w:tr>
    </w:tbl>
    <w:p w14:paraId="726C41CD"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3C01B2" w14:paraId="51C40440" w14:textId="77777777" w:rsidTr="00F32DDC">
        <w:tc>
          <w:tcPr>
            <w:tcW w:w="2837" w:type="dxa"/>
            <w:shd w:val="clear" w:color="auto" w:fill="D9E2F3"/>
            <w:vAlign w:val="center"/>
          </w:tcPr>
          <w:p w14:paraId="3E253E9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lastRenderedPageBreak/>
              <w:t>Государство</w:t>
            </w:r>
          </w:p>
        </w:tc>
        <w:tc>
          <w:tcPr>
            <w:tcW w:w="6178" w:type="dxa"/>
            <w:vAlign w:val="center"/>
          </w:tcPr>
          <w:p w14:paraId="35DF476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505AA59" w14:textId="77777777" w:rsidTr="00F32DDC">
        <w:tc>
          <w:tcPr>
            <w:tcW w:w="2837" w:type="dxa"/>
            <w:shd w:val="clear" w:color="auto" w:fill="D9E2F3"/>
            <w:vAlign w:val="center"/>
          </w:tcPr>
          <w:p w14:paraId="67E3FB6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Муниципалитет</w:t>
            </w:r>
          </w:p>
        </w:tc>
        <w:tc>
          <w:tcPr>
            <w:tcW w:w="6178" w:type="dxa"/>
            <w:vAlign w:val="center"/>
          </w:tcPr>
          <w:p w14:paraId="30310E7D"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B3FD16B" w14:textId="77777777" w:rsidTr="00F32DDC">
        <w:tc>
          <w:tcPr>
            <w:tcW w:w="2837" w:type="dxa"/>
            <w:shd w:val="clear" w:color="auto" w:fill="D9E2F3"/>
            <w:vAlign w:val="center"/>
          </w:tcPr>
          <w:p w14:paraId="2565097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30294B7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7CBBFA4" w14:textId="77777777" w:rsidTr="00F32DDC">
        <w:tc>
          <w:tcPr>
            <w:tcW w:w="2837" w:type="dxa"/>
            <w:shd w:val="clear" w:color="auto" w:fill="D9E2F3"/>
            <w:vAlign w:val="center"/>
          </w:tcPr>
          <w:p w14:paraId="1A51C586"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4E135C60" w14:textId="77777777" w:rsidR="00A9306E" w:rsidRPr="003C01B2" w:rsidRDefault="00A9306E" w:rsidP="00F32DDC">
            <w:pPr>
              <w:spacing w:before="240" w:after="240"/>
              <w:rPr>
                <w:rFonts w:ascii="GHEA Grapalat" w:eastAsia="GHEA Grapalat" w:hAnsi="GHEA Grapalat" w:cs="GHEA Grapalat"/>
                <w:sz w:val="20"/>
                <w:szCs w:val="20"/>
              </w:rPr>
            </w:pPr>
          </w:p>
        </w:tc>
      </w:tr>
    </w:tbl>
    <w:p w14:paraId="3E83DE94"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Основания являться реальным бенефициаром</w:t>
      </w:r>
      <w:r w:rsidRPr="003C01B2" w:rsidDel="00F76C18">
        <w:rPr>
          <w:rFonts w:ascii="GHEA Grapalat" w:eastAsia="GHEA Grapalat" w:hAnsi="GHEA Grapalat" w:cs="GHEA Grapalat"/>
          <w:i/>
          <w:color w:val="000000"/>
          <w:sz w:val="20"/>
          <w:szCs w:val="20"/>
        </w:rPr>
        <w:t xml:space="preserve"> </w:t>
      </w:r>
      <w:r w:rsidRPr="003C01B2">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3C01B2" w14:paraId="3D035D39" w14:textId="77777777" w:rsidTr="00F32DDC">
        <w:trPr>
          <w:trHeight w:val="924"/>
        </w:trPr>
        <w:tc>
          <w:tcPr>
            <w:tcW w:w="9016" w:type="dxa"/>
            <w:gridSpan w:val="2"/>
            <w:vAlign w:val="center"/>
          </w:tcPr>
          <w:p w14:paraId="63FEB219" w14:textId="77777777" w:rsidR="00A9306E" w:rsidRPr="003C01B2" w:rsidRDefault="00252374"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а</w:t>
            </w:r>
            <w:r w:rsidR="00A9306E" w:rsidRPr="003C01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3C01B2" w14:paraId="51ABE161" w14:textId="77777777" w:rsidTr="00F32DDC">
        <w:trPr>
          <w:trHeight w:val="684"/>
        </w:trPr>
        <w:tc>
          <w:tcPr>
            <w:tcW w:w="4508" w:type="dxa"/>
            <w:shd w:val="clear" w:color="auto" w:fill="D9E2F3"/>
            <w:vAlign w:val="center"/>
          </w:tcPr>
          <w:p w14:paraId="451C1C0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w:t>
            </w:r>
            <w:r w:rsidRPr="003C01B2" w:rsidDel="00C376E4">
              <w:rPr>
                <w:rFonts w:ascii="GHEA Grapalat" w:eastAsia="GHEA Grapalat" w:hAnsi="GHEA Grapalat" w:cs="GHEA Grapalat"/>
                <w:color w:val="000000"/>
                <w:sz w:val="20"/>
                <w:szCs w:val="20"/>
              </w:rPr>
              <w:t xml:space="preserve"> </w:t>
            </w:r>
            <w:r w:rsidRPr="003C01B2">
              <w:rPr>
                <w:rFonts w:ascii="GHEA Grapalat" w:eastAsia="GHEA Grapalat" w:hAnsi="GHEA Grapalat" w:cs="GHEA Grapalat"/>
                <w:color w:val="000000"/>
                <w:sz w:val="20"/>
                <w:szCs w:val="20"/>
              </w:rPr>
              <w:t>(%)</w:t>
            </w:r>
          </w:p>
        </w:tc>
        <w:tc>
          <w:tcPr>
            <w:tcW w:w="4508" w:type="dxa"/>
            <w:shd w:val="clear" w:color="auto" w:fill="FFFFFF"/>
            <w:vAlign w:val="center"/>
          </w:tcPr>
          <w:p w14:paraId="626B83C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95996C7" w14:textId="77777777" w:rsidTr="00F32DDC">
        <w:trPr>
          <w:trHeight w:val="1282"/>
        </w:trPr>
        <w:tc>
          <w:tcPr>
            <w:tcW w:w="4508" w:type="dxa"/>
            <w:shd w:val="clear" w:color="auto" w:fill="D9E2F3"/>
            <w:vAlign w:val="center"/>
          </w:tcPr>
          <w:p w14:paraId="49F22FE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4508" w:type="dxa"/>
            <w:vAlign w:val="center"/>
          </w:tcPr>
          <w:p w14:paraId="6B23F5A6"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5D93C781"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r w:rsidR="00A9306E" w:rsidRPr="003C01B2" w14:paraId="2FF37CC8" w14:textId="77777777" w:rsidTr="00F32DDC">
        <w:tc>
          <w:tcPr>
            <w:tcW w:w="9016" w:type="dxa"/>
            <w:gridSpan w:val="2"/>
            <w:vAlign w:val="center"/>
          </w:tcPr>
          <w:p w14:paraId="4CFA0DE2"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б</w:t>
            </w:r>
            <w:r w:rsidR="00A9306E" w:rsidRPr="003C01B2">
              <w:rPr>
                <w:rFonts w:eastAsia="Cambria Math"/>
                <w:sz w:val="20"/>
                <w:szCs w:val="20"/>
              </w:rPr>
              <w:t>․</w:t>
            </w:r>
            <w:r w:rsidR="00A9306E" w:rsidRPr="003C01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A9306E" w:rsidRPr="003C01B2" w14:paraId="3E9E81D2" w14:textId="77777777" w:rsidTr="00F32DDC">
        <w:tc>
          <w:tcPr>
            <w:tcW w:w="9016" w:type="dxa"/>
            <w:gridSpan w:val="2"/>
            <w:vAlign w:val="center"/>
          </w:tcPr>
          <w:p w14:paraId="2B06CACA" w14:textId="77777777" w:rsidR="00A9306E" w:rsidRPr="003C01B2" w:rsidRDefault="00252374"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в</w:t>
            </w:r>
            <w:r w:rsidR="00A9306E" w:rsidRPr="003C01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3C01B2">
              <w:rPr>
                <w:rFonts w:ascii="GHEA Grapalat" w:eastAsia="GHEA Grapalat" w:hAnsi="GHEA Grapalat" w:cs="GHEA Grapalat"/>
                <w:sz w:val="20"/>
                <w:szCs w:val="20"/>
                <w:lang w:val="hy-AM"/>
              </w:rPr>
              <w:t>б</w:t>
            </w:r>
            <w:r w:rsidR="00A9306E" w:rsidRPr="003C01B2">
              <w:rPr>
                <w:rFonts w:ascii="GHEA Grapalat" w:eastAsia="GHEA Grapalat" w:hAnsi="GHEA Grapalat" w:cs="GHEA Grapalat"/>
                <w:sz w:val="20"/>
                <w:szCs w:val="20"/>
              </w:rPr>
              <w:t>"</w:t>
            </w:r>
          </w:p>
        </w:tc>
      </w:tr>
    </w:tbl>
    <w:p w14:paraId="61E73858"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Основания являться реальным бенефициаром</w:t>
      </w:r>
      <w:r w:rsidRPr="003C01B2" w:rsidDel="00F76C18">
        <w:rPr>
          <w:rFonts w:ascii="GHEA Grapalat" w:eastAsia="GHEA Grapalat" w:hAnsi="GHEA Grapalat" w:cs="GHEA Grapalat"/>
          <w:i/>
          <w:color w:val="000000"/>
          <w:sz w:val="20"/>
          <w:szCs w:val="20"/>
        </w:rPr>
        <w:t xml:space="preserve"> </w:t>
      </w:r>
      <w:r w:rsidRPr="003C01B2">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3C01B2" w14:paraId="2C97CB56" w14:textId="77777777" w:rsidTr="00F32DDC">
        <w:trPr>
          <w:trHeight w:val="924"/>
        </w:trPr>
        <w:tc>
          <w:tcPr>
            <w:tcW w:w="9016" w:type="dxa"/>
            <w:gridSpan w:val="2"/>
            <w:vAlign w:val="center"/>
          </w:tcPr>
          <w:p w14:paraId="7E6966C0" w14:textId="77777777" w:rsidR="00A9306E" w:rsidRPr="003C01B2" w:rsidRDefault="00252374" w:rsidP="00F32DDC">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а</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3C01B2" w14:paraId="798EF80B" w14:textId="77777777" w:rsidTr="00F32DDC">
        <w:trPr>
          <w:trHeight w:val="684"/>
        </w:trPr>
        <w:tc>
          <w:tcPr>
            <w:tcW w:w="4508" w:type="dxa"/>
            <w:shd w:val="clear" w:color="auto" w:fill="D9E2F3"/>
            <w:vAlign w:val="center"/>
          </w:tcPr>
          <w:p w14:paraId="5660782F"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4DEF8A06"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2C50E23" w14:textId="77777777" w:rsidTr="00F32DDC">
        <w:trPr>
          <w:trHeight w:val="1282"/>
        </w:trPr>
        <w:tc>
          <w:tcPr>
            <w:tcW w:w="4508" w:type="dxa"/>
            <w:shd w:val="clear" w:color="auto" w:fill="D9E2F3"/>
            <w:vAlign w:val="center"/>
          </w:tcPr>
          <w:p w14:paraId="7CCEC577"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Вид участия</w:t>
            </w:r>
          </w:p>
        </w:tc>
        <w:tc>
          <w:tcPr>
            <w:tcW w:w="4508" w:type="dxa"/>
            <w:vAlign w:val="center"/>
          </w:tcPr>
          <w:p w14:paraId="237A4FA8"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Прямое участие</w:t>
            </w:r>
          </w:p>
          <w:p w14:paraId="264EA963"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Косвенное участие</w:t>
            </w:r>
          </w:p>
        </w:tc>
      </w:tr>
      <w:tr w:rsidR="00A9306E" w:rsidRPr="003C01B2" w14:paraId="68252858" w14:textId="77777777" w:rsidTr="00F32DDC">
        <w:tc>
          <w:tcPr>
            <w:tcW w:w="9016" w:type="dxa"/>
            <w:gridSpan w:val="2"/>
            <w:vAlign w:val="center"/>
          </w:tcPr>
          <w:p w14:paraId="4CBC2004"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б</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 xml:space="preserve">имеет право назначать или </w:t>
            </w:r>
            <w:r w:rsidR="00A9306E" w:rsidRPr="003C01B2">
              <w:rPr>
                <w:rFonts w:ascii="GHEA Grapalat" w:eastAsia="GHEA Grapalat" w:hAnsi="GHEA Grapalat" w:cs="GHEA Grapalat"/>
                <w:sz w:val="20"/>
                <w:szCs w:val="20"/>
                <w:lang w:eastAsia="hy-AM"/>
              </w:rPr>
              <w:t>освобождать</w:t>
            </w:r>
            <w:r w:rsidR="00A9306E" w:rsidRPr="003C01B2">
              <w:rPr>
                <w:rFonts w:ascii="GHEA Grapalat" w:eastAsia="GHEA Grapalat" w:hAnsi="GHEA Grapalat" w:cs="GHEA Grapalat"/>
                <w:sz w:val="20"/>
                <w:szCs w:val="20"/>
              </w:rPr>
              <w:t xml:space="preserve"> большинство членов органов управления </w:t>
            </w:r>
            <w:r w:rsidR="00A9306E" w:rsidRPr="003C01B2">
              <w:rPr>
                <w:rFonts w:ascii="GHEA Grapalat" w:eastAsia="GHEA Grapalat" w:hAnsi="GHEA Grapalat" w:cs="GHEA Grapalat"/>
                <w:sz w:val="20"/>
                <w:szCs w:val="20"/>
              </w:rPr>
              <w:lastRenderedPageBreak/>
              <w:t>юридического лица</w:t>
            </w:r>
          </w:p>
        </w:tc>
      </w:tr>
      <w:tr w:rsidR="00A9306E" w:rsidRPr="003C01B2" w14:paraId="616E4D09" w14:textId="77777777" w:rsidTr="00F32DDC">
        <w:tc>
          <w:tcPr>
            <w:tcW w:w="9016" w:type="dxa"/>
            <w:gridSpan w:val="2"/>
            <w:vAlign w:val="center"/>
          </w:tcPr>
          <w:p w14:paraId="7489B193"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в</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3C01B2" w14:paraId="6ECE625B" w14:textId="77777777" w:rsidTr="00F32DDC">
        <w:tc>
          <w:tcPr>
            <w:tcW w:w="9016" w:type="dxa"/>
            <w:gridSpan w:val="2"/>
            <w:vAlign w:val="center"/>
          </w:tcPr>
          <w:p w14:paraId="5F8E3D31"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г</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A9306E" w:rsidRPr="003C01B2" w14:paraId="61756673" w14:textId="77777777" w:rsidTr="00F32DDC">
        <w:tc>
          <w:tcPr>
            <w:tcW w:w="9016" w:type="dxa"/>
            <w:gridSpan w:val="2"/>
            <w:vAlign w:val="center"/>
          </w:tcPr>
          <w:p w14:paraId="7EA029ED" w14:textId="77777777" w:rsidR="00A9306E" w:rsidRPr="003C01B2" w:rsidRDefault="00252374" w:rsidP="00F32DDC">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r>
            <w:r w:rsidR="00A9306E" w:rsidRPr="003C01B2">
              <w:rPr>
                <w:rFonts w:ascii="GHEA Grapalat" w:eastAsia="GHEA Grapalat" w:hAnsi="GHEA Grapalat" w:cs="GHEA Grapalat"/>
                <w:sz w:val="20"/>
                <w:szCs w:val="20"/>
                <w:lang w:val="hy-AM"/>
              </w:rPr>
              <w:t>д</w:t>
            </w:r>
            <w:r w:rsidR="00A9306E" w:rsidRPr="003C01B2">
              <w:rPr>
                <w:rFonts w:eastAsia="Cambria Math"/>
                <w:sz w:val="20"/>
                <w:szCs w:val="20"/>
              </w:rPr>
              <w:t>․</w:t>
            </w:r>
            <w:r w:rsidR="00A9306E" w:rsidRPr="003C01B2">
              <w:rPr>
                <w:rFonts w:ascii="GHEA Grapalat" w:eastAsia="Cambria Math" w:hAnsi="GHEA Grapalat" w:cs="Cambria Math"/>
                <w:sz w:val="20"/>
                <w:szCs w:val="20"/>
              </w:rPr>
              <w:t xml:space="preserve"> </w:t>
            </w:r>
            <w:r w:rsidR="00A9306E" w:rsidRPr="003C01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E845A2"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7E1999BD" w14:textId="77777777" w:rsidTr="00F32DDC">
        <w:tc>
          <w:tcPr>
            <w:tcW w:w="2837" w:type="dxa"/>
            <w:shd w:val="clear" w:color="auto" w:fill="D9E2F3"/>
            <w:vAlign w:val="center"/>
          </w:tcPr>
          <w:p w14:paraId="3CC43B5B" w14:textId="77777777" w:rsidR="00A9306E" w:rsidRPr="003C01B2"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4F25F44A"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40BF058" w14:textId="77777777" w:rsidTr="00F32DDC">
        <w:tc>
          <w:tcPr>
            <w:tcW w:w="2837" w:type="dxa"/>
            <w:shd w:val="clear" w:color="auto" w:fill="D9E2F3"/>
            <w:vAlign w:val="center"/>
          </w:tcPr>
          <w:p w14:paraId="372BE637"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A2B9DE1"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Отдельно</w:t>
            </w:r>
          </w:p>
          <w:p w14:paraId="665488AB" w14:textId="77777777" w:rsidR="00A9306E" w:rsidRPr="003C01B2" w:rsidRDefault="00252374" w:rsidP="00F32DDC">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Совместно с аффилированными лицами</w:t>
            </w:r>
          </w:p>
        </w:tc>
      </w:tr>
      <w:tr w:rsidR="00A9306E" w:rsidRPr="003C01B2" w14:paraId="48534961" w14:textId="77777777" w:rsidTr="00F32DDC">
        <w:tc>
          <w:tcPr>
            <w:tcW w:w="2837" w:type="dxa"/>
            <w:shd w:val="clear" w:color="auto" w:fill="D9E2F3"/>
            <w:vAlign w:val="center"/>
          </w:tcPr>
          <w:p w14:paraId="69105335"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32550008"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Да</w:t>
            </w:r>
          </w:p>
          <w:p w14:paraId="01EEFC57" w14:textId="77777777" w:rsidR="00A9306E" w:rsidRPr="003C01B2" w:rsidRDefault="00252374" w:rsidP="00F32DDC">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A9306E" w:rsidRPr="003C01B2">
                  <w:rPr>
                    <w:rFonts w:ascii="Segoe UI Symbol" w:eastAsia="MS Gothic" w:hAnsi="Segoe UI Symbol" w:cs="Segoe UI Symbol"/>
                    <w:sz w:val="20"/>
                    <w:szCs w:val="20"/>
                  </w:rPr>
                  <w:t>☐</w:t>
                </w:r>
              </w:sdtContent>
            </w:sdt>
            <w:r w:rsidR="00A9306E" w:rsidRPr="003C01B2">
              <w:rPr>
                <w:rFonts w:ascii="GHEA Grapalat" w:eastAsia="GHEA Grapalat" w:hAnsi="GHEA Grapalat" w:cs="GHEA Grapalat"/>
                <w:sz w:val="20"/>
                <w:szCs w:val="20"/>
              </w:rPr>
              <w:tab/>
              <w:t>Нет</w:t>
            </w:r>
          </w:p>
        </w:tc>
      </w:tr>
    </w:tbl>
    <w:p w14:paraId="3E32FBC9"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3C01B2" w14:paraId="2CCEC5C1" w14:textId="77777777" w:rsidTr="00F32DDC">
        <w:tc>
          <w:tcPr>
            <w:tcW w:w="2837" w:type="dxa"/>
            <w:shd w:val="clear" w:color="auto" w:fill="D9E2F3"/>
            <w:vAlign w:val="center"/>
          </w:tcPr>
          <w:p w14:paraId="44F22DE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электронной почты</w:t>
            </w:r>
          </w:p>
        </w:tc>
        <w:tc>
          <w:tcPr>
            <w:tcW w:w="6180" w:type="dxa"/>
            <w:vAlign w:val="center"/>
          </w:tcPr>
          <w:p w14:paraId="19D8CA1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62B39719" w14:textId="77777777" w:rsidTr="00F32DDC">
        <w:tc>
          <w:tcPr>
            <w:tcW w:w="2837" w:type="dxa"/>
            <w:shd w:val="clear" w:color="auto" w:fill="D9E2F3"/>
            <w:vAlign w:val="center"/>
          </w:tcPr>
          <w:p w14:paraId="1385435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телефона</w:t>
            </w:r>
          </w:p>
        </w:tc>
        <w:tc>
          <w:tcPr>
            <w:tcW w:w="6180" w:type="dxa"/>
            <w:vAlign w:val="center"/>
          </w:tcPr>
          <w:p w14:paraId="7A748231" w14:textId="77777777" w:rsidR="00A9306E" w:rsidRPr="003C01B2" w:rsidRDefault="00A9306E" w:rsidP="00F32DDC">
            <w:pPr>
              <w:spacing w:before="240" w:after="240"/>
              <w:rPr>
                <w:rFonts w:ascii="GHEA Grapalat" w:eastAsia="GHEA Grapalat" w:hAnsi="GHEA Grapalat" w:cs="GHEA Grapalat"/>
                <w:sz w:val="20"/>
                <w:szCs w:val="20"/>
              </w:rPr>
            </w:pPr>
          </w:p>
        </w:tc>
      </w:tr>
    </w:tbl>
    <w:p w14:paraId="1EB87951" w14:textId="77777777" w:rsidR="00A9306E" w:rsidRPr="003C01B2" w:rsidRDefault="00A9306E" w:rsidP="00A9306E">
      <w:pPr>
        <w:pBdr>
          <w:top w:val="nil"/>
          <w:left w:val="nil"/>
          <w:bottom w:val="nil"/>
          <w:right w:val="nil"/>
          <w:between w:val="nil"/>
        </w:pBdr>
        <w:ind w:left="792"/>
        <w:rPr>
          <w:rFonts w:ascii="GHEA Grapalat" w:eastAsia="GHEA Grapalat" w:hAnsi="GHEA Grapalat" w:cs="GHEA Grapalat"/>
          <w:i/>
          <w:color w:val="000000"/>
          <w:sz w:val="20"/>
          <w:szCs w:val="20"/>
        </w:rPr>
      </w:pPr>
      <w:r w:rsidRPr="003C01B2">
        <w:rPr>
          <w:rFonts w:ascii="GHEA Grapalat" w:hAnsi="GHEA Grapalat"/>
          <w:sz w:val="20"/>
          <w:szCs w:val="20"/>
        </w:rPr>
        <w:br w:type="page"/>
      </w:r>
    </w:p>
    <w:p w14:paraId="2612ED19" w14:textId="77777777" w:rsidR="00A9306E" w:rsidRPr="003C01B2"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Промежуточные юридические лица</w:t>
      </w:r>
    </w:p>
    <w:p w14:paraId="3F1E954D"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566B67C0" w14:textId="77777777" w:rsidTr="00F32DDC">
        <w:tc>
          <w:tcPr>
            <w:tcW w:w="2835" w:type="dxa"/>
            <w:shd w:val="clear" w:color="auto" w:fill="D9E2F3"/>
            <w:vAlign w:val="center"/>
          </w:tcPr>
          <w:p w14:paraId="13526DD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w:t>
            </w:r>
          </w:p>
        </w:tc>
        <w:tc>
          <w:tcPr>
            <w:tcW w:w="6180" w:type="dxa"/>
            <w:vAlign w:val="center"/>
          </w:tcPr>
          <w:p w14:paraId="5C4B78F0"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D076D4B" w14:textId="77777777" w:rsidTr="00F32DDC">
        <w:tc>
          <w:tcPr>
            <w:tcW w:w="2835" w:type="dxa"/>
            <w:shd w:val="clear" w:color="auto" w:fill="D9E2F3"/>
            <w:vAlign w:val="center"/>
          </w:tcPr>
          <w:p w14:paraId="71782569"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940263B"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59E8374D" w14:textId="77777777" w:rsidTr="00F32DDC">
        <w:tc>
          <w:tcPr>
            <w:tcW w:w="2835" w:type="dxa"/>
            <w:shd w:val="clear" w:color="auto" w:fill="D9E2F3"/>
            <w:vAlign w:val="center"/>
          </w:tcPr>
          <w:p w14:paraId="40F89124"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1AE4E31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CE13104" w14:textId="77777777" w:rsidTr="00F32DDC">
        <w:tc>
          <w:tcPr>
            <w:tcW w:w="2835" w:type="dxa"/>
            <w:shd w:val="clear" w:color="auto" w:fill="D9E2F3"/>
            <w:vAlign w:val="center"/>
          </w:tcPr>
          <w:p w14:paraId="3C9E784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День, месяц, год регистрации</w:t>
            </w:r>
          </w:p>
        </w:tc>
        <w:tc>
          <w:tcPr>
            <w:tcW w:w="6180" w:type="dxa"/>
            <w:vAlign w:val="center"/>
          </w:tcPr>
          <w:p w14:paraId="26797744"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2CB57C2" w14:textId="77777777" w:rsidTr="00F32DDC">
        <w:tc>
          <w:tcPr>
            <w:tcW w:w="2835" w:type="dxa"/>
            <w:shd w:val="clear" w:color="auto" w:fill="D9E2F3"/>
            <w:vAlign w:val="center"/>
          </w:tcPr>
          <w:p w14:paraId="06221A9B"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Адрес регистрации</w:t>
            </w:r>
          </w:p>
        </w:tc>
        <w:tc>
          <w:tcPr>
            <w:tcW w:w="6180" w:type="dxa"/>
            <w:vAlign w:val="center"/>
          </w:tcPr>
          <w:p w14:paraId="65636FF8"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2F551880" w14:textId="77777777" w:rsidTr="00F32DDC">
        <w:tc>
          <w:tcPr>
            <w:tcW w:w="2835" w:type="dxa"/>
            <w:shd w:val="clear" w:color="auto" w:fill="D9E2F3"/>
            <w:vAlign w:val="center"/>
          </w:tcPr>
          <w:p w14:paraId="3DF27F13"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Государство регистрации</w:t>
            </w:r>
          </w:p>
        </w:tc>
        <w:tc>
          <w:tcPr>
            <w:tcW w:w="6180" w:type="dxa"/>
            <w:vAlign w:val="center"/>
          </w:tcPr>
          <w:p w14:paraId="1B01CE53"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05FF75C" w14:textId="77777777" w:rsidTr="00F32DDC">
        <w:tc>
          <w:tcPr>
            <w:tcW w:w="2835" w:type="dxa"/>
            <w:shd w:val="clear" w:color="auto" w:fill="D9E2F3"/>
            <w:vAlign w:val="center"/>
          </w:tcPr>
          <w:p w14:paraId="6E99B1E0"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1949D43D" w14:textId="77777777" w:rsidR="00A9306E" w:rsidRPr="003C01B2" w:rsidRDefault="00A9306E" w:rsidP="00F32DDC">
            <w:pPr>
              <w:spacing w:before="240" w:after="240"/>
              <w:rPr>
                <w:rFonts w:ascii="GHEA Grapalat" w:eastAsia="GHEA Grapalat" w:hAnsi="GHEA Grapalat" w:cs="GHEA Grapalat"/>
                <w:sz w:val="20"/>
                <w:szCs w:val="20"/>
              </w:rPr>
            </w:pPr>
          </w:p>
        </w:tc>
      </w:tr>
    </w:tbl>
    <w:p w14:paraId="3CA15E09" w14:textId="77777777" w:rsidR="00A9306E" w:rsidRPr="003C01B2"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624C7A4C" w14:textId="77777777" w:rsidTr="00F32DDC">
        <w:trPr>
          <w:trHeight w:val="853"/>
        </w:trPr>
        <w:tc>
          <w:tcPr>
            <w:tcW w:w="2835" w:type="dxa"/>
            <w:vMerge w:val="restart"/>
            <w:shd w:val="clear" w:color="auto" w:fill="D9E2F3"/>
            <w:vAlign w:val="center"/>
          </w:tcPr>
          <w:p w14:paraId="15A16267" w14:textId="77777777" w:rsidR="00A9306E" w:rsidRPr="003C01B2"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B48C8CE"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0E02D638" w14:textId="77777777" w:rsidTr="00F32DDC">
        <w:trPr>
          <w:trHeight w:val="850"/>
        </w:trPr>
        <w:tc>
          <w:tcPr>
            <w:tcW w:w="2835" w:type="dxa"/>
            <w:vMerge/>
            <w:shd w:val="clear" w:color="auto" w:fill="D9E2F3"/>
            <w:vAlign w:val="center"/>
          </w:tcPr>
          <w:p w14:paraId="2AFCB25E"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3B53842F"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FD500E0" w14:textId="77777777" w:rsidTr="00F32DDC">
        <w:trPr>
          <w:trHeight w:val="850"/>
        </w:trPr>
        <w:tc>
          <w:tcPr>
            <w:tcW w:w="2835" w:type="dxa"/>
            <w:vMerge/>
            <w:shd w:val="clear" w:color="auto" w:fill="D9E2F3"/>
            <w:vAlign w:val="center"/>
          </w:tcPr>
          <w:p w14:paraId="1DE0DF56"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6E4BA89"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34FF518A" w14:textId="77777777" w:rsidTr="00F32DDC">
        <w:trPr>
          <w:trHeight w:val="850"/>
        </w:trPr>
        <w:tc>
          <w:tcPr>
            <w:tcW w:w="2835" w:type="dxa"/>
            <w:vMerge/>
            <w:shd w:val="clear" w:color="auto" w:fill="D9E2F3"/>
            <w:vAlign w:val="center"/>
          </w:tcPr>
          <w:p w14:paraId="498F4274"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7F53502"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46F26DD2" w14:textId="77777777" w:rsidTr="00F32DDC">
        <w:trPr>
          <w:trHeight w:val="850"/>
        </w:trPr>
        <w:tc>
          <w:tcPr>
            <w:tcW w:w="2835" w:type="dxa"/>
            <w:vMerge/>
            <w:shd w:val="clear" w:color="auto" w:fill="D9E2F3"/>
            <w:vAlign w:val="center"/>
          </w:tcPr>
          <w:p w14:paraId="41E7DD5F" w14:textId="77777777" w:rsidR="00A9306E" w:rsidRPr="003C01B2"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7244EDD" w14:textId="77777777" w:rsidR="00A9306E" w:rsidRPr="003C01B2" w:rsidRDefault="00A9306E" w:rsidP="00F32DDC">
            <w:pPr>
              <w:spacing w:before="240" w:after="240"/>
              <w:rPr>
                <w:rFonts w:ascii="GHEA Grapalat" w:eastAsia="GHEA Grapalat" w:hAnsi="GHEA Grapalat" w:cs="GHEA Grapalat"/>
                <w:sz w:val="20"/>
                <w:szCs w:val="20"/>
              </w:rPr>
            </w:pPr>
          </w:p>
        </w:tc>
      </w:tr>
    </w:tbl>
    <w:p w14:paraId="5D6BDCBE" w14:textId="77777777" w:rsidR="00A9306E" w:rsidRPr="003C01B2"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3C01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3C01B2" w14:paraId="57F17450" w14:textId="77777777" w:rsidTr="00F32DDC">
        <w:tc>
          <w:tcPr>
            <w:tcW w:w="2835" w:type="dxa"/>
            <w:shd w:val="clear" w:color="auto" w:fill="D9E2F3"/>
            <w:vAlign w:val="center"/>
          </w:tcPr>
          <w:p w14:paraId="0E003B7E"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Наименование фондовой биржи</w:t>
            </w:r>
          </w:p>
        </w:tc>
        <w:tc>
          <w:tcPr>
            <w:tcW w:w="6180" w:type="dxa"/>
            <w:vAlign w:val="center"/>
          </w:tcPr>
          <w:p w14:paraId="39F71BC7" w14:textId="77777777" w:rsidR="00A9306E" w:rsidRPr="003C01B2" w:rsidRDefault="00A9306E" w:rsidP="00F32DDC">
            <w:pPr>
              <w:spacing w:before="240" w:after="240"/>
              <w:rPr>
                <w:rFonts w:ascii="GHEA Grapalat" w:eastAsia="GHEA Grapalat" w:hAnsi="GHEA Grapalat" w:cs="GHEA Grapalat"/>
                <w:sz w:val="20"/>
                <w:szCs w:val="20"/>
              </w:rPr>
            </w:pPr>
          </w:p>
        </w:tc>
      </w:tr>
      <w:tr w:rsidR="00A9306E" w:rsidRPr="003C01B2" w14:paraId="1EFCB0D1" w14:textId="77777777" w:rsidTr="00F32DDC">
        <w:tc>
          <w:tcPr>
            <w:tcW w:w="2835" w:type="dxa"/>
            <w:shd w:val="clear" w:color="auto" w:fill="D9E2F3"/>
            <w:vAlign w:val="center"/>
          </w:tcPr>
          <w:p w14:paraId="650804CA" w14:textId="77777777" w:rsidR="00A9306E" w:rsidRPr="003C01B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3C01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7FACB084" w14:textId="77777777" w:rsidR="00A9306E" w:rsidRPr="003C01B2" w:rsidRDefault="00A9306E" w:rsidP="00F32DDC">
            <w:pPr>
              <w:spacing w:before="240" w:after="240"/>
              <w:rPr>
                <w:rFonts w:ascii="GHEA Grapalat" w:eastAsia="GHEA Grapalat" w:hAnsi="GHEA Grapalat" w:cs="GHEA Grapalat"/>
                <w:sz w:val="20"/>
                <w:szCs w:val="20"/>
              </w:rPr>
            </w:pPr>
          </w:p>
        </w:tc>
      </w:tr>
    </w:tbl>
    <w:p w14:paraId="5F17F4F3" w14:textId="77777777" w:rsidR="00A9306E" w:rsidRPr="003C01B2" w:rsidRDefault="00A9306E" w:rsidP="00A9306E">
      <w:pPr>
        <w:pBdr>
          <w:top w:val="nil"/>
          <w:left w:val="nil"/>
          <w:bottom w:val="nil"/>
          <w:right w:val="nil"/>
          <w:between w:val="nil"/>
        </w:pBdr>
        <w:spacing w:before="240"/>
        <w:rPr>
          <w:rFonts w:ascii="GHEA Grapalat" w:eastAsia="GHEA Grapalat" w:hAnsi="GHEA Grapalat" w:cs="GHEA Grapalat"/>
          <w:i/>
          <w:sz w:val="20"/>
          <w:szCs w:val="20"/>
        </w:rPr>
      </w:pPr>
      <w:r w:rsidRPr="003C01B2">
        <w:rPr>
          <w:rFonts w:ascii="GHEA Grapalat" w:eastAsia="GHEA Grapalat" w:hAnsi="GHEA Grapalat" w:cs="GHEA Grapalat"/>
          <w:i/>
          <w:sz w:val="20"/>
          <w:szCs w:val="20"/>
        </w:rPr>
        <w:lastRenderedPageBreak/>
        <w:br w:type="page"/>
      </w:r>
    </w:p>
    <w:p w14:paraId="351D02DE" w14:textId="77777777" w:rsidR="00A9306E" w:rsidRPr="003C01B2"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3C01B2">
        <w:rPr>
          <w:rFonts w:ascii="GHEA Grapalat" w:eastAsia="GHEA Grapalat" w:hAnsi="GHEA Grapalat"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3C01B2" w14:paraId="6D789D65" w14:textId="77777777" w:rsidTr="00F32DDC">
        <w:tc>
          <w:tcPr>
            <w:tcW w:w="9016" w:type="dxa"/>
            <w:shd w:val="clear" w:color="auto" w:fill="DBE5F1" w:themeFill="accent1" w:themeFillTint="33"/>
          </w:tcPr>
          <w:p w14:paraId="3503CA67" w14:textId="77777777" w:rsidR="00A9306E" w:rsidRPr="003C01B2" w:rsidRDefault="00A9306E" w:rsidP="00F32DDC">
            <w:pPr>
              <w:spacing w:before="240" w:after="160" w:line="259" w:lineRule="auto"/>
              <w:rPr>
                <w:rFonts w:ascii="GHEA Grapalat" w:eastAsia="GHEA Grapalat" w:hAnsi="GHEA Grapalat" w:cs="GHEA Grapalat"/>
                <w:i/>
                <w:color w:val="000000"/>
                <w:sz w:val="20"/>
                <w:szCs w:val="20"/>
              </w:rPr>
            </w:pPr>
            <w:r w:rsidRPr="003C01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3C01B2" w14:paraId="3F5E37FF" w14:textId="77777777" w:rsidTr="00F32DDC">
        <w:trPr>
          <w:trHeight w:val="10187"/>
        </w:trPr>
        <w:tc>
          <w:tcPr>
            <w:tcW w:w="9016" w:type="dxa"/>
          </w:tcPr>
          <w:p w14:paraId="473B0C93" w14:textId="77777777" w:rsidR="00A9306E" w:rsidRPr="003C01B2" w:rsidRDefault="00A9306E" w:rsidP="00F32DDC">
            <w:pPr>
              <w:rPr>
                <w:rFonts w:ascii="GHEA Grapalat" w:eastAsia="GHEA Grapalat" w:hAnsi="GHEA Grapalat" w:cs="GHEA Grapalat"/>
                <w:b/>
                <w:color w:val="000000"/>
                <w:sz w:val="20"/>
                <w:szCs w:val="20"/>
              </w:rPr>
            </w:pPr>
          </w:p>
        </w:tc>
      </w:tr>
    </w:tbl>
    <w:p w14:paraId="1C970E40" w14:textId="77777777" w:rsidR="00A9306E" w:rsidRPr="003C01B2" w:rsidRDefault="00A9306E" w:rsidP="00A9306E">
      <w:pPr>
        <w:pBdr>
          <w:top w:val="nil"/>
          <w:left w:val="nil"/>
          <w:bottom w:val="nil"/>
          <w:right w:val="nil"/>
          <w:between w:val="nil"/>
        </w:pBdr>
        <w:rPr>
          <w:rFonts w:ascii="GHEA Grapalat" w:eastAsia="GHEA Grapalat" w:hAnsi="GHEA Grapalat" w:cs="GHEA Grapalat"/>
          <w:b/>
          <w:color w:val="000000"/>
          <w:sz w:val="20"/>
          <w:szCs w:val="20"/>
        </w:rPr>
      </w:pPr>
    </w:p>
    <w:p w14:paraId="6A0A7434" w14:textId="77777777" w:rsidR="00A9306E" w:rsidRPr="003C01B2" w:rsidRDefault="00A9306E" w:rsidP="00A9306E">
      <w:pPr>
        <w:rPr>
          <w:rFonts w:ascii="GHEA Grapalat" w:hAnsi="GHEA Grapalat"/>
          <w:b/>
          <w:sz w:val="20"/>
          <w:szCs w:val="20"/>
        </w:rPr>
      </w:pPr>
    </w:p>
    <w:p w14:paraId="2E18EF9E" w14:textId="77777777" w:rsidR="00A9306E" w:rsidRPr="003C01B2" w:rsidRDefault="00A9306E" w:rsidP="00A9306E">
      <w:pPr>
        <w:rPr>
          <w:ins w:id="11" w:author="Inesa Kocharyan" w:date="2021-09-01T11:45:00Z"/>
          <w:rFonts w:ascii="GHEA Grapalat" w:hAnsi="GHEA Grapalat"/>
          <w:b/>
          <w:sz w:val="20"/>
          <w:szCs w:val="20"/>
        </w:rPr>
      </w:pPr>
    </w:p>
    <w:p w14:paraId="0DAD5C7D" w14:textId="77777777" w:rsidR="00A9306E" w:rsidRPr="003C01B2" w:rsidRDefault="00A9306E" w:rsidP="00A9306E">
      <w:pPr>
        <w:rPr>
          <w:rFonts w:ascii="GHEA Grapalat" w:hAnsi="GHEA Grapalat"/>
          <w:b/>
          <w:sz w:val="20"/>
          <w:szCs w:val="20"/>
        </w:rPr>
      </w:pPr>
      <w:r w:rsidRPr="003C01B2">
        <w:rPr>
          <w:rFonts w:ascii="GHEA Grapalat" w:hAnsi="GHEA Grapalat"/>
          <w:b/>
          <w:sz w:val="20"/>
          <w:szCs w:val="20"/>
        </w:rPr>
        <w:br w:type="page"/>
      </w:r>
    </w:p>
    <w:p w14:paraId="4EC1E3F4" w14:textId="77777777" w:rsidR="00A9306E" w:rsidRPr="003C01B2" w:rsidRDefault="00A9306E" w:rsidP="00A9306E">
      <w:pPr>
        <w:spacing w:line="360" w:lineRule="auto"/>
        <w:contextualSpacing/>
        <w:jc w:val="center"/>
        <w:rPr>
          <w:rFonts w:ascii="GHEA Grapalat" w:hAnsi="GHEA Grapalat"/>
          <w:b/>
          <w:sz w:val="20"/>
          <w:szCs w:val="20"/>
          <w:lang w:val="hy-AM"/>
        </w:rPr>
      </w:pPr>
      <w:r w:rsidRPr="003C01B2">
        <w:rPr>
          <w:rFonts w:ascii="GHEA Grapalat" w:hAnsi="GHEA Grapalat"/>
          <w:b/>
          <w:sz w:val="20"/>
          <w:szCs w:val="20"/>
        </w:rPr>
        <w:lastRenderedPageBreak/>
        <w:t>Порядок заполнения декларации</w:t>
      </w:r>
    </w:p>
    <w:p w14:paraId="7F52D87C"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8480CE0" w14:textId="77777777" w:rsidR="00A9306E" w:rsidRPr="003C01B2" w:rsidRDefault="00A9306E" w:rsidP="00A9306E">
      <w:pPr>
        <w:pStyle w:val="ListParagraph"/>
        <w:numPr>
          <w:ilvl w:val="0"/>
          <w:numId w:val="27"/>
        </w:numPr>
        <w:spacing w:after="200" w:line="360" w:lineRule="auto"/>
        <w:ind w:left="0" w:firstLine="142"/>
        <w:contextualSpacing/>
        <w:jc w:val="both"/>
        <w:rPr>
          <w:rFonts w:ascii="GHEA Grapalat" w:hAnsi="GHEA Grapalat"/>
          <w:sz w:val="20"/>
          <w:szCs w:val="20"/>
        </w:rPr>
      </w:pPr>
      <w:r w:rsidRPr="003C01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22C2B7" w14:textId="77777777" w:rsidR="00A9306E" w:rsidRPr="003C01B2" w:rsidRDefault="00A9306E" w:rsidP="00A9306E">
      <w:pPr>
        <w:pStyle w:val="ListParagraph"/>
        <w:numPr>
          <w:ilvl w:val="0"/>
          <w:numId w:val="27"/>
        </w:numPr>
        <w:spacing w:after="200" w:line="360" w:lineRule="auto"/>
        <w:contextualSpacing/>
        <w:jc w:val="both"/>
        <w:rPr>
          <w:rFonts w:ascii="GHEA Grapalat" w:hAnsi="GHEA Grapalat"/>
          <w:sz w:val="20"/>
          <w:szCs w:val="20"/>
        </w:rPr>
      </w:pPr>
      <w:r w:rsidRPr="003C01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394E26A" w14:textId="77777777" w:rsidR="00A9306E" w:rsidRPr="003C01B2" w:rsidRDefault="00A9306E" w:rsidP="00A9306E">
      <w:pPr>
        <w:pStyle w:val="ListParagraph"/>
        <w:numPr>
          <w:ilvl w:val="0"/>
          <w:numId w:val="27"/>
        </w:numPr>
        <w:spacing w:after="200" w:line="360" w:lineRule="auto"/>
        <w:ind w:left="0" w:firstLine="0"/>
        <w:contextualSpacing/>
        <w:jc w:val="both"/>
        <w:rPr>
          <w:rFonts w:ascii="GHEA Grapalat" w:hAnsi="GHEA Grapalat"/>
          <w:sz w:val="20"/>
          <w:szCs w:val="20"/>
        </w:rPr>
      </w:pPr>
      <w:r w:rsidRPr="003C01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1BEC0C5" w14:textId="77777777" w:rsidR="00A9306E" w:rsidRPr="003C01B2" w:rsidRDefault="00A9306E" w:rsidP="00A9306E">
      <w:pPr>
        <w:pStyle w:val="ListParagraph"/>
        <w:numPr>
          <w:ilvl w:val="0"/>
          <w:numId w:val="26"/>
        </w:numPr>
        <w:spacing w:after="200" w:line="360" w:lineRule="auto"/>
        <w:ind w:left="142" w:hanging="284"/>
        <w:contextualSpacing/>
        <w:jc w:val="both"/>
        <w:rPr>
          <w:rFonts w:ascii="GHEA Grapalat" w:hAnsi="GHEA Grapalat"/>
          <w:sz w:val="20"/>
          <w:szCs w:val="20"/>
        </w:rPr>
      </w:pPr>
      <w:r w:rsidRPr="003C01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C01B2">
        <w:rPr>
          <w:sz w:val="20"/>
          <w:szCs w:val="20"/>
        </w:rPr>
        <w:t xml:space="preserve"> </w:t>
      </w:r>
      <w:r w:rsidRPr="003C01B2">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DF60B40"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31A6D3E"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DDB8F1" w14:textId="77777777" w:rsidR="00A9306E" w:rsidRPr="003C01B2" w:rsidRDefault="00A9306E" w:rsidP="00A9306E">
      <w:pPr>
        <w:pStyle w:val="ListParagraph"/>
        <w:numPr>
          <w:ilvl w:val="0"/>
          <w:numId w:val="28"/>
        </w:numPr>
        <w:spacing w:after="200" w:line="360" w:lineRule="auto"/>
        <w:contextualSpacing/>
        <w:jc w:val="both"/>
        <w:rPr>
          <w:rFonts w:ascii="GHEA Grapalat" w:hAnsi="GHEA Grapalat"/>
          <w:sz w:val="20"/>
          <w:szCs w:val="20"/>
        </w:rPr>
      </w:pPr>
      <w:r w:rsidRPr="003C01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0CD216"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16E47C59" w14:textId="77777777" w:rsidR="00A9306E" w:rsidRPr="003C01B2" w:rsidRDefault="00A9306E" w:rsidP="00A9306E">
      <w:pPr>
        <w:pStyle w:val="ListParagraph"/>
        <w:numPr>
          <w:ilvl w:val="0"/>
          <w:numId w:val="29"/>
        </w:numPr>
        <w:spacing w:after="200" w:line="360" w:lineRule="auto"/>
        <w:ind w:left="0" w:hanging="426"/>
        <w:contextualSpacing/>
        <w:jc w:val="both"/>
        <w:rPr>
          <w:rFonts w:ascii="GHEA Grapalat" w:hAnsi="GHEA Grapalat"/>
          <w:sz w:val="20"/>
          <w:szCs w:val="20"/>
        </w:rPr>
      </w:pPr>
      <w:r w:rsidRPr="003C01B2">
        <w:rPr>
          <w:rFonts w:ascii="GHEA Grapalat" w:hAnsi="GHEA Grapalat"/>
          <w:sz w:val="20"/>
          <w:szCs w:val="20"/>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831A74" w14:textId="77777777" w:rsidR="00A9306E" w:rsidRPr="003C01B2" w:rsidRDefault="00A9306E" w:rsidP="00A9306E">
      <w:pPr>
        <w:spacing w:line="360" w:lineRule="auto"/>
        <w:ind w:left="-360"/>
        <w:contextualSpacing/>
        <w:jc w:val="both"/>
        <w:rPr>
          <w:rFonts w:ascii="GHEA Grapalat" w:hAnsi="GHEA Grapalat"/>
          <w:sz w:val="20"/>
          <w:szCs w:val="20"/>
        </w:rPr>
      </w:pPr>
      <w:r w:rsidRPr="003C01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9AAFD9" w14:textId="77777777" w:rsidR="00A9306E" w:rsidRPr="003C01B2" w:rsidRDefault="00A9306E" w:rsidP="00A9306E">
      <w:pPr>
        <w:pStyle w:val="ListParagraph"/>
        <w:numPr>
          <w:ilvl w:val="0"/>
          <w:numId w:val="26"/>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0F5924A0" w14:textId="77777777" w:rsidR="00A9306E" w:rsidRPr="003C01B2" w:rsidRDefault="00A9306E" w:rsidP="00A9306E">
      <w:pPr>
        <w:pStyle w:val="ListParagraph"/>
        <w:numPr>
          <w:ilvl w:val="0"/>
          <w:numId w:val="30"/>
        </w:numPr>
        <w:spacing w:after="200" w:line="360" w:lineRule="auto"/>
        <w:ind w:left="0"/>
        <w:contextualSpacing/>
        <w:jc w:val="both"/>
        <w:rPr>
          <w:rFonts w:ascii="GHEA Grapalat" w:hAnsi="GHEA Grapalat"/>
          <w:sz w:val="20"/>
          <w:szCs w:val="20"/>
        </w:rPr>
      </w:pPr>
      <w:r w:rsidRPr="003C01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9DECD4A"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23766E72"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3) в подразделе "Адрес учета лица" заполняется адрес места учета реального бенефициара;</w:t>
      </w:r>
    </w:p>
    <w:p w14:paraId="1177C7BC" w14:textId="77777777" w:rsidR="00A9306E" w:rsidRPr="003C01B2" w:rsidRDefault="00A9306E" w:rsidP="00A9306E">
      <w:pPr>
        <w:spacing w:line="360" w:lineRule="auto"/>
        <w:ind w:left="-375"/>
        <w:contextualSpacing/>
        <w:jc w:val="both"/>
        <w:rPr>
          <w:rFonts w:ascii="GHEA Grapalat" w:hAnsi="GHEA Grapalat"/>
          <w:sz w:val="20"/>
          <w:szCs w:val="20"/>
          <w:highlight w:val="yellow"/>
        </w:rPr>
      </w:pPr>
      <w:r w:rsidRPr="003C01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36333D" w14:textId="77777777" w:rsidR="00A9306E" w:rsidRPr="003C01B2" w:rsidRDefault="00A9306E" w:rsidP="00A9306E">
      <w:pPr>
        <w:spacing w:line="360" w:lineRule="auto"/>
        <w:ind w:left="-375"/>
        <w:contextualSpacing/>
        <w:jc w:val="both"/>
        <w:rPr>
          <w:rFonts w:ascii="GHEA Grapalat" w:hAnsi="GHEA Grapalat"/>
          <w:sz w:val="20"/>
          <w:szCs w:val="20"/>
        </w:rPr>
      </w:pPr>
      <w:r w:rsidRPr="003C01B2">
        <w:rPr>
          <w:rFonts w:ascii="GHEA Grapalat" w:hAnsi="GHEA Grapalat"/>
          <w:sz w:val="20"/>
          <w:szCs w:val="20"/>
        </w:rPr>
        <w:t xml:space="preserve">5) подраздел "Основания </w:t>
      </w:r>
      <w:r w:rsidRPr="003C01B2">
        <w:rPr>
          <w:rFonts w:ascii="GHEA Grapalat" w:eastAsiaTheme="minorHAnsi" w:hAnsi="GHEA Grapalat" w:cstheme="minorBidi"/>
          <w:sz w:val="20"/>
          <w:szCs w:val="20"/>
        </w:rPr>
        <w:t>являться</w:t>
      </w:r>
      <w:r w:rsidRPr="003C01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95890FD" w14:textId="77777777" w:rsidR="00A9306E" w:rsidRPr="003C01B2" w:rsidRDefault="00A9306E" w:rsidP="00A9306E">
      <w:pPr>
        <w:spacing w:line="360" w:lineRule="auto"/>
        <w:contextualSpacing/>
        <w:jc w:val="both"/>
        <w:rPr>
          <w:rFonts w:ascii="GHEA Grapalat" w:eastAsia="GHEA Grapalat" w:hAnsi="GHEA Grapalat" w:cs="GHEA Grapalat"/>
          <w:sz w:val="20"/>
          <w:szCs w:val="20"/>
        </w:rPr>
      </w:pPr>
      <w:r w:rsidRPr="003C01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w:t>
      </w:r>
      <w:r w:rsidRPr="003C01B2">
        <w:rPr>
          <w:rFonts w:ascii="GHEA Grapalat" w:hAnsi="GHEA Grapalat"/>
          <w:sz w:val="20"/>
          <w:szCs w:val="20"/>
        </w:rPr>
        <w:lastRenderedPageBreak/>
        <w:t xml:space="preserve">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C01B2">
        <w:rPr>
          <w:rFonts w:ascii="GHEA Grapalat" w:hAnsi="GHEA Grapalat"/>
          <w:sz w:val="20"/>
          <w:szCs w:val="20"/>
          <w:lang w:val="hy-AM"/>
        </w:rPr>
        <w:t>Օ</w:t>
      </w:r>
      <w:r w:rsidRPr="003C01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C01B2">
        <w:rPr>
          <w:rFonts w:ascii="GHEA Grapalat" w:hAnsi="GHEA Grapalat"/>
          <w:sz w:val="20"/>
          <w:szCs w:val="20"/>
          <w:lang w:val="hy-AM"/>
        </w:rPr>
        <w:t>Օ</w:t>
      </w:r>
      <w:r w:rsidRPr="003C01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C01B2">
        <w:rPr>
          <w:rFonts w:ascii="GHEA Grapalat" w:hAnsi="GHEA Grapalat"/>
          <w:sz w:val="20"/>
          <w:szCs w:val="20"/>
          <w:lang w:val="hy-AM"/>
        </w:rPr>
        <w:t>Օ</w:t>
      </w:r>
      <w:r w:rsidRPr="003C01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C01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5BF0DFB" w14:textId="77777777" w:rsidR="00A9306E" w:rsidRPr="003C01B2" w:rsidRDefault="00A9306E" w:rsidP="00A9306E">
      <w:pPr>
        <w:spacing w:line="360" w:lineRule="auto"/>
        <w:contextualSpacing/>
        <w:jc w:val="both"/>
        <w:rPr>
          <w:rFonts w:ascii="GHEA Grapalat" w:hAnsi="GHEA Grapalat"/>
          <w:sz w:val="20"/>
          <w:szCs w:val="20"/>
          <w:lang w:val="hy-AM"/>
        </w:rPr>
      </w:pPr>
      <w:r w:rsidRPr="003C01B2">
        <w:rPr>
          <w:rFonts w:ascii="GHEA Grapalat" w:hAnsi="GHEA Grapalat"/>
          <w:sz w:val="20"/>
          <w:szCs w:val="20"/>
        </w:rPr>
        <w:t xml:space="preserve">б. в пункте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делается отметка, если лицо по смыслу пункта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не является реальным бенефициаром Организации, но контролирует </w:t>
      </w:r>
      <w:r w:rsidRPr="003C01B2">
        <w:rPr>
          <w:rFonts w:ascii="GHEA Grapalat" w:hAnsi="GHEA Grapalat"/>
          <w:sz w:val="20"/>
          <w:szCs w:val="20"/>
          <w:lang w:val="hy-AM"/>
        </w:rPr>
        <w:t>Օ</w:t>
      </w:r>
      <w:r w:rsidRPr="003C01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4D882861"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в</w:t>
      </w:r>
      <w:r w:rsidRPr="003C01B2">
        <w:rPr>
          <w:rFonts w:ascii="GHEA Grapalat" w:hAnsi="GHEA Grapalat"/>
          <w:sz w:val="20"/>
          <w:szCs w:val="20"/>
          <w:lang w:val="hy-AM"/>
        </w:rPr>
        <w:t xml:space="preserve">. </w:t>
      </w:r>
      <w:r w:rsidRPr="003C01B2">
        <w:rPr>
          <w:rFonts w:ascii="GHEA Grapalat" w:hAnsi="GHEA Grapalat"/>
          <w:sz w:val="20"/>
          <w:szCs w:val="20"/>
        </w:rPr>
        <w:t>в</w:t>
      </w:r>
      <w:r w:rsidRPr="003C01B2">
        <w:rPr>
          <w:rFonts w:ascii="GHEA Grapalat" w:hAnsi="GHEA Grapalat"/>
          <w:sz w:val="20"/>
          <w:szCs w:val="20"/>
          <w:lang w:val="hy-AM"/>
        </w:rPr>
        <w:t xml:space="preserve"> пункте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C01B2">
        <w:rPr>
          <w:rFonts w:ascii="GHEA Grapalat" w:hAnsi="GHEA Grapalat"/>
          <w:sz w:val="20"/>
          <w:szCs w:val="20"/>
        </w:rPr>
        <w:t>О</w:t>
      </w:r>
      <w:r w:rsidRPr="003C01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и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этого подраздела</w:t>
      </w:r>
      <w:r w:rsidRPr="003C01B2">
        <w:rPr>
          <w:rFonts w:ascii="GHEA Grapalat" w:hAnsi="GHEA Grapalat"/>
          <w:sz w:val="20"/>
          <w:szCs w:val="20"/>
        </w:rPr>
        <w:t>.</w:t>
      </w:r>
    </w:p>
    <w:p w14:paraId="7B81F50A" w14:textId="77777777" w:rsidR="00A9306E" w:rsidRPr="003C01B2" w:rsidRDefault="00A9306E" w:rsidP="00A9306E">
      <w:pPr>
        <w:spacing w:line="360" w:lineRule="auto"/>
        <w:contextualSpacing/>
        <w:jc w:val="both"/>
        <w:rPr>
          <w:rFonts w:ascii="Cambria Math" w:hAnsi="Cambria Math" w:cs="Cambria Math"/>
          <w:sz w:val="20"/>
          <w:szCs w:val="20"/>
        </w:rPr>
      </w:pPr>
      <w:r w:rsidRPr="003C01B2">
        <w:rPr>
          <w:rFonts w:ascii="GHEA Grapalat" w:hAnsi="GHEA Grapalat"/>
          <w:sz w:val="20"/>
          <w:szCs w:val="20"/>
          <w:lang w:val="hy-AM"/>
        </w:rPr>
        <w:t xml:space="preserve">6) </w:t>
      </w:r>
      <w:r w:rsidRPr="003C01B2">
        <w:rPr>
          <w:rFonts w:ascii="GHEA Grapalat" w:hAnsi="GHEA Grapalat"/>
          <w:sz w:val="20"/>
          <w:szCs w:val="20"/>
        </w:rPr>
        <w:t>П</w:t>
      </w:r>
      <w:r w:rsidRPr="003C01B2">
        <w:rPr>
          <w:rFonts w:ascii="GHEA Grapalat" w:hAnsi="GHEA Grapalat"/>
          <w:sz w:val="20"/>
          <w:szCs w:val="20"/>
          <w:lang w:val="hy-AM"/>
        </w:rPr>
        <w:t xml:space="preserve">одраздел </w:t>
      </w:r>
      <w:r w:rsidRPr="003C01B2">
        <w:rPr>
          <w:rFonts w:ascii="GHEA Grapalat" w:eastAsia="GHEA Grapalat" w:hAnsi="GHEA Grapalat" w:cs="GHEA Grapalat"/>
          <w:sz w:val="20"/>
          <w:szCs w:val="20"/>
        </w:rPr>
        <w:t>"</w:t>
      </w:r>
      <w:r w:rsidRPr="003C01B2">
        <w:rPr>
          <w:rFonts w:ascii="GHEA Grapalat" w:hAnsi="GHEA Grapalat"/>
          <w:sz w:val="20"/>
          <w:szCs w:val="20"/>
        </w:rPr>
        <w:t>О</w:t>
      </w:r>
      <w:r w:rsidRPr="003C01B2">
        <w:rPr>
          <w:rFonts w:ascii="GHEA Grapalat" w:hAnsi="GHEA Grapalat"/>
          <w:sz w:val="20"/>
          <w:szCs w:val="20"/>
          <w:lang w:val="hy-AM"/>
        </w:rPr>
        <w:t xml:space="preserve">снования </w:t>
      </w:r>
      <w:r w:rsidRPr="003C01B2">
        <w:rPr>
          <w:rFonts w:ascii="GHEA Grapalat" w:hAnsi="GHEA Grapalat"/>
          <w:sz w:val="20"/>
          <w:szCs w:val="20"/>
        </w:rPr>
        <w:t>являться</w:t>
      </w:r>
      <w:r w:rsidRPr="003C01B2">
        <w:rPr>
          <w:rFonts w:ascii="GHEA Grapalat" w:hAnsi="GHEA Grapalat"/>
          <w:sz w:val="20"/>
          <w:szCs w:val="20"/>
          <w:lang w:val="hy-AM"/>
        </w:rPr>
        <w:t xml:space="preserve"> реальн</w:t>
      </w:r>
      <w:r w:rsidRPr="003C01B2">
        <w:rPr>
          <w:rFonts w:ascii="GHEA Grapalat" w:hAnsi="GHEA Grapalat"/>
          <w:sz w:val="20"/>
          <w:szCs w:val="20"/>
        </w:rPr>
        <w:t>ым</w:t>
      </w:r>
      <w:r w:rsidRPr="003C01B2">
        <w:rPr>
          <w:rFonts w:ascii="GHEA Grapalat" w:hAnsi="GHEA Grapalat"/>
          <w:sz w:val="20"/>
          <w:szCs w:val="20"/>
          <w:lang w:val="hy-AM"/>
        </w:rPr>
        <w:t xml:space="preserve"> </w:t>
      </w:r>
      <w:r w:rsidRPr="003C01B2">
        <w:rPr>
          <w:rFonts w:ascii="GHEA Grapalat" w:hAnsi="GHEA Grapalat"/>
          <w:sz w:val="20"/>
          <w:szCs w:val="20"/>
        </w:rPr>
        <w:t>бенефициаром</w:t>
      </w:r>
      <w:r w:rsidRPr="003C01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C01B2">
        <w:rPr>
          <w:sz w:val="20"/>
          <w:szCs w:val="20"/>
        </w:rPr>
        <w:t xml:space="preserve"> </w:t>
      </w:r>
      <w:r w:rsidRPr="003C01B2">
        <w:rPr>
          <w:rFonts w:ascii="GHEA Grapalat" w:hAnsi="GHEA Grapalat"/>
          <w:sz w:val="20"/>
          <w:szCs w:val="20"/>
          <w:lang w:val="hy-AM"/>
        </w:rPr>
        <w:t xml:space="preserve">Раскрытие реальных </w:t>
      </w:r>
      <w:r w:rsidRPr="003C01B2">
        <w:rPr>
          <w:rFonts w:ascii="GHEA Grapalat" w:hAnsi="GHEA Grapalat"/>
          <w:sz w:val="20"/>
          <w:szCs w:val="20"/>
        </w:rPr>
        <w:t>бенефициаров</w:t>
      </w:r>
      <w:r w:rsidRPr="003C01B2">
        <w:rPr>
          <w:rFonts w:ascii="GHEA Grapalat" w:hAnsi="GHEA Grapalat"/>
          <w:sz w:val="20"/>
          <w:szCs w:val="20"/>
          <w:lang w:val="hy-AM"/>
        </w:rPr>
        <w:t xml:space="preserve"> осуществляется по критериям, установленным Кодексом О недрах</w:t>
      </w:r>
      <w:r w:rsidRPr="003C01B2">
        <w:rPr>
          <w:rFonts w:ascii="GHEA Grapalat" w:hAnsi="GHEA Grapalat"/>
          <w:sz w:val="20"/>
          <w:szCs w:val="20"/>
        </w:rPr>
        <w:t>.</w:t>
      </w:r>
      <w:r w:rsidRPr="003C01B2">
        <w:rPr>
          <w:sz w:val="20"/>
          <w:szCs w:val="20"/>
        </w:rPr>
        <w:t xml:space="preserve"> </w:t>
      </w:r>
      <w:r w:rsidRPr="003C01B2">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C01B2">
        <w:rPr>
          <w:rFonts w:ascii="Cambria Math" w:hAnsi="Cambria Math" w:cs="Cambria Math"/>
          <w:sz w:val="20"/>
          <w:szCs w:val="20"/>
        </w:rPr>
        <w:t>:</w:t>
      </w:r>
    </w:p>
    <w:p w14:paraId="43A27EBD"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а. в пункте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hAnsi="GHEA Grapalat"/>
          <w:sz w:val="20"/>
          <w:szCs w:val="20"/>
        </w:rPr>
        <w:t xml:space="preserve"> подпункта 5 пункта 4 настоящего Порядка;</w:t>
      </w:r>
    </w:p>
    <w:p w14:paraId="4BE4E71C" w14:textId="77777777" w:rsidR="00A9306E" w:rsidRPr="003C01B2" w:rsidRDefault="00A9306E" w:rsidP="00A9306E">
      <w:pPr>
        <w:spacing w:line="360" w:lineRule="auto"/>
        <w:contextualSpacing/>
        <w:jc w:val="both"/>
        <w:rPr>
          <w:rFonts w:ascii="GHEA Grapalat" w:hAnsi="GHEA Grapalat"/>
          <w:sz w:val="20"/>
          <w:szCs w:val="20"/>
          <w:lang w:val="hy-AM"/>
        </w:rPr>
      </w:pPr>
      <w:r w:rsidRPr="003C01B2">
        <w:rPr>
          <w:rFonts w:ascii="GHEA Grapalat" w:hAnsi="GHEA Grapalat"/>
          <w:sz w:val="20"/>
          <w:szCs w:val="20"/>
          <w:lang w:val="hy-AM"/>
        </w:rPr>
        <w:t xml:space="preserve">б.в пункте </w:t>
      </w:r>
      <w:r w:rsidRPr="003C01B2">
        <w:rPr>
          <w:rFonts w:ascii="GHEA Grapalat" w:eastAsia="GHEA Grapalat" w:hAnsi="GHEA Grapalat" w:cs="GHEA Grapalat"/>
          <w:sz w:val="20"/>
          <w:szCs w:val="20"/>
        </w:rPr>
        <w:t>"</w:t>
      </w:r>
      <w:r w:rsidRPr="003C01B2">
        <w:rPr>
          <w:rFonts w:ascii="GHEA Grapalat" w:hAnsi="GHEA Grapalat"/>
          <w:sz w:val="20"/>
          <w:szCs w:val="20"/>
        </w:rPr>
        <w:t>б</w:t>
      </w:r>
      <w:r w:rsidRPr="003C01B2">
        <w:rPr>
          <w:rFonts w:ascii="GHEA Grapalat" w:eastAsia="GHEA Grapalat" w:hAnsi="GHEA Grapalat" w:cs="GHEA Grapalat"/>
          <w:sz w:val="20"/>
          <w:szCs w:val="20"/>
        </w:rPr>
        <w:t>"</w:t>
      </w:r>
      <w:r w:rsidRPr="003C01B2">
        <w:rPr>
          <w:rFonts w:ascii="GHEA Grapalat" w:hAnsi="GHEA Grapalat"/>
          <w:sz w:val="20"/>
          <w:szCs w:val="20"/>
        </w:rPr>
        <w:t xml:space="preserve"> </w:t>
      </w:r>
      <w:r w:rsidRPr="003C01B2">
        <w:rPr>
          <w:rFonts w:ascii="GHEA Grapalat" w:hAnsi="GHEA Grapalat"/>
          <w:sz w:val="20"/>
          <w:szCs w:val="20"/>
          <w:lang w:val="hy-AM"/>
        </w:rPr>
        <w:t xml:space="preserve">этого подраздела производится отметка, если лицо имеет право назначать или </w:t>
      </w:r>
      <w:r w:rsidRPr="003C01B2">
        <w:rPr>
          <w:rFonts w:ascii="GHEA Grapalat" w:hAnsi="GHEA Grapalat"/>
          <w:sz w:val="20"/>
          <w:szCs w:val="20"/>
        </w:rPr>
        <w:t>отстраня</w:t>
      </w:r>
      <w:r w:rsidRPr="003C01B2">
        <w:rPr>
          <w:rFonts w:ascii="GHEA Grapalat" w:hAnsi="GHEA Grapalat"/>
          <w:sz w:val="20"/>
          <w:szCs w:val="20"/>
          <w:lang w:val="hy-AM"/>
        </w:rPr>
        <w:t>ть большинство членов органов управления юридического лица;</w:t>
      </w:r>
    </w:p>
    <w:p w14:paraId="2782FDD5"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в. В пункте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75093FE"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г. в пункте </w:t>
      </w:r>
      <w:r w:rsidRPr="003C01B2">
        <w:rPr>
          <w:rFonts w:ascii="GHEA Grapalat" w:eastAsia="GHEA Grapalat" w:hAnsi="GHEA Grapalat" w:cs="GHEA Grapalat"/>
          <w:sz w:val="20"/>
          <w:szCs w:val="20"/>
        </w:rPr>
        <w:t>"</w:t>
      </w:r>
      <w:r w:rsidRPr="003C01B2">
        <w:rPr>
          <w:rFonts w:ascii="GHEA Grapalat" w:hAnsi="GHEA Grapalat"/>
          <w:sz w:val="20"/>
          <w:szCs w:val="20"/>
        </w:rPr>
        <w:t>г</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по смыслу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w:t>
      </w:r>
      <w:r w:rsidRPr="003C01B2">
        <w:rPr>
          <w:rFonts w:ascii="GHEA Grapalat" w:eastAsia="GHEA Grapalat" w:hAnsi="GHEA Grapalat" w:cs="GHEA Grapalat"/>
          <w:sz w:val="20"/>
          <w:szCs w:val="20"/>
          <w:lang w:val="hy-AM"/>
        </w:rPr>
        <w:t xml:space="preserve"> </w:t>
      </w:r>
      <w:r w:rsidRPr="003C01B2">
        <w:rPr>
          <w:rFonts w:ascii="GHEA Grapalat" w:hAnsi="GHEA Grapalat"/>
          <w:sz w:val="20"/>
          <w:szCs w:val="20"/>
        </w:rPr>
        <w:t>-</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в</w:t>
      </w:r>
      <w:r w:rsidRPr="003C01B2">
        <w:rPr>
          <w:rFonts w:ascii="GHEA Grapalat" w:eastAsia="GHEA Grapalat" w:hAnsi="GHEA Grapalat" w:cs="GHEA Grapalat"/>
          <w:sz w:val="20"/>
          <w:szCs w:val="20"/>
        </w:rPr>
        <w:t>"</w:t>
      </w:r>
      <w:r w:rsidRPr="003C01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A594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lastRenderedPageBreak/>
        <w:t xml:space="preserve">д. в пункте </w:t>
      </w:r>
      <w:r w:rsidRPr="003C01B2">
        <w:rPr>
          <w:rFonts w:ascii="GHEA Grapalat" w:eastAsia="GHEA Grapalat" w:hAnsi="GHEA Grapalat" w:cs="GHEA Grapalat"/>
          <w:sz w:val="20"/>
          <w:szCs w:val="20"/>
        </w:rPr>
        <w:t>"</w:t>
      </w:r>
      <w:r w:rsidRPr="003C01B2">
        <w:rPr>
          <w:rFonts w:ascii="GHEA Grapalat" w:hAnsi="GHEA Grapalat"/>
          <w:sz w:val="20"/>
          <w:szCs w:val="20"/>
        </w:rPr>
        <w:t>д</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C01B2">
        <w:rPr>
          <w:rFonts w:ascii="GHEA Grapalat" w:eastAsia="GHEA Grapalat" w:hAnsi="GHEA Grapalat" w:cs="GHEA Grapalat"/>
          <w:sz w:val="20"/>
          <w:szCs w:val="20"/>
        </w:rPr>
        <w:t>"</w:t>
      </w:r>
      <w:r w:rsidRPr="003C01B2">
        <w:rPr>
          <w:rFonts w:ascii="GHEA Grapalat" w:hAnsi="GHEA Grapalat"/>
          <w:sz w:val="20"/>
          <w:szCs w:val="20"/>
        </w:rPr>
        <w:t>а</w:t>
      </w:r>
      <w:r w:rsidRPr="003C01B2">
        <w:rPr>
          <w:rFonts w:ascii="GHEA Grapalat" w:eastAsia="GHEA Grapalat" w:hAnsi="GHEA Grapalat" w:cs="GHEA Grapalat"/>
          <w:sz w:val="20"/>
          <w:szCs w:val="20"/>
        </w:rPr>
        <w:t xml:space="preserve">" </w:t>
      </w:r>
      <w:r w:rsidRPr="003C01B2">
        <w:rPr>
          <w:rFonts w:ascii="GHEA Grapalat" w:hAnsi="GHEA Grapalat"/>
          <w:sz w:val="20"/>
          <w:szCs w:val="20"/>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г</w:t>
      </w:r>
      <w:r w:rsidRPr="003C01B2">
        <w:rPr>
          <w:rFonts w:ascii="GHEA Grapalat" w:eastAsia="GHEA Grapalat" w:hAnsi="GHEA Grapalat" w:cs="GHEA Grapalat"/>
          <w:sz w:val="20"/>
          <w:szCs w:val="20"/>
        </w:rPr>
        <w:t>"</w:t>
      </w:r>
      <w:r w:rsidRPr="003C01B2">
        <w:rPr>
          <w:rFonts w:ascii="GHEA Grapalat" w:hAnsi="GHEA Grapalat"/>
          <w:sz w:val="20"/>
          <w:szCs w:val="20"/>
        </w:rPr>
        <w:t xml:space="preserve"> этого подраздела.</w:t>
      </w:r>
    </w:p>
    <w:p w14:paraId="544FE91C"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C01B2">
        <w:rPr>
          <w:rFonts w:ascii="GHEA Grapalat" w:hAnsi="GHEA Grapalat"/>
          <w:sz w:val="20"/>
          <w:szCs w:val="20"/>
          <w:lang w:val="hy-AM"/>
        </w:rPr>
        <w:t>Օ</w:t>
      </w:r>
      <w:r w:rsidRPr="003C01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8AEBBBA" w14:textId="77777777" w:rsidR="00A9306E" w:rsidRPr="003C01B2" w:rsidRDefault="00A9306E" w:rsidP="00A9306E">
      <w:pPr>
        <w:spacing w:line="360" w:lineRule="auto"/>
        <w:contextualSpacing/>
        <w:jc w:val="both"/>
        <w:rPr>
          <w:rFonts w:ascii="GHEA Grapalat" w:eastAsia="GHEA Grapalat" w:hAnsi="GHEA Grapalat" w:cs="GHEA Grapalat"/>
          <w:sz w:val="20"/>
          <w:szCs w:val="20"/>
        </w:rPr>
      </w:pPr>
      <w:r w:rsidRPr="003C01B2">
        <w:rPr>
          <w:rFonts w:ascii="GHEA Grapalat" w:eastAsia="GHEA Grapalat" w:hAnsi="GHEA Grapalat" w:cs="GHEA Grapalat"/>
          <w:sz w:val="20"/>
          <w:szCs w:val="20"/>
        </w:rPr>
        <w:t>8) в подразделе</w:t>
      </w:r>
      <w:r w:rsidRPr="003C01B2">
        <w:rPr>
          <w:rFonts w:ascii="GHEA Grapalat" w:eastAsia="GHEA Grapalat" w:hAnsi="GHEA Grapalat" w:cs="GHEA Grapalat"/>
          <w:sz w:val="20"/>
          <w:szCs w:val="20"/>
          <w:lang w:val="hy-AM"/>
        </w:rPr>
        <w:t xml:space="preserve"> </w:t>
      </w:r>
      <w:r w:rsidRPr="003C01B2">
        <w:rPr>
          <w:rFonts w:ascii="GHEA Grapalat" w:eastAsia="GHEA Grapalat" w:hAnsi="GHEA Grapalat" w:cs="GHEA Grapalat"/>
          <w:sz w:val="20"/>
          <w:szCs w:val="20"/>
        </w:rPr>
        <w:t xml:space="preserve">"Контактные данные реального </w:t>
      </w:r>
      <w:r w:rsidRPr="003C01B2">
        <w:rPr>
          <w:rFonts w:ascii="GHEA Grapalat" w:hAnsi="GHEA Grapalat"/>
          <w:sz w:val="20"/>
          <w:szCs w:val="20"/>
        </w:rPr>
        <w:t>бенефициара</w:t>
      </w:r>
      <w:r w:rsidRPr="003C01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C01B2">
        <w:rPr>
          <w:rFonts w:ascii="GHEA Grapalat" w:hAnsi="GHEA Grapalat"/>
          <w:sz w:val="20"/>
          <w:szCs w:val="20"/>
        </w:rPr>
        <w:t>бенефициара</w:t>
      </w:r>
      <w:r w:rsidRPr="003C01B2">
        <w:rPr>
          <w:rFonts w:ascii="GHEA Grapalat" w:eastAsia="GHEA Grapalat" w:hAnsi="GHEA Grapalat" w:cs="GHEA Grapalat"/>
          <w:sz w:val="20"/>
          <w:szCs w:val="20"/>
        </w:rPr>
        <w:t>.</w:t>
      </w:r>
    </w:p>
    <w:p w14:paraId="02649F46"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5. Раздел 5 декларации (Промежуточные юридические лица) заполняется, </w:t>
      </w:r>
    </w:p>
    <w:p w14:paraId="693EE59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C01B2">
        <w:rPr>
          <w:rFonts w:ascii="MS Mincho" w:eastAsia="MS Mincho" w:hAnsi="MS Mincho" w:cs="MS Mincho" w:hint="eastAsia"/>
          <w:sz w:val="20"/>
          <w:szCs w:val="20"/>
        </w:rPr>
        <w:t>․</w:t>
      </w:r>
    </w:p>
    <w:p w14:paraId="2CFAD5A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1) в подразделе</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Данные организации"</w:t>
      </w:r>
      <w:r w:rsidRPr="003C01B2">
        <w:rPr>
          <w:rFonts w:ascii="GHEA Grapalat" w:hAnsi="GHEA Grapalat"/>
          <w:sz w:val="20"/>
          <w:szCs w:val="20"/>
          <w:lang w:val="hy-AM"/>
        </w:rPr>
        <w:t xml:space="preserve"> </w:t>
      </w:r>
      <w:r w:rsidRPr="003C01B2">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DE36BEB"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8AFE0B4"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3) Подраздел</w:t>
      </w:r>
      <w:r w:rsidRPr="003C01B2">
        <w:rPr>
          <w:rFonts w:ascii="GHEA Grapalat" w:hAnsi="GHEA Grapalat"/>
          <w:sz w:val="20"/>
          <w:szCs w:val="20"/>
          <w:lang w:val="hy-AM"/>
        </w:rPr>
        <w:t xml:space="preserve"> </w:t>
      </w:r>
      <w:r w:rsidRPr="003C01B2">
        <w:rPr>
          <w:rFonts w:ascii="GHEA Grapalat" w:eastAsia="GHEA Grapalat" w:hAnsi="GHEA Grapalat" w:cs="GHEA Grapalat"/>
          <w:sz w:val="20"/>
          <w:szCs w:val="20"/>
        </w:rPr>
        <w:t>"</w:t>
      </w:r>
      <w:r w:rsidRPr="003C01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E4C140F"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 xml:space="preserve">6. Раздел 6 декларации (Дополнительные </w:t>
      </w:r>
      <w:r w:rsidR="00B832AD" w:rsidRPr="003C01B2">
        <w:rPr>
          <w:rFonts w:ascii="GHEA Grapalat" w:hAnsi="GHEA Grapalat"/>
          <w:sz w:val="20"/>
          <w:szCs w:val="20"/>
        </w:rPr>
        <w:t>примечания</w:t>
      </w:r>
      <w:r w:rsidRPr="003C01B2">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7AA65E8" w14:textId="77777777" w:rsidR="00A9306E" w:rsidRPr="003C01B2" w:rsidRDefault="00A9306E" w:rsidP="00A9306E">
      <w:pPr>
        <w:spacing w:line="360" w:lineRule="auto"/>
        <w:contextualSpacing/>
        <w:jc w:val="both"/>
        <w:rPr>
          <w:rFonts w:ascii="GHEA Grapalat" w:hAnsi="GHEA Grapalat"/>
          <w:sz w:val="20"/>
          <w:szCs w:val="20"/>
        </w:rPr>
      </w:pPr>
      <w:r w:rsidRPr="003C01B2">
        <w:rPr>
          <w:rFonts w:ascii="GHEA Grapalat" w:hAnsi="GHEA Grapalat"/>
          <w:sz w:val="20"/>
          <w:szCs w:val="20"/>
        </w:rPr>
        <w:t>7. Декларация заполняется и подписывается лицом, подающим заявку.</w:t>
      </w:r>
      <w:r w:rsidRPr="003C01B2">
        <w:rPr>
          <w:rFonts w:ascii="GHEA Grapalat" w:hAnsi="GHEA Grapalat"/>
          <w:sz w:val="20"/>
          <w:szCs w:val="20"/>
          <w:lang w:val="hy-AM"/>
        </w:rPr>
        <w:t xml:space="preserve"> </w:t>
      </w:r>
    </w:p>
    <w:p w14:paraId="4F1442AE" w14:textId="77777777" w:rsidR="00B32672" w:rsidRPr="003C01B2" w:rsidRDefault="00B32672" w:rsidP="00A9306E">
      <w:pPr>
        <w:spacing w:line="360" w:lineRule="auto"/>
        <w:contextualSpacing/>
        <w:jc w:val="both"/>
        <w:rPr>
          <w:rFonts w:ascii="GHEA Grapalat" w:hAnsi="GHEA Grapalat"/>
          <w:sz w:val="20"/>
          <w:szCs w:val="20"/>
        </w:rPr>
      </w:pPr>
    </w:p>
    <w:p w14:paraId="574EFF67" w14:textId="77777777" w:rsidR="00A9306E" w:rsidRPr="003C01B2" w:rsidRDefault="00A9306E" w:rsidP="00A9306E">
      <w:pPr>
        <w:contextualSpacing/>
        <w:jc w:val="both"/>
        <w:rPr>
          <w:rFonts w:ascii="GHEA Grapalat" w:hAnsi="GHEA Grapalat"/>
          <w:i/>
          <w:sz w:val="20"/>
          <w:szCs w:val="20"/>
        </w:rPr>
      </w:pPr>
      <w:r w:rsidRPr="003C01B2">
        <w:rPr>
          <w:rFonts w:ascii="GHEA Grapalat" w:hAnsi="GHEA Grapalat"/>
          <w:sz w:val="20"/>
          <w:szCs w:val="20"/>
        </w:rPr>
        <w:lastRenderedPageBreak/>
        <w:t xml:space="preserve">* </w:t>
      </w:r>
      <w:r w:rsidRPr="003C01B2">
        <w:rPr>
          <w:rFonts w:ascii="GHEA Grapalat" w:hAnsi="GHEA Grapalat"/>
          <w:i/>
          <w:sz w:val="20"/>
          <w:szCs w:val="20"/>
        </w:rPr>
        <w:t>заполняется секретарем комиссии до публикации приглашения в бюллетене:</w:t>
      </w:r>
    </w:p>
    <w:p w14:paraId="0CA8E55E" w14:textId="77777777" w:rsidR="00A9306E" w:rsidRPr="003C01B2" w:rsidRDefault="00A9306E" w:rsidP="00A9306E">
      <w:pPr>
        <w:contextualSpacing/>
        <w:jc w:val="both"/>
        <w:rPr>
          <w:rFonts w:ascii="GHEA Grapalat" w:hAnsi="GHEA Grapalat"/>
          <w:i/>
          <w:sz w:val="20"/>
          <w:szCs w:val="20"/>
        </w:rPr>
      </w:pPr>
      <w:r w:rsidRPr="003C01B2">
        <w:rPr>
          <w:rFonts w:ascii="GHEA Grapalat" w:hAnsi="GHEA Grapalat"/>
          <w:i/>
          <w:sz w:val="20"/>
          <w:szCs w:val="20"/>
        </w:rPr>
        <w:t>** Приложение 1.1 не представляется участником</w:t>
      </w:r>
      <w:r w:rsidR="00F514C3" w:rsidRPr="003C01B2">
        <w:rPr>
          <w:rFonts w:ascii="GHEA Grapalat" w:hAnsi="GHEA Grapalat"/>
          <w:i/>
          <w:sz w:val="20"/>
          <w:szCs w:val="20"/>
          <w:lang w:val="hy-AM"/>
        </w:rPr>
        <w:t>,</w:t>
      </w:r>
      <w:r w:rsidRPr="003C01B2">
        <w:rPr>
          <w:rFonts w:ascii="GHEA Grapalat" w:hAnsi="GHEA Grapalat"/>
          <w:i/>
          <w:sz w:val="20"/>
          <w:szCs w:val="20"/>
        </w:rPr>
        <w:t xml:space="preserve"> </w:t>
      </w:r>
      <w:r w:rsidR="00F514C3" w:rsidRPr="003C01B2">
        <w:rPr>
          <w:rFonts w:ascii="GHEA Grapalat" w:hAnsi="GHEA Grapalat"/>
          <w:i/>
          <w:sz w:val="20"/>
          <w:szCs w:val="20"/>
        </w:rPr>
        <w:t>если он является резидентом РА</w:t>
      </w:r>
      <w:r w:rsidR="00F514C3" w:rsidRPr="003C01B2" w:rsidDel="00F514C3">
        <w:rPr>
          <w:rFonts w:ascii="GHEA Grapalat" w:hAnsi="GHEA Grapalat"/>
          <w:i/>
          <w:sz w:val="20"/>
          <w:szCs w:val="20"/>
        </w:rPr>
        <w:t xml:space="preserve"> </w:t>
      </w:r>
      <w:r w:rsidRPr="003C01B2">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673FD8C" w14:textId="77777777" w:rsidR="00A9306E" w:rsidRPr="003C01B2" w:rsidRDefault="00A9306E">
      <w:pPr>
        <w:rPr>
          <w:rFonts w:ascii="GHEA Grapalat" w:hAnsi="GHEA Grapalat"/>
          <w:b/>
          <w:sz w:val="20"/>
          <w:szCs w:val="20"/>
        </w:rPr>
      </w:pPr>
      <w:r w:rsidRPr="003C01B2">
        <w:rPr>
          <w:rFonts w:ascii="GHEA Grapalat" w:hAnsi="GHEA Grapalat"/>
          <w:b/>
          <w:sz w:val="20"/>
          <w:szCs w:val="20"/>
        </w:rPr>
        <w:br w:type="page"/>
      </w:r>
    </w:p>
    <w:p w14:paraId="6AD2B8C0" w14:textId="77777777" w:rsidR="00B2572B" w:rsidRPr="003C01B2" w:rsidRDefault="00B2572B" w:rsidP="00B46D58">
      <w:pPr>
        <w:pStyle w:val="BodyTextIndent3"/>
        <w:widowControl w:val="0"/>
        <w:spacing w:after="160" w:line="240" w:lineRule="auto"/>
        <w:ind w:firstLine="0"/>
        <w:jc w:val="right"/>
        <w:rPr>
          <w:rFonts w:ascii="GHEA Grapalat" w:hAnsi="GHEA Grapalat" w:cs="Arial"/>
          <w:b/>
        </w:rPr>
      </w:pPr>
      <w:r w:rsidRPr="003C01B2">
        <w:rPr>
          <w:rFonts w:ascii="GHEA Grapalat" w:hAnsi="GHEA Grapalat"/>
          <w:b/>
        </w:rPr>
        <w:lastRenderedPageBreak/>
        <w:t xml:space="preserve">Приложение № </w:t>
      </w:r>
      <w:r w:rsidR="00B048B2" w:rsidRPr="003C01B2">
        <w:rPr>
          <w:rFonts w:ascii="GHEA Grapalat" w:hAnsi="GHEA Grapalat"/>
          <w:b/>
        </w:rPr>
        <w:t>2</w:t>
      </w:r>
    </w:p>
    <w:p w14:paraId="3106963C" w14:textId="25C97E17" w:rsidR="00B2572B" w:rsidRPr="003C01B2" w:rsidRDefault="00B2572B" w:rsidP="00B46D58">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005744FC" w:rsidRPr="003C01B2">
        <w:rPr>
          <w:rFonts w:ascii="GHEA Grapalat" w:hAnsi="GHEA Grapalat" w:cs="Arial"/>
          <w:b/>
        </w:rPr>
        <w:br/>
      </w:r>
      <w:r w:rsidRPr="003C01B2">
        <w:rPr>
          <w:rFonts w:ascii="GHEA Grapalat" w:hAnsi="GHEA Grapalat"/>
          <w:b/>
        </w:rPr>
        <w:t xml:space="preserve">под кодом </w:t>
      </w:r>
      <w:r w:rsidR="006132ED" w:rsidRPr="003C01B2">
        <w:rPr>
          <w:rFonts w:ascii="GHEA Grapalat" w:hAnsi="GHEA Grapalat"/>
          <w:b/>
        </w:rPr>
        <w:t>"</w:t>
      </w:r>
      <w:r w:rsidRPr="003C01B2">
        <w:rPr>
          <w:rFonts w:ascii="GHEA Grapalat" w:hAnsi="GHEA Grapalat"/>
          <w:b/>
        </w:rPr>
        <w:t>---</w:t>
      </w:r>
      <w:r w:rsidR="004F3CC3" w:rsidRPr="003C01B2">
        <w:rPr>
          <w:rFonts w:ascii="GHEA Grapalat" w:hAnsi="GHEA Grapalat"/>
          <w:b/>
        </w:rPr>
        <w:t>ԱՄՖՀ-ՀԲՄԽԾՁԲ-25/1</w:t>
      </w:r>
      <w:r w:rsidRPr="003C01B2">
        <w:rPr>
          <w:rFonts w:ascii="GHEA Grapalat" w:hAnsi="GHEA Grapalat"/>
          <w:b/>
        </w:rPr>
        <w:t>---/---</w:t>
      </w:r>
      <w:r w:rsidR="006132ED" w:rsidRPr="003C01B2">
        <w:rPr>
          <w:rFonts w:ascii="GHEA Grapalat" w:hAnsi="GHEA Grapalat"/>
          <w:b/>
        </w:rPr>
        <w:t>"</w:t>
      </w:r>
      <w:r w:rsidR="00DC619D" w:rsidRPr="003C01B2">
        <w:rPr>
          <w:rStyle w:val="FootnoteReference"/>
          <w:rFonts w:ascii="GHEA Grapalat" w:hAnsi="GHEA Grapalat"/>
          <w:b/>
        </w:rPr>
        <w:footnoteReference w:customMarkFollows="1" w:id="5"/>
        <w:t>*</w:t>
      </w:r>
    </w:p>
    <w:p w14:paraId="64BE58A2" w14:textId="77777777" w:rsidR="00B2572B" w:rsidRPr="003C01B2" w:rsidRDefault="00B2572B" w:rsidP="00B46D58">
      <w:pPr>
        <w:widowControl w:val="0"/>
        <w:spacing w:after="120"/>
        <w:ind w:firstLine="567"/>
        <w:jc w:val="center"/>
        <w:rPr>
          <w:rFonts w:ascii="GHEA Grapalat" w:hAnsi="GHEA Grapalat"/>
          <w:sz w:val="20"/>
          <w:szCs w:val="20"/>
        </w:rPr>
      </w:pPr>
    </w:p>
    <w:p w14:paraId="755B1AB6" w14:textId="77777777" w:rsidR="00B2572B" w:rsidRPr="003C01B2" w:rsidRDefault="00B2572B" w:rsidP="00B46D58">
      <w:pPr>
        <w:widowControl w:val="0"/>
        <w:spacing w:after="120"/>
        <w:ind w:left="-66"/>
        <w:jc w:val="center"/>
        <w:rPr>
          <w:rFonts w:ascii="GHEA Grapalat" w:hAnsi="GHEA Grapalat"/>
          <w:b/>
          <w:sz w:val="20"/>
          <w:szCs w:val="20"/>
        </w:rPr>
      </w:pPr>
      <w:r w:rsidRPr="003C01B2">
        <w:rPr>
          <w:rFonts w:ascii="GHEA Grapalat" w:hAnsi="GHEA Grapalat"/>
          <w:b/>
          <w:sz w:val="20"/>
          <w:szCs w:val="20"/>
        </w:rPr>
        <w:t>ЦЕНОВОЕ ПРЕДЛОЖЕНИЕ</w:t>
      </w:r>
    </w:p>
    <w:p w14:paraId="431CAC7B" w14:textId="77777777" w:rsidR="00B2572B" w:rsidRPr="003C01B2" w:rsidRDefault="00B2572B" w:rsidP="00B46D58">
      <w:pPr>
        <w:widowControl w:val="0"/>
        <w:spacing w:after="120"/>
        <w:ind w:firstLine="567"/>
        <w:jc w:val="center"/>
        <w:rPr>
          <w:rFonts w:ascii="GHEA Grapalat" w:hAnsi="GHEA Grapalat"/>
          <w:sz w:val="20"/>
          <w:szCs w:val="20"/>
        </w:rPr>
      </w:pPr>
    </w:p>
    <w:p w14:paraId="3E11C7F8" w14:textId="456E944B" w:rsidR="005744FC" w:rsidRPr="003C01B2" w:rsidRDefault="00B2572B" w:rsidP="00B46D58">
      <w:pPr>
        <w:widowControl w:val="0"/>
        <w:spacing w:after="160"/>
        <w:ind w:firstLine="567"/>
        <w:jc w:val="both"/>
        <w:rPr>
          <w:rFonts w:ascii="GHEA Grapalat" w:hAnsi="GHEA Grapalat"/>
          <w:sz w:val="20"/>
          <w:szCs w:val="20"/>
        </w:rPr>
      </w:pPr>
      <w:r w:rsidRPr="003C01B2">
        <w:rPr>
          <w:rFonts w:ascii="GHEA Grapalat" w:hAnsi="GHEA Grapalat"/>
          <w:spacing w:val="-6"/>
          <w:sz w:val="20"/>
          <w:szCs w:val="20"/>
        </w:rPr>
        <w:t xml:space="preserve">Рассмотрев приглашение на </w:t>
      </w:r>
      <w:r w:rsidR="001F57CE" w:rsidRPr="003C01B2">
        <w:rPr>
          <w:rFonts w:ascii="GHEA Grapalat" w:hAnsi="GHEA Grapalat"/>
          <w:spacing w:val="-6"/>
          <w:sz w:val="20"/>
          <w:szCs w:val="20"/>
        </w:rPr>
        <w:t>срочный открытый конкурс</w:t>
      </w:r>
      <w:r w:rsidRPr="003C01B2">
        <w:rPr>
          <w:rFonts w:ascii="GHEA Grapalat" w:hAnsi="GHEA Grapalat"/>
          <w:spacing w:val="-6"/>
          <w:sz w:val="20"/>
          <w:szCs w:val="20"/>
        </w:rPr>
        <w:t xml:space="preserve"> под кодом </w:t>
      </w:r>
      <w:r w:rsidR="006132ED" w:rsidRPr="003C01B2">
        <w:rPr>
          <w:rFonts w:ascii="GHEA Grapalat" w:hAnsi="GHEA Grapalat"/>
          <w:spacing w:val="-6"/>
          <w:sz w:val="20"/>
          <w:szCs w:val="20"/>
        </w:rPr>
        <w:t>"</w:t>
      </w:r>
      <w:r w:rsidRPr="003C01B2">
        <w:rPr>
          <w:rFonts w:ascii="GHEA Grapalat" w:hAnsi="GHEA Grapalat"/>
          <w:spacing w:val="-6"/>
          <w:sz w:val="20"/>
          <w:szCs w:val="20"/>
        </w:rPr>
        <w:t>---</w:t>
      </w:r>
      <w:r w:rsidR="004F3CC3" w:rsidRPr="003C01B2">
        <w:rPr>
          <w:rFonts w:ascii="GHEA Grapalat" w:hAnsi="GHEA Grapalat"/>
          <w:spacing w:val="-6"/>
          <w:sz w:val="20"/>
          <w:szCs w:val="20"/>
        </w:rPr>
        <w:t>ԱՄՖՀ-ՀԲՄԽԾՁԲ-25/1</w:t>
      </w:r>
      <w:r w:rsidRPr="003C01B2">
        <w:rPr>
          <w:rFonts w:ascii="GHEA Grapalat" w:hAnsi="GHEA Grapalat"/>
          <w:spacing w:val="-6"/>
          <w:sz w:val="20"/>
          <w:szCs w:val="20"/>
        </w:rPr>
        <w:t>---/---</w:t>
      </w:r>
      <w:r w:rsidR="006132ED" w:rsidRPr="003C01B2">
        <w:rPr>
          <w:rFonts w:ascii="GHEA Grapalat" w:hAnsi="GHEA Grapalat"/>
          <w:spacing w:val="-6"/>
          <w:sz w:val="20"/>
          <w:szCs w:val="20"/>
        </w:rPr>
        <w:t>"</w:t>
      </w:r>
      <w:r w:rsidRPr="003C01B2">
        <w:rPr>
          <w:rFonts w:ascii="GHEA Grapalat" w:hAnsi="GHEA Grapalat"/>
          <w:spacing w:val="-6"/>
          <w:sz w:val="20"/>
          <w:szCs w:val="20"/>
        </w:rPr>
        <w:t>*,</w:t>
      </w:r>
      <w:r w:rsidRPr="003C01B2">
        <w:rPr>
          <w:rFonts w:ascii="GHEA Grapalat" w:hAnsi="GHEA Grapalat"/>
          <w:sz w:val="20"/>
          <w:szCs w:val="20"/>
        </w:rPr>
        <w:t xml:space="preserve"> </w:t>
      </w:r>
    </w:p>
    <w:p w14:paraId="4B315467" w14:textId="77777777" w:rsidR="005646FC" w:rsidRPr="003C01B2" w:rsidRDefault="005744FC" w:rsidP="00B46D58">
      <w:pPr>
        <w:widowControl w:val="0"/>
        <w:jc w:val="both"/>
        <w:rPr>
          <w:rFonts w:ascii="GHEA Grapalat" w:hAnsi="GHEA Grapalat"/>
          <w:sz w:val="20"/>
          <w:szCs w:val="20"/>
        </w:rPr>
      </w:pPr>
      <w:r w:rsidRPr="003C01B2">
        <w:rPr>
          <w:rFonts w:ascii="GHEA Grapalat" w:hAnsi="GHEA Grapalat"/>
          <w:sz w:val="20"/>
          <w:szCs w:val="20"/>
        </w:rPr>
        <w:t xml:space="preserve">в </w:t>
      </w:r>
      <w:r w:rsidR="00B2572B" w:rsidRPr="003C01B2">
        <w:rPr>
          <w:rFonts w:ascii="GHEA Grapalat" w:hAnsi="GHEA Grapalat"/>
          <w:sz w:val="20"/>
          <w:szCs w:val="20"/>
        </w:rPr>
        <w:t>том числе проект заключаемого договора</w:t>
      </w:r>
      <w:r w:rsidRPr="003C01B2">
        <w:rPr>
          <w:rFonts w:ascii="GHEA Grapalat" w:hAnsi="GHEA Grapalat"/>
          <w:sz w:val="20"/>
          <w:szCs w:val="20"/>
        </w:rPr>
        <w:t xml:space="preserve"> </w:t>
      </w:r>
      <w:r w:rsidR="00B2572B" w:rsidRPr="003C01B2">
        <w:rPr>
          <w:rFonts w:ascii="GHEA Grapalat" w:hAnsi="GHEA Grapalat"/>
          <w:sz w:val="20"/>
          <w:szCs w:val="20"/>
        </w:rPr>
        <w:t>___</w:t>
      </w:r>
      <w:r w:rsidRPr="003C01B2">
        <w:rPr>
          <w:rFonts w:ascii="GHEA Grapalat" w:hAnsi="GHEA Grapalat"/>
          <w:sz w:val="20"/>
          <w:szCs w:val="20"/>
        </w:rPr>
        <w:t>________________________</w:t>
      </w:r>
      <w:r w:rsidR="00B2572B" w:rsidRPr="003C01B2">
        <w:rPr>
          <w:rFonts w:ascii="GHEA Grapalat" w:hAnsi="GHEA Grapalat"/>
          <w:sz w:val="20"/>
          <w:szCs w:val="20"/>
        </w:rPr>
        <w:t>____</w:t>
      </w:r>
      <w:r w:rsidR="00191D27" w:rsidRPr="003C01B2">
        <w:rPr>
          <w:rFonts w:ascii="GHEA Grapalat" w:hAnsi="GHEA Grapalat"/>
          <w:sz w:val="20"/>
          <w:szCs w:val="20"/>
        </w:rPr>
        <w:t>___</w:t>
      </w:r>
    </w:p>
    <w:p w14:paraId="3E7FCF0E" w14:textId="77777777" w:rsidR="005646FC" w:rsidRPr="003C01B2" w:rsidRDefault="005646FC" w:rsidP="00B46D58">
      <w:pPr>
        <w:widowControl w:val="0"/>
        <w:spacing w:after="160"/>
        <w:ind w:left="6237"/>
        <w:jc w:val="both"/>
        <w:rPr>
          <w:rFonts w:ascii="GHEA Grapalat" w:hAnsi="GHEA Grapalat"/>
          <w:sz w:val="20"/>
          <w:szCs w:val="20"/>
          <w:vertAlign w:val="superscript"/>
        </w:rPr>
      </w:pPr>
      <w:r w:rsidRPr="003C01B2">
        <w:rPr>
          <w:rFonts w:ascii="GHEA Grapalat" w:hAnsi="GHEA Grapalat"/>
          <w:sz w:val="20"/>
          <w:szCs w:val="20"/>
          <w:vertAlign w:val="superscript"/>
        </w:rPr>
        <w:t>наименование участника</w:t>
      </w:r>
    </w:p>
    <w:p w14:paraId="48372B8B" w14:textId="77777777" w:rsidR="00B2572B" w:rsidRPr="003C01B2" w:rsidRDefault="00B2572B" w:rsidP="00B46D58">
      <w:pPr>
        <w:widowControl w:val="0"/>
        <w:spacing w:after="160"/>
        <w:jc w:val="both"/>
        <w:rPr>
          <w:rFonts w:ascii="GHEA Grapalat" w:hAnsi="GHEA Grapalat"/>
          <w:sz w:val="20"/>
          <w:szCs w:val="20"/>
        </w:rPr>
      </w:pPr>
      <w:r w:rsidRPr="003C01B2">
        <w:rPr>
          <w:rFonts w:ascii="GHEA Grapalat" w:hAnsi="GHEA Grapalat"/>
          <w:sz w:val="20"/>
          <w:szCs w:val="20"/>
        </w:rPr>
        <w:t>предлагает</w:t>
      </w:r>
      <w:r w:rsidR="005646FC" w:rsidRPr="003C01B2">
        <w:rPr>
          <w:rFonts w:ascii="GHEA Grapalat" w:hAnsi="GHEA Grapalat"/>
          <w:sz w:val="20"/>
          <w:szCs w:val="20"/>
        </w:rPr>
        <w:t xml:space="preserve"> </w:t>
      </w:r>
      <w:r w:rsidRPr="003C01B2">
        <w:rPr>
          <w:rFonts w:ascii="GHEA Grapalat" w:hAnsi="GHEA Grapalat"/>
          <w:sz w:val="20"/>
          <w:szCs w:val="20"/>
        </w:rPr>
        <w:t>выполнить договор по нижеуказанным общим ценам:</w:t>
      </w:r>
    </w:p>
    <w:p w14:paraId="078E5D13" w14:textId="77777777" w:rsidR="00B2572B" w:rsidRPr="003C01B2" w:rsidRDefault="005646FC" w:rsidP="00B46D58">
      <w:pPr>
        <w:widowControl w:val="0"/>
        <w:spacing w:after="160"/>
        <w:jc w:val="right"/>
        <w:rPr>
          <w:rFonts w:ascii="GHEA Grapalat" w:hAnsi="GHEA Grapalat"/>
          <w:sz w:val="20"/>
          <w:szCs w:val="20"/>
        </w:rPr>
      </w:pPr>
      <w:r w:rsidRPr="003C01B2">
        <w:rPr>
          <w:rFonts w:ascii="GHEA Grapalat" w:hAnsi="GHEA Grapalat"/>
          <w:sz w:val="20"/>
          <w:szCs w:val="20"/>
        </w:rPr>
        <w:t>д</w:t>
      </w:r>
      <w:r w:rsidR="00B2572B" w:rsidRPr="003C01B2">
        <w:rPr>
          <w:rFonts w:ascii="GHEA Grapalat" w:hAnsi="GHEA Grapalat"/>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3C01B2" w14:paraId="514ABBF6"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B9552C1" w14:textId="77777777" w:rsidR="004A317B" w:rsidRPr="003C01B2" w:rsidRDefault="004A317B" w:rsidP="00B46D58">
            <w:pPr>
              <w:widowControl w:val="0"/>
              <w:jc w:val="center"/>
              <w:rPr>
                <w:rFonts w:ascii="GHEA Grapalat" w:hAnsi="GHEA Grapalat"/>
                <w:b/>
                <w:bCs/>
                <w:sz w:val="20"/>
                <w:szCs w:val="20"/>
                <w:lang w:val="en-US"/>
              </w:rPr>
            </w:pPr>
            <w:r w:rsidRPr="003C01B2">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A94A070" w14:textId="77777777" w:rsidR="004A317B" w:rsidRPr="003C01B2" w:rsidRDefault="004A317B" w:rsidP="00423B3F">
            <w:pPr>
              <w:widowControl w:val="0"/>
              <w:jc w:val="center"/>
              <w:rPr>
                <w:rFonts w:ascii="GHEA Grapalat" w:hAnsi="GHEA Grapalat"/>
                <w:b/>
                <w:bCs/>
                <w:sz w:val="20"/>
                <w:szCs w:val="20"/>
              </w:rPr>
            </w:pPr>
            <w:r w:rsidRPr="003C01B2">
              <w:rPr>
                <w:rFonts w:ascii="GHEA Grapalat" w:hAnsi="GHEA Grapalat"/>
                <w:b/>
                <w:sz w:val="20"/>
                <w:szCs w:val="20"/>
              </w:rPr>
              <w:t>Наименование</w:t>
            </w:r>
            <w:r w:rsidRPr="003C01B2">
              <w:rPr>
                <w:rFonts w:ascii="Courier New" w:hAnsi="Courier New" w:cs="Courier New"/>
                <w:b/>
                <w:sz w:val="20"/>
                <w:szCs w:val="20"/>
              </w:rPr>
              <w:t> </w:t>
            </w:r>
            <w:r w:rsidRPr="003C01B2">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2DBB8F0" w14:textId="77777777" w:rsidR="004A317B" w:rsidRPr="003C01B2" w:rsidRDefault="004A317B" w:rsidP="00B46D58">
            <w:pPr>
              <w:widowControl w:val="0"/>
              <w:jc w:val="center"/>
              <w:rPr>
                <w:rFonts w:ascii="GHEA Grapalat" w:hAnsi="GHEA Grapalat"/>
                <w:b/>
                <w:sz w:val="20"/>
                <w:szCs w:val="20"/>
              </w:rPr>
            </w:pPr>
            <w:r w:rsidRPr="003C01B2">
              <w:rPr>
                <w:rFonts w:ascii="GHEA Grapalat" w:hAnsi="GHEA Grapalat"/>
                <w:b/>
                <w:sz w:val="20"/>
                <w:szCs w:val="20"/>
              </w:rPr>
              <w:t>Стоимость</w:t>
            </w:r>
          </w:p>
          <w:p w14:paraId="62529744"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sz w:val="20"/>
                <w:szCs w:val="20"/>
              </w:rPr>
              <w:t xml:space="preserve">(совокупность себестоимости и прогнозируемой прибыли)  </w:t>
            </w:r>
            <w:r w:rsidRPr="003C01B2">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158201DE"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НДС</w:t>
            </w:r>
            <w:r w:rsidRPr="003C01B2">
              <w:rPr>
                <w:rStyle w:val="FootnoteReference"/>
                <w:rFonts w:ascii="GHEA Grapalat" w:hAnsi="GHEA Grapalat"/>
                <w:b/>
                <w:sz w:val="20"/>
                <w:szCs w:val="20"/>
              </w:rPr>
              <w:footnoteReference w:customMarkFollows="1" w:id="6"/>
              <w:t>**</w:t>
            </w:r>
            <w:r w:rsidRPr="003C01B2">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78E6649"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Общая цена</w:t>
            </w:r>
          </w:p>
          <w:p w14:paraId="6CF6C0AE"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/прописью и цифрами/</w:t>
            </w:r>
          </w:p>
        </w:tc>
      </w:tr>
      <w:tr w:rsidR="004A317B" w:rsidRPr="003C01B2" w14:paraId="4A676311"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B19A3CF" w14:textId="77777777" w:rsidR="004A317B" w:rsidRPr="003C01B2" w:rsidRDefault="004A317B" w:rsidP="00B46D58">
            <w:pPr>
              <w:widowControl w:val="0"/>
              <w:jc w:val="center"/>
              <w:rPr>
                <w:rFonts w:ascii="GHEA Grapalat" w:hAnsi="GHEA Grapalat"/>
                <w:b/>
                <w:i/>
                <w:sz w:val="20"/>
                <w:szCs w:val="20"/>
              </w:rPr>
            </w:pPr>
            <w:r w:rsidRPr="003C01B2">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1AE1510" w14:textId="77777777" w:rsidR="004A317B" w:rsidRPr="003C01B2" w:rsidRDefault="004A317B" w:rsidP="00B46D58">
            <w:pPr>
              <w:widowControl w:val="0"/>
              <w:jc w:val="center"/>
              <w:rPr>
                <w:rFonts w:ascii="GHEA Grapalat" w:hAnsi="GHEA Grapalat"/>
                <w:b/>
                <w:i/>
                <w:sz w:val="20"/>
                <w:szCs w:val="20"/>
              </w:rPr>
            </w:pPr>
            <w:r w:rsidRPr="003C01B2">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E6AF0FC" w14:textId="77777777" w:rsidR="004A317B" w:rsidRPr="003C01B2" w:rsidRDefault="004A317B" w:rsidP="00B46D58">
            <w:pPr>
              <w:widowControl w:val="0"/>
              <w:jc w:val="center"/>
              <w:rPr>
                <w:rFonts w:ascii="GHEA Grapalat" w:hAnsi="GHEA Grapalat"/>
                <w:i/>
                <w:sz w:val="20"/>
                <w:szCs w:val="20"/>
              </w:rPr>
            </w:pPr>
            <w:r w:rsidRPr="003C01B2">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7ABDC26" w14:textId="77777777" w:rsidR="004A317B" w:rsidRPr="003C01B2" w:rsidRDefault="004A317B" w:rsidP="00B46D58">
            <w:pPr>
              <w:widowControl w:val="0"/>
              <w:jc w:val="center"/>
              <w:rPr>
                <w:rFonts w:ascii="GHEA Grapalat" w:hAnsi="GHEA Grapalat"/>
                <w:i/>
                <w:sz w:val="20"/>
                <w:szCs w:val="20"/>
                <w:lang w:val="en-US"/>
              </w:rPr>
            </w:pPr>
            <w:r w:rsidRPr="003C01B2">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7296729" w14:textId="77777777" w:rsidR="004A317B" w:rsidRPr="003C01B2" w:rsidRDefault="004A317B" w:rsidP="004A317B">
            <w:pPr>
              <w:widowControl w:val="0"/>
              <w:jc w:val="center"/>
              <w:rPr>
                <w:rFonts w:ascii="GHEA Grapalat" w:hAnsi="GHEA Grapalat"/>
                <w:i/>
                <w:sz w:val="20"/>
                <w:szCs w:val="20"/>
              </w:rPr>
            </w:pPr>
            <w:r w:rsidRPr="003C01B2">
              <w:rPr>
                <w:rFonts w:ascii="GHEA Grapalat" w:hAnsi="GHEA Grapalat"/>
                <w:b/>
                <w:i/>
                <w:sz w:val="20"/>
                <w:szCs w:val="20"/>
                <w:lang w:val="en-US"/>
              </w:rPr>
              <w:t>5</w:t>
            </w:r>
            <w:r w:rsidRPr="003C01B2">
              <w:rPr>
                <w:rFonts w:ascii="GHEA Grapalat" w:hAnsi="GHEA Grapalat"/>
                <w:b/>
                <w:i/>
                <w:sz w:val="20"/>
                <w:szCs w:val="20"/>
              </w:rPr>
              <w:t>=3+4</w:t>
            </w:r>
          </w:p>
        </w:tc>
      </w:tr>
      <w:tr w:rsidR="004A317B" w:rsidRPr="003C01B2" w14:paraId="6A4A4DD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B504E7A"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DF8D37"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5394A39"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1E16557"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EF9A561" w14:textId="77777777" w:rsidR="004A317B" w:rsidRPr="003C01B2" w:rsidRDefault="004A317B" w:rsidP="00B46D58">
            <w:pPr>
              <w:widowControl w:val="0"/>
              <w:jc w:val="center"/>
              <w:rPr>
                <w:rFonts w:ascii="GHEA Grapalat" w:hAnsi="GHEA Grapalat"/>
                <w:sz w:val="20"/>
                <w:szCs w:val="20"/>
              </w:rPr>
            </w:pPr>
          </w:p>
        </w:tc>
      </w:tr>
      <w:tr w:rsidR="004A317B" w:rsidRPr="003C01B2" w14:paraId="280F3161"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F99BFAC"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85AFFA8"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60E7F2A"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5312B67"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A5ACA4A" w14:textId="77777777" w:rsidR="004A317B" w:rsidRPr="003C01B2" w:rsidRDefault="004A317B" w:rsidP="00B46D58">
            <w:pPr>
              <w:widowControl w:val="0"/>
              <w:rPr>
                <w:rFonts w:ascii="GHEA Grapalat" w:hAnsi="GHEA Grapalat"/>
                <w:sz w:val="20"/>
                <w:szCs w:val="20"/>
              </w:rPr>
            </w:pPr>
          </w:p>
        </w:tc>
      </w:tr>
      <w:tr w:rsidR="004A317B" w:rsidRPr="003C01B2" w14:paraId="7B93679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9E62E6D"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3E9003C8"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5EDF6FC"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528E789"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D4718E9" w14:textId="77777777" w:rsidR="004A317B" w:rsidRPr="003C01B2" w:rsidRDefault="004A317B" w:rsidP="00B46D58">
            <w:pPr>
              <w:widowControl w:val="0"/>
              <w:jc w:val="center"/>
              <w:rPr>
                <w:rFonts w:ascii="GHEA Grapalat" w:hAnsi="GHEA Grapalat"/>
                <w:sz w:val="20"/>
                <w:szCs w:val="20"/>
              </w:rPr>
            </w:pPr>
          </w:p>
        </w:tc>
      </w:tr>
      <w:tr w:rsidR="004A317B" w:rsidRPr="003C01B2" w14:paraId="71CE5CA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0F976CD"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D4F6ED0"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B5B0152"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D4E85DF"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872A91B" w14:textId="77777777" w:rsidR="004A317B" w:rsidRPr="003C01B2" w:rsidRDefault="004A317B" w:rsidP="00B46D58">
            <w:pPr>
              <w:widowControl w:val="0"/>
              <w:jc w:val="center"/>
              <w:rPr>
                <w:rFonts w:ascii="GHEA Grapalat" w:hAnsi="GHEA Grapalat"/>
                <w:sz w:val="20"/>
                <w:szCs w:val="20"/>
              </w:rPr>
            </w:pPr>
          </w:p>
        </w:tc>
      </w:tr>
      <w:tr w:rsidR="004A317B" w:rsidRPr="003C01B2" w14:paraId="6693064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C474F1" w14:textId="77777777" w:rsidR="004A317B" w:rsidRPr="003C01B2" w:rsidRDefault="004A317B" w:rsidP="00B46D58">
            <w:pPr>
              <w:widowControl w:val="0"/>
              <w:jc w:val="center"/>
              <w:rPr>
                <w:rFonts w:ascii="GHEA Grapalat" w:hAnsi="GHEA Grapalat"/>
                <w:b/>
                <w:bCs/>
                <w:sz w:val="20"/>
                <w:szCs w:val="20"/>
              </w:rPr>
            </w:pPr>
            <w:r w:rsidRPr="003C01B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FC6FD1E" w14:textId="77777777" w:rsidR="004A317B" w:rsidRPr="003C01B2" w:rsidRDefault="004A317B" w:rsidP="00B46D58">
            <w:pPr>
              <w:widowControl w:val="0"/>
              <w:rPr>
                <w:rFonts w:ascii="GHEA Grapalat" w:hAnsi="GHEA Grapalat"/>
                <w:sz w:val="20"/>
                <w:szCs w:val="20"/>
              </w:rPr>
            </w:pPr>
            <w:r w:rsidRPr="003C01B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1FE95140" w14:textId="77777777" w:rsidR="004A317B" w:rsidRPr="003C01B2"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54DEC690" w14:textId="77777777" w:rsidR="004A317B" w:rsidRPr="003C01B2"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017452A4" w14:textId="77777777" w:rsidR="004A317B" w:rsidRPr="003C01B2" w:rsidRDefault="004A317B" w:rsidP="00B46D58">
            <w:pPr>
              <w:widowControl w:val="0"/>
              <w:jc w:val="center"/>
              <w:rPr>
                <w:rFonts w:ascii="GHEA Grapalat" w:hAnsi="GHEA Grapalat"/>
                <w:sz w:val="20"/>
                <w:szCs w:val="20"/>
              </w:rPr>
            </w:pPr>
          </w:p>
        </w:tc>
      </w:tr>
    </w:tbl>
    <w:p w14:paraId="31642A62" w14:textId="77777777" w:rsidR="00374F4A" w:rsidRPr="003C01B2" w:rsidRDefault="00374F4A" w:rsidP="00B46D58">
      <w:pPr>
        <w:widowControl w:val="0"/>
        <w:tabs>
          <w:tab w:val="left" w:pos="6804"/>
        </w:tabs>
        <w:jc w:val="center"/>
        <w:rPr>
          <w:rFonts w:ascii="GHEA Grapalat" w:hAnsi="GHEA Grapalat"/>
          <w:sz w:val="20"/>
          <w:szCs w:val="20"/>
        </w:rPr>
      </w:pPr>
      <w:r w:rsidRPr="003C01B2">
        <w:rPr>
          <w:rFonts w:ascii="GHEA Grapalat" w:hAnsi="GHEA Grapalat"/>
          <w:sz w:val="20"/>
          <w:szCs w:val="20"/>
        </w:rPr>
        <w:t>_________________________________________________</w:t>
      </w:r>
      <w:r w:rsidRPr="003C01B2">
        <w:rPr>
          <w:rFonts w:ascii="GHEA Grapalat" w:hAnsi="GHEA Grapalat"/>
          <w:sz w:val="20"/>
          <w:szCs w:val="20"/>
        </w:rPr>
        <w:tab/>
        <w:t>_________________</w:t>
      </w:r>
    </w:p>
    <w:p w14:paraId="6ABAC213" w14:textId="77777777" w:rsidR="00374F4A" w:rsidRPr="003C01B2" w:rsidRDefault="00374F4A" w:rsidP="00B46D58">
      <w:pPr>
        <w:widowControl w:val="0"/>
        <w:tabs>
          <w:tab w:val="left" w:pos="7513"/>
        </w:tabs>
        <w:spacing w:after="160"/>
        <w:ind w:left="709"/>
        <w:jc w:val="both"/>
        <w:rPr>
          <w:rFonts w:ascii="GHEA Grapalat" w:hAnsi="GHEA Grapalat" w:cs="Arial"/>
          <w:sz w:val="20"/>
          <w:szCs w:val="20"/>
        </w:rPr>
      </w:pPr>
      <w:r w:rsidRPr="003C01B2">
        <w:rPr>
          <w:rFonts w:ascii="GHEA Grapalat" w:hAnsi="GHEA Grapalat"/>
          <w:sz w:val="20"/>
          <w:szCs w:val="20"/>
        </w:rPr>
        <w:t>наименование участника (должность, имя, фамилия руководителя</w:t>
      </w:r>
      <w:r w:rsidR="00335DAA" w:rsidRPr="003C01B2">
        <w:rPr>
          <w:rFonts w:ascii="GHEA Grapalat" w:hAnsi="GHEA Grapalat"/>
          <w:sz w:val="20"/>
          <w:szCs w:val="20"/>
        </w:rPr>
        <w:t>)</w:t>
      </w:r>
      <w:r w:rsidRPr="003C01B2">
        <w:rPr>
          <w:rFonts w:ascii="GHEA Grapalat" w:hAnsi="GHEA Grapalat"/>
          <w:sz w:val="20"/>
          <w:szCs w:val="20"/>
        </w:rPr>
        <w:tab/>
        <w:t>подпись</w:t>
      </w:r>
    </w:p>
    <w:p w14:paraId="19B42FE4" w14:textId="77777777" w:rsidR="00DC619D" w:rsidRPr="003C01B2" w:rsidRDefault="00DC619D" w:rsidP="00B46D58">
      <w:pPr>
        <w:widowControl w:val="0"/>
        <w:spacing w:after="160"/>
        <w:jc w:val="both"/>
        <w:rPr>
          <w:rFonts w:ascii="GHEA Grapalat" w:hAnsi="GHEA Grapalat"/>
          <w:sz w:val="20"/>
          <w:szCs w:val="20"/>
          <w:lang w:val="es-ES"/>
        </w:rPr>
      </w:pPr>
    </w:p>
    <w:p w14:paraId="309E0144" w14:textId="77777777" w:rsidR="00B2572B" w:rsidRPr="003C01B2" w:rsidRDefault="00B2572B" w:rsidP="00B46D58">
      <w:pPr>
        <w:widowControl w:val="0"/>
        <w:spacing w:after="160"/>
        <w:jc w:val="right"/>
        <w:rPr>
          <w:rFonts w:ascii="GHEA Grapalat" w:hAnsi="GHEA Grapalat"/>
          <w:sz w:val="20"/>
          <w:szCs w:val="20"/>
        </w:rPr>
      </w:pPr>
      <w:r w:rsidRPr="003C01B2">
        <w:rPr>
          <w:rFonts w:ascii="GHEA Grapalat" w:hAnsi="GHEA Grapalat"/>
          <w:sz w:val="20"/>
          <w:szCs w:val="20"/>
        </w:rPr>
        <w:t>М. П.</w:t>
      </w:r>
    </w:p>
    <w:p w14:paraId="38A35376" w14:textId="77777777" w:rsidR="00B217BB" w:rsidRPr="003C01B2" w:rsidRDefault="00B217BB" w:rsidP="00B46D58">
      <w:pPr>
        <w:rPr>
          <w:rFonts w:ascii="GHEA Grapalat" w:hAnsi="GHEA Grapalat"/>
          <w:b/>
          <w:sz w:val="20"/>
          <w:szCs w:val="20"/>
        </w:rPr>
      </w:pPr>
      <w:r w:rsidRPr="003C01B2">
        <w:rPr>
          <w:rFonts w:ascii="GHEA Grapalat" w:hAnsi="GHEA Grapalat"/>
          <w:b/>
          <w:sz w:val="20"/>
          <w:szCs w:val="20"/>
        </w:rPr>
        <w:br w:type="page"/>
      </w:r>
    </w:p>
    <w:p w14:paraId="05D67FA6" w14:textId="77777777" w:rsidR="00235549" w:rsidRPr="003C01B2" w:rsidRDefault="00235549" w:rsidP="00235549">
      <w:pPr>
        <w:widowControl w:val="0"/>
        <w:spacing w:after="160"/>
        <w:ind w:firstLine="567"/>
        <w:jc w:val="right"/>
        <w:rPr>
          <w:rFonts w:ascii="GHEA Grapalat" w:hAnsi="GHEA Grapalat" w:cs="Arial"/>
          <w:b/>
          <w:sz w:val="20"/>
          <w:szCs w:val="20"/>
        </w:rPr>
      </w:pPr>
      <w:r w:rsidRPr="003C01B2">
        <w:rPr>
          <w:rFonts w:ascii="GHEA Grapalat" w:hAnsi="GHEA Grapalat"/>
          <w:b/>
          <w:sz w:val="20"/>
          <w:szCs w:val="20"/>
        </w:rPr>
        <w:lastRenderedPageBreak/>
        <w:t>Приложение № 5</w:t>
      </w:r>
    </w:p>
    <w:p w14:paraId="10EBA600" w14:textId="67E26395" w:rsidR="00235549" w:rsidRPr="003C01B2" w:rsidRDefault="00235549" w:rsidP="00235549">
      <w:pPr>
        <w:pStyle w:val="BodyTextIndent3"/>
        <w:widowControl w:val="0"/>
        <w:spacing w:after="160" w:line="240" w:lineRule="auto"/>
        <w:jc w:val="right"/>
        <w:rPr>
          <w:rFonts w:ascii="GHEA Grapalat" w:hAnsi="GHEA Grapalat" w:cs="Arial"/>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Arial"/>
          <w:b/>
        </w:rPr>
        <w:br/>
      </w:r>
      <w:r w:rsidRPr="003C01B2">
        <w:rPr>
          <w:rFonts w:ascii="GHEA Grapalat" w:hAnsi="GHEA Grapalat"/>
          <w:b/>
        </w:rPr>
        <w:t>под кодом "---</w:t>
      </w:r>
      <w:r w:rsidR="004F3CC3" w:rsidRPr="003C01B2">
        <w:rPr>
          <w:rFonts w:ascii="GHEA Grapalat" w:hAnsi="GHEA Grapalat"/>
          <w:b/>
        </w:rPr>
        <w:t>ԱՄՖՀ-ՀԲՄԽԾՁԲ-25/1</w:t>
      </w:r>
      <w:r w:rsidRPr="003C01B2">
        <w:rPr>
          <w:rFonts w:ascii="GHEA Grapalat" w:hAnsi="GHEA Grapalat"/>
          <w:b/>
        </w:rPr>
        <w:t>---/---"</w:t>
      </w:r>
      <w:r w:rsidRPr="003C01B2">
        <w:rPr>
          <w:rStyle w:val="FootnoteReference"/>
          <w:rFonts w:ascii="GHEA Grapalat" w:hAnsi="GHEA Grapalat"/>
          <w:b/>
        </w:rPr>
        <w:footnoteReference w:customMarkFollows="1" w:id="7"/>
        <w:t>*</w:t>
      </w:r>
    </w:p>
    <w:p w14:paraId="3B4C054C" w14:textId="77777777" w:rsidR="001005B0" w:rsidRPr="003C01B2" w:rsidRDefault="001005B0" w:rsidP="00B46D58">
      <w:pPr>
        <w:widowControl w:val="0"/>
        <w:spacing w:after="160"/>
        <w:ind w:left="567" w:right="565"/>
        <w:jc w:val="center"/>
        <w:rPr>
          <w:rFonts w:ascii="GHEA Grapalat" w:hAnsi="GHEA Grapalat"/>
          <w:b/>
          <w:sz w:val="20"/>
          <w:szCs w:val="20"/>
        </w:rPr>
      </w:pPr>
    </w:p>
    <w:p w14:paraId="6E741065" w14:textId="77777777" w:rsidR="0075061D" w:rsidRPr="003C01B2" w:rsidRDefault="0075061D" w:rsidP="0075061D">
      <w:pPr>
        <w:pStyle w:val="BodyTextIndent3"/>
        <w:widowControl w:val="0"/>
        <w:spacing w:after="160" w:line="240" w:lineRule="auto"/>
        <w:jc w:val="center"/>
        <w:rPr>
          <w:rFonts w:ascii="GHEA Grapalat" w:hAnsi="GHEA Grapalat"/>
          <w:lang w:val="hy-AM"/>
        </w:rPr>
      </w:pPr>
      <w:r w:rsidRPr="003C01B2">
        <w:rPr>
          <w:rFonts w:ascii="GHEA Grapalat" w:hAnsi="GHEA Grapalat"/>
        </w:rPr>
        <w:t xml:space="preserve">ГАРАНТИЯ </w:t>
      </w:r>
      <w:r w:rsidRPr="003C01B2">
        <w:rPr>
          <w:rFonts w:ascii="GHEA Grapalat" w:hAnsi="GHEA Grapalat"/>
          <w:lang w:val="en-US"/>
        </w:rPr>
        <w:t>N</w:t>
      </w:r>
      <w:r w:rsidRPr="003C01B2">
        <w:rPr>
          <w:rFonts w:ascii="GHEA Grapalat" w:hAnsi="GHEA Grapalat"/>
          <w:lang w:val="hy-AM"/>
        </w:rPr>
        <w:t>________</w:t>
      </w:r>
    </w:p>
    <w:p w14:paraId="75A5E015" w14:textId="77777777" w:rsidR="0075061D" w:rsidRPr="003C01B2" w:rsidRDefault="0075061D" w:rsidP="0075061D">
      <w:pPr>
        <w:widowControl w:val="0"/>
        <w:spacing w:after="160"/>
        <w:ind w:left="567" w:right="565"/>
        <w:jc w:val="center"/>
        <w:rPr>
          <w:rFonts w:ascii="GHEA Grapalat" w:hAnsi="GHEA Grapalat"/>
          <w:b/>
          <w:sz w:val="20"/>
          <w:szCs w:val="20"/>
        </w:rPr>
      </w:pPr>
      <w:r w:rsidRPr="003C01B2">
        <w:rPr>
          <w:rFonts w:ascii="GHEA Grapalat" w:hAnsi="GHEA Grapalat"/>
          <w:b/>
          <w:sz w:val="20"/>
          <w:szCs w:val="20"/>
        </w:rPr>
        <w:t>(обеспечение договора)</w:t>
      </w:r>
    </w:p>
    <w:p w14:paraId="77928D52" w14:textId="77777777" w:rsidR="001005B0" w:rsidRPr="003C01B2" w:rsidRDefault="001005B0" w:rsidP="00B46D58">
      <w:pPr>
        <w:widowControl w:val="0"/>
        <w:spacing w:after="160"/>
        <w:ind w:left="567" w:right="565"/>
        <w:jc w:val="center"/>
        <w:rPr>
          <w:rFonts w:ascii="GHEA Grapalat" w:hAnsi="GHEA Grapalat"/>
          <w:b/>
          <w:sz w:val="20"/>
          <w:szCs w:val="20"/>
        </w:rPr>
      </w:pPr>
    </w:p>
    <w:p w14:paraId="4C448131" w14:textId="77777777" w:rsidR="005B3A59" w:rsidRPr="003C01B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C01B2">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C01B2">
        <w:rPr>
          <w:rFonts w:eastAsiaTheme="minorHAnsi" w:cstheme="minorBidi"/>
          <w:sz w:val="20"/>
          <w:szCs w:val="20"/>
        </w:rPr>
        <w:t>N</w:t>
      </w:r>
      <w:r w:rsidRPr="003C01B2">
        <w:rPr>
          <w:rFonts w:eastAsiaTheme="minorHAnsi" w:cstheme="minorBidi"/>
          <w:sz w:val="20"/>
          <w:szCs w:val="20"/>
          <w:lang w:val="hy-AM"/>
        </w:rPr>
        <w:t xml:space="preserve">  </w:t>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u w:val="single"/>
          <w:lang w:val="hy-AM"/>
        </w:rPr>
        <w:tab/>
      </w:r>
      <w:r w:rsidRPr="003C01B2">
        <w:rPr>
          <w:rStyle w:val="Strong"/>
          <w:rFonts w:ascii="GHEA Grapalat" w:hAnsi="GHEA Grapalat"/>
          <w:sz w:val="20"/>
          <w:szCs w:val="20"/>
        </w:rPr>
        <w:t xml:space="preserve">   </w:t>
      </w:r>
      <w:r w:rsidRPr="003C01B2">
        <w:rPr>
          <w:rFonts w:ascii="GHEA Grapalat" w:eastAsiaTheme="minorHAnsi" w:hAnsi="GHEA Grapalat" w:cstheme="minorBidi"/>
          <w:sz w:val="20"/>
          <w:szCs w:val="20"/>
        </w:rPr>
        <w:t>заключаемым</w:t>
      </w:r>
      <w:r w:rsidRPr="003C01B2">
        <w:rPr>
          <w:rStyle w:val="Strong"/>
          <w:rFonts w:ascii="GHEA Grapalat" w:hAnsi="GHEA Grapalat"/>
          <w:sz w:val="20"/>
          <w:szCs w:val="20"/>
        </w:rPr>
        <w:t xml:space="preserve">  </w:t>
      </w:r>
      <w:r w:rsidRPr="003C01B2">
        <w:rPr>
          <w:rFonts w:ascii="GHEA Grapalat" w:eastAsiaTheme="minorHAnsi" w:hAnsi="GHEA Grapalat" w:cstheme="minorBidi"/>
          <w:bCs/>
          <w:sz w:val="20"/>
          <w:szCs w:val="20"/>
        </w:rPr>
        <w:t>между</w:t>
      </w:r>
    </w:p>
    <w:p w14:paraId="7B1D1F1F" w14:textId="77777777" w:rsidR="005B3A59" w:rsidRPr="003C01B2"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C01B2">
        <w:rPr>
          <w:rStyle w:val="Strong"/>
          <w:rFonts w:ascii="GHEA Grapalat" w:hAnsi="GHEA Grapalat"/>
          <w:sz w:val="20"/>
          <w:szCs w:val="20"/>
          <w:lang w:val="hy-AM"/>
        </w:rPr>
        <w:tab/>
      </w:r>
      <w:r w:rsidRPr="003C01B2">
        <w:rPr>
          <w:rStyle w:val="Strong"/>
          <w:rFonts w:ascii="GHEA Grapalat" w:hAnsi="GHEA Grapalat"/>
          <w:sz w:val="20"/>
          <w:szCs w:val="20"/>
          <w:lang w:val="hy-AM"/>
        </w:rPr>
        <w:tab/>
      </w:r>
      <w:r w:rsidRPr="003C01B2">
        <w:rPr>
          <w:rStyle w:val="Strong"/>
          <w:rFonts w:ascii="GHEA Grapalat" w:hAnsi="GHEA Grapalat"/>
          <w:b w:val="0"/>
          <w:sz w:val="20"/>
          <w:szCs w:val="20"/>
        </w:rPr>
        <w:t xml:space="preserve">      номер заключаемого договора</w:t>
      </w:r>
      <w:r w:rsidRPr="003C01B2">
        <w:rPr>
          <w:rStyle w:val="Strong"/>
          <w:rFonts w:ascii="GHEA Grapalat" w:hAnsi="GHEA Grapalat"/>
          <w:b w:val="0"/>
          <w:sz w:val="20"/>
          <w:szCs w:val="20"/>
          <w:lang w:val="hy-AM"/>
        </w:rPr>
        <w:tab/>
      </w:r>
      <w:r w:rsidRPr="003C01B2">
        <w:rPr>
          <w:rStyle w:val="Strong"/>
          <w:rFonts w:ascii="GHEA Grapalat" w:hAnsi="GHEA Grapalat"/>
          <w:b w:val="0"/>
          <w:sz w:val="20"/>
          <w:szCs w:val="20"/>
          <w:lang w:val="hy-AM"/>
        </w:rPr>
        <w:tab/>
      </w:r>
      <w:r w:rsidRPr="003C01B2">
        <w:rPr>
          <w:rStyle w:val="Strong"/>
          <w:rFonts w:ascii="GHEA Grapalat" w:hAnsi="GHEA Grapalat"/>
          <w:b w:val="0"/>
          <w:sz w:val="20"/>
          <w:szCs w:val="20"/>
          <w:lang w:val="hy-AM"/>
        </w:rPr>
        <w:tab/>
      </w:r>
    </w:p>
    <w:p w14:paraId="273FDECD" w14:textId="77777777" w:rsidR="005B3A59" w:rsidRPr="003C01B2"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00875F09" w:rsidRPr="003C01B2">
        <w:rPr>
          <w:rFonts w:ascii="GHEA Grapalat" w:hAnsi="GHEA Grapalat"/>
          <w:sz w:val="20"/>
          <w:szCs w:val="20"/>
          <w:u w:val="single"/>
        </w:rPr>
        <w:t>_____</w:t>
      </w:r>
      <w:r w:rsidRPr="003C01B2">
        <w:rPr>
          <w:rFonts w:ascii="GHEA Grapalat" w:hAnsi="GHEA Grapalat"/>
          <w:sz w:val="20"/>
          <w:szCs w:val="20"/>
          <w:lang w:val="hy-AM"/>
        </w:rPr>
        <w:t xml:space="preserve"> </w:t>
      </w:r>
      <w:r w:rsidRPr="003C01B2">
        <w:rPr>
          <w:rFonts w:ascii="GHEA Grapalat" w:eastAsiaTheme="minorHAnsi" w:hAnsi="GHEA Grapalat" w:cstheme="minorBidi"/>
          <w:sz w:val="20"/>
          <w:szCs w:val="20"/>
        </w:rPr>
        <w:t xml:space="preserve">   (далее-бенефициар) и</w:t>
      </w:r>
      <w:r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Pr="003C01B2">
        <w:rPr>
          <w:rStyle w:val="Strong"/>
          <w:rFonts w:ascii="GHEA Grapalat" w:hAnsi="GHEA Grapalat"/>
          <w:b w:val="0"/>
          <w:sz w:val="20"/>
          <w:szCs w:val="20"/>
          <w:u w:val="single"/>
          <w:lang w:val="hy-AM"/>
        </w:rPr>
        <w:tab/>
      </w:r>
      <w:r w:rsidR="00875F09" w:rsidRPr="003C01B2">
        <w:rPr>
          <w:rStyle w:val="Strong"/>
          <w:rFonts w:ascii="GHEA Grapalat" w:hAnsi="GHEA Grapalat"/>
          <w:b w:val="0"/>
          <w:sz w:val="20"/>
          <w:szCs w:val="20"/>
          <w:u w:val="single"/>
        </w:rPr>
        <w:t>____</w:t>
      </w:r>
      <w:r w:rsidRPr="003C01B2">
        <w:rPr>
          <w:rFonts w:eastAsiaTheme="minorHAnsi" w:cstheme="minorBidi"/>
          <w:sz w:val="20"/>
          <w:szCs w:val="20"/>
        </w:rPr>
        <w:t xml:space="preserve">    </w:t>
      </w:r>
    </w:p>
    <w:p w14:paraId="58531FBC" w14:textId="77777777" w:rsidR="005B3A59" w:rsidRPr="003C01B2"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3C01B2">
        <w:rPr>
          <w:rStyle w:val="Strong"/>
          <w:rFonts w:ascii="GHEA Grapalat" w:hAnsi="GHEA Grapalat"/>
          <w:b w:val="0"/>
          <w:sz w:val="20"/>
          <w:szCs w:val="20"/>
        </w:rPr>
        <w:t xml:space="preserve">наименование заказчика                                    </w:t>
      </w:r>
      <w:r w:rsidR="00875F09"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rPr>
        <w:t>наименование отобранного участника</w:t>
      </w:r>
    </w:p>
    <w:p w14:paraId="07F55128" w14:textId="77777777" w:rsidR="005B3A59" w:rsidRPr="003C01B2"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3C01B2">
        <w:rPr>
          <w:rStyle w:val="Strong"/>
          <w:rFonts w:ascii="GHEA Grapalat" w:hAnsi="GHEA Grapalat"/>
          <w:b w:val="0"/>
          <w:sz w:val="20"/>
          <w:szCs w:val="20"/>
        </w:rPr>
        <w:t xml:space="preserve">                                                                </w:t>
      </w:r>
      <w:r w:rsidRPr="003C01B2">
        <w:rPr>
          <w:rStyle w:val="Strong"/>
          <w:rFonts w:ascii="GHEA Grapalat" w:hAnsi="GHEA Grapalat"/>
          <w:b w:val="0"/>
          <w:sz w:val="20"/>
          <w:szCs w:val="20"/>
          <w:lang w:val="hy-AM"/>
        </w:rPr>
        <w:tab/>
      </w:r>
    </w:p>
    <w:p w14:paraId="6937278C" w14:textId="77777777" w:rsidR="005B3A59" w:rsidRPr="003C01B2"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C01B2">
        <w:rPr>
          <w:rFonts w:eastAsiaTheme="minorHAnsi" w:cstheme="minorBidi"/>
          <w:sz w:val="20"/>
          <w:szCs w:val="20"/>
        </w:rPr>
        <w:t>(</w:t>
      </w:r>
      <w:r w:rsidRPr="003C01B2">
        <w:rPr>
          <w:rFonts w:ascii="GHEA Grapalat" w:eastAsiaTheme="minorHAnsi" w:hAnsi="GHEA Grapalat" w:cstheme="minorBidi"/>
          <w:sz w:val="20"/>
          <w:szCs w:val="20"/>
        </w:rPr>
        <w:t>далее-принципал).</w:t>
      </w:r>
    </w:p>
    <w:p w14:paraId="03F512A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Style w:val="Strong"/>
          <w:rFonts w:ascii="GHEA Grapalat" w:hAnsi="GHEA Grapalat"/>
          <w:sz w:val="20"/>
          <w:szCs w:val="20"/>
          <w:lang w:val="hy-AM"/>
        </w:rPr>
        <w:tab/>
      </w:r>
      <w:r w:rsidRPr="003C01B2">
        <w:rPr>
          <w:rStyle w:val="Strong"/>
          <w:rFonts w:ascii="GHEA Grapalat" w:hAnsi="GHEA Grapalat"/>
          <w:sz w:val="20"/>
          <w:szCs w:val="20"/>
          <w:lang w:val="hy-AM"/>
        </w:rPr>
        <w:tab/>
      </w:r>
      <w:r w:rsidRPr="003C01B2">
        <w:rPr>
          <w:rFonts w:eastAsiaTheme="minorHAnsi" w:cstheme="minorBidi"/>
          <w:sz w:val="20"/>
          <w:szCs w:val="20"/>
        </w:rPr>
        <w:t xml:space="preserve"> </w:t>
      </w:r>
    </w:p>
    <w:p w14:paraId="6BD986FA"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  2.  По гарантии </w:t>
      </w:r>
      <w:r w:rsidRPr="003C01B2">
        <w:rPr>
          <w:rFonts w:ascii="GHEA Grapalat" w:eastAsiaTheme="minorHAnsi" w:hAnsi="GHEA Grapalat" w:cstheme="minorBidi"/>
          <w:sz w:val="20"/>
          <w:szCs w:val="20"/>
          <w:lang w:val="hy-AM"/>
        </w:rPr>
        <w:t xml:space="preserve">---------------------------------------------------------------------------- </w:t>
      </w:r>
    </w:p>
    <w:p w14:paraId="131C1DC2"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                                                           наименование банка выдающего гарантию</w:t>
      </w:r>
    </w:p>
    <w:p w14:paraId="38AE558C"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1314ACEF" w14:textId="77777777" w:rsidR="00286CDB"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C01B2">
        <w:rPr>
          <w:rFonts w:ascii="GHEA Grapalat" w:eastAsiaTheme="minorHAnsi" w:hAnsi="GHEA Grapalat" w:cstheme="minorBidi"/>
          <w:sz w:val="20"/>
          <w:szCs w:val="20"/>
        </w:rPr>
        <w:t>-------------</w:t>
      </w:r>
      <w:r w:rsidRPr="003C01B2">
        <w:rPr>
          <w:rFonts w:ascii="GHEA Grapalat" w:eastAsiaTheme="minorHAnsi" w:hAnsi="GHEA Grapalat" w:cstheme="minorBidi"/>
          <w:sz w:val="20"/>
          <w:szCs w:val="20"/>
        </w:rPr>
        <w:t xml:space="preserve"> </w:t>
      </w:r>
    </w:p>
    <w:p w14:paraId="1B3B14D5" w14:textId="77777777" w:rsidR="00286CDB" w:rsidRPr="003C01B2"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сумма в цифрах и прописью</w:t>
      </w:r>
    </w:p>
    <w:p w14:paraId="449AF836"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w:t>
      </w:r>
    </w:p>
    <w:p w14:paraId="0830F860" w14:textId="77777777" w:rsidR="005B3A59" w:rsidRPr="003C01B2"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(далее-сумма гарантии) в течение </w:t>
      </w:r>
      <w:r w:rsidR="009D5D73" w:rsidRPr="003C01B2">
        <w:rPr>
          <w:rFonts w:ascii="GHEA Grapalat" w:eastAsiaTheme="minorHAnsi" w:hAnsi="GHEA Grapalat" w:cstheme="minorBidi"/>
          <w:sz w:val="20"/>
          <w:szCs w:val="20"/>
        </w:rPr>
        <w:t>пяти</w:t>
      </w:r>
      <w:r w:rsidRPr="003C01B2">
        <w:rPr>
          <w:rFonts w:ascii="GHEA Grapalat" w:eastAsiaTheme="minorHAnsi" w:hAnsi="GHEA Grapalat" w:cstheme="minorBidi"/>
          <w:sz w:val="20"/>
          <w:szCs w:val="20"/>
        </w:rPr>
        <w:t xml:space="preserve"> </w:t>
      </w:r>
      <w:r w:rsidR="005B3A59" w:rsidRPr="003C01B2">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14:paraId="59B53CA9" w14:textId="77777777" w:rsidR="005B3A59" w:rsidRPr="003C01B2"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расчетный счет</w:t>
      </w:r>
      <w:r w:rsidR="0067579D" w:rsidRPr="003C01B2">
        <w:rPr>
          <w:rFonts w:ascii="GHEA Grapalat" w:eastAsiaTheme="minorHAnsi" w:hAnsi="GHEA Grapalat" w:cstheme="minorBidi"/>
          <w:sz w:val="20"/>
          <w:szCs w:val="20"/>
        </w:rPr>
        <w:t>*</w:t>
      </w:r>
    </w:p>
    <w:p w14:paraId="18E50BAB" w14:textId="77777777" w:rsidR="005B3A59" w:rsidRPr="003C01B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C01B2">
        <w:rPr>
          <w:rStyle w:val="Strong"/>
          <w:rFonts w:ascii="GHEA Grapalat" w:hAnsi="GHEA Grapalat"/>
          <w:sz w:val="20"/>
          <w:szCs w:val="20"/>
        </w:rPr>
        <w:t xml:space="preserve">3. </w:t>
      </w:r>
      <w:r w:rsidRPr="003C01B2">
        <w:rPr>
          <w:rFonts w:ascii="GHEA Grapalat" w:eastAsiaTheme="minorHAnsi" w:hAnsi="GHEA Grapalat" w:cstheme="minorBidi"/>
          <w:sz w:val="20"/>
          <w:szCs w:val="20"/>
        </w:rPr>
        <w:t>Настоящая гарантия является безотзывной.</w:t>
      </w:r>
    </w:p>
    <w:p w14:paraId="25FD64A8" w14:textId="77777777" w:rsidR="005B3A59" w:rsidRPr="003C01B2"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50B4A17"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260BA8" w14:textId="77777777" w:rsidR="00D0114A" w:rsidRPr="003C01B2" w:rsidRDefault="00D0114A" w:rsidP="00D0114A">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5. Гарантия действует</w:t>
      </w:r>
      <w:r w:rsidR="001F0970" w:rsidRPr="003C01B2">
        <w:rPr>
          <w:rFonts w:ascii="GHEA Grapalat" w:eastAsiaTheme="minorHAnsi" w:hAnsi="GHEA Grapalat" w:cstheme="minorBidi"/>
          <w:sz w:val="20"/>
          <w:szCs w:val="20"/>
        </w:rPr>
        <w:t xml:space="preserve"> с момента выпуска и в силе  </w:t>
      </w:r>
      <w:r w:rsidRPr="003C01B2">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12" w:author="Vardan" w:date="2023-07-07T23:48:00Z">
        <w:r w:rsidRPr="003C01B2" w:rsidDel="001F0970">
          <w:rPr>
            <w:rFonts w:ascii="GHEA Grapalat" w:eastAsiaTheme="minorHAnsi" w:hAnsi="GHEA Grapalat" w:cstheme="minorBidi"/>
            <w:sz w:val="20"/>
            <w:szCs w:val="20"/>
          </w:rPr>
          <w:delText xml:space="preserve"> </w:delText>
        </w:r>
      </w:del>
      <w:r w:rsidRPr="003C01B2">
        <w:rPr>
          <w:rFonts w:ascii="GHEA Grapalat" w:eastAsiaTheme="minorHAnsi" w:hAnsi="GHEA Grapalat" w:cstheme="minorBidi"/>
          <w:sz w:val="20"/>
          <w:szCs w:val="20"/>
        </w:rPr>
        <w:t xml:space="preserve">    </w:t>
      </w:r>
    </w:p>
    <w:p w14:paraId="5799E174" w14:textId="77777777" w:rsidR="00D0114A" w:rsidRPr="003C01B2" w:rsidRDefault="001F0970" w:rsidP="00D0114A">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w:t>
      </w:r>
      <w:r w:rsidR="00D0114A" w:rsidRPr="003C01B2">
        <w:rPr>
          <w:rFonts w:ascii="GHEA Grapalat" w:eastAsiaTheme="minorHAnsi" w:hAnsi="GHEA Grapalat" w:cstheme="minorBidi"/>
          <w:sz w:val="20"/>
          <w:szCs w:val="20"/>
        </w:rPr>
        <w:t>номер заключаемого договара</w:t>
      </w:r>
    </w:p>
    <w:p w14:paraId="456B0C89" w14:textId="77777777" w:rsidR="00D0114A" w:rsidRPr="003C01B2" w:rsidRDefault="00D0114A" w:rsidP="00D0114A">
      <w:pPr>
        <w:pStyle w:val="NormalWeb"/>
        <w:shd w:val="clear" w:color="auto" w:fill="FFFFFF"/>
        <w:ind w:firstLine="374"/>
        <w:contextualSpacing/>
        <w:jc w:val="both"/>
        <w:rPr>
          <w:rFonts w:ascii="GHEA Grapalat" w:eastAsiaTheme="minorHAnsi" w:hAnsi="GHEA Grapalat" w:cstheme="minorBidi"/>
          <w:sz w:val="20"/>
          <w:szCs w:val="20"/>
        </w:rPr>
      </w:pPr>
    </w:p>
    <w:p w14:paraId="36CCC51A" w14:textId="77777777" w:rsidR="00D0114A" w:rsidRPr="003C01B2" w:rsidRDefault="001F0970" w:rsidP="00D0114A">
      <w:pPr>
        <w:pStyle w:val="NormalWeb"/>
        <w:shd w:val="clear" w:color="auto" w:fill="FFFFFF"/>
        <w:contextualSpacing/>
        <w:jc w:val="both"/>
        <w:rPr>
          <w:rFonts w:ascii="GHEA Grapalat" w:eastAsiaTheme="minorHAnsi" w:hAnsi="GHEA Grapalat" w:cstheme="minorBidi"/>
          <w:sz w:val="20"/>
          <w:szCs w:val="20"/>
          <w:lang w:val="hy-AM"/>
        </w:rPr>
      </w:pPr>
      <w:r w:rsidRPr="003C01B2">
        <w:rPr>
          <w:rFonts w:ascii="GHEA Grapalat" w:eastAsiaTheme="minorHAnsi" w:hAnsi="GHEA Grapalat" w:cstheme="minorBidi"/>
          <w:sz w:val="20"/>
          <w:szCs w:val="20"/>
        </w:rPr>
        <w:t xml:space="preserve">принципалом </w:t>
      </w:r>
      <w:r w:rsidR="00D0114A" w:rsidRPr="003C01B2">
        <w:rPr>
          <w:rFonts w:ascii="GHEA Grapalat" w:eastAsiaTheme="minorHAnsi" w:hAnsi="GHEA Grapalat" w:cstheme="minorBidi"/>
          <w:sz w:val="20"/>
          <w:szCs w:val="20"/>
        </w:rPr>
        <w:t xml:space="preserve">и  действует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в</w:t>
      </w:r>
      <w:r w:rsidR="00D0114A" w:rsidRPr="003C01B2">
        <w:rPr>
          <w:rFonts w:ascii="GHEA Grapalat" w:hAnsi="GHEA Grapalat"/>
          <w:sz w:val="20"/>
          <w:szCs w:val="20"/>
        </w:rPr>
        <w:t>ключительно</w:t>
      </w:r>
      <w:r w:rsidR="00D0114A" w:rsidRPr="003C01B2">
        <w:rPr>
          <w:rFonts w:ascii="GHEA Grapalat" w:eastAsiaTheme="minorHAnsi" w:hAnsi="GHEA Grapalat" w:cstheme="minorBidi"/>
          <w:sz w:val="20"/>
          <w:szCs w:val="20"/>
        </w:rPr>
        <w:t xml:space="preserve">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до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девяностого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рабочего </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дня</w:t>
      </w:r>
      <w:r w:rsidR="00D0114A" w:rsidRPr="003C01B2">
        <w:rPr>
          <w:rFonts w:ascii="GHEA Grapalat" w:eastAsiaTheme="minorHAnsi" w:hAnsi="GHEA Grapalat" w:cstheme="minorBidi"/>
          <w:sz w:val="20"/>
          <w:szCs w:val="20"/>
          <w:lang w:val="hy-AM"/>
        </w:rPr>
        <w:t xml:space="preserve">   </w:t>
      </w:r>
      <w:r w:rsidR="00D0114A" w:rsidRPr="003C01B2">
        <w:rPr>
          <w:rFonts w:ascii="GHEA Grapalat" w:eastAsiaTheme="minorHAnsi" w:hAnsi="GHEA Grapalat" w:cstheme="minorBidi"/>
          <w:sz w:val="20"/>
          <w:szCs w:val="20"/>
        </w:rPr>
        <w:t xml:space="preserve">следующего за днем </w:t>
      </w:r>
    </w:p>
    <w:p w14:paraId="68B24E69" w14:textId="77777777" w:rsidR="00D0114A" w:rsidRPr="003C01B2" w:rsidRDefault="00D0114A" w:rsidP="00D0114A">
      <w:pPr>
        <w:pStyle w:val="NormalWeb"/>
        <w:shd w:val="clear" w:color="auto" w:fill="FFFFFF"/>
        <w:contextualSpacing/>
        <w:jc w:val="both"/>
        <w:rPr>
          <w:rFonts w:ascii="GHEA Grapalat" w:eastAsiaTheme="minorHAnsi" w:hAnsi="GHEA Grapalat" w:cstheme="minorBidi"/>
          <w:sz w:val="20"/>
          <w:szCs w:val="20"/>
          <w:lang w:val="hy-AM"/>
        </w:rPr>
      </w:pPr>
    </w:p>
    <w:p w14:paraId="1B76F56D" w14:textId="77777777" w:rsidR="00D0114A" w:rsidRPr="003C01B2" w:rsidRDefault="00D0114A" w:rsidP="00D0114A">
      <w:pPr>
        <w:pStyle w:val="NormalWeb"/>
        <w:shd w:val="clear" w:color="auto" w:fill="FFFFFF"/>
        <w:contextualSpacing/>
        <w:jc w:val="center"/>
        <w:rPr>
          <w:rFonts w:eastAsiaTheme="minorHAnsi" w:cstheme="minorBidi"/>
          <w:sz w:val="20"/>
          <w:szCs w:val="20"/>
        </w:rPr>
      </w:pPr>
      <w:r w:rsidRPr="003C01B2">
        <w:rPr>
          <w:rFonts w:ascii="GHEA Grapalat" w:eastAsiaTheme="minorHAnsi" w:hAnsi="GHEA Grapalat" w:cstheme="minorBidi"/>
          <w:sz w:val="20"/>
          <w:szCs w:val="20"/>
          <w:lang w:val="hy-AM"/>
        </w:rPr>
        <w:t>--------------------------------------------------------</w:t>
      </w:r>
      <w:r w:rsidRPr="003C01B2">
        <w:rPr>
          <w:rFonts w:ascii="GHEA Grapalat" w:eastAsiaTheme="minorHAnsi" w:hAnsi="GHEA Grapalat" w:cstheme="minorBidi"/>
          <w:sz w:val="20"/>
          <w:szCs w:val="20"/>
        </w:rPr>
        <w:t>------------------</w:t>
      </w:r>
      <w:r w:rsidRPr="003C01B2">
        <w:rPr>
          <w:rFonts w:ascii="GHEA Grapalat" w:eastAsiaTheme="minorHAnsi" w:hAnsi="GHEA Grapalat" w:cstheme="minorBidi"/>
          <w:sz w:val="20"/>
          <w:szCs w:val="20"/>
          <w:lang w:val="hy-AM"/>
        </w:rPr>
        <w:t>----------------------</w:t>
      </w:r>
      <w:r w:rsidRPr="003C01B2">
        <w:rPr>
          <w:rFonts w:ascii="GHEA Grapalat" w:eastAsiaTheme="minorHAnsi" w:hAnsi="GHEA Grapalat" w:cstheme="minorBidi"/>
          <w:sz w:val="20"/>
          <w:szCs w:val="20"/>
        </w:rPr>
        <w:t>-----------</w:t>
      </w:r>
      <w:r w:rsidRPr="003C01B2">
        <w:rPr>
          <w:rFonts w:eastAsiaTheme="minorHAnsi" w:cstheme="minorBidi"/>
          <w:sz w:val="20"/>
          <w:szCs w:val="20"/>
        </w:rPr>
        <w:t xml:space="preserve"> </w:t>
      </w:r>
      <w:r w:rsidRPr="003C01B2">
        <w:rPr>
          <w:rFonts w:eastAsiaTheme="minorHAnsi" w:cstheme="minorBidi"/>
          <w:sz w:val="20"/>
          <w:szCs w:val="20"/>
          <w:lang w:val="hy-AM"/>
        </w:rPr>
        <w:t>.</w:t>
      </w:r>
      <w:r w:rsidRPr="003C01B2">
        <w:rPr>
          <w:rFonts w:eastAsiaTheme="minorHAnsi" w:cstheme="minorBidi"/>
          <w:sz w:val="20"/>
          <w:szCs w:val="20"/>
        </w:rPr>
        <w:t xml:space="preserve">                    </w:t>
      </w:r>
      <w:r w:rsidRPr="003C01B2">
        <w:rPr>
          <w:rFonts w:ascii="GHEA Grapalat" w:hAnsi="GHEA Grapalat"/>
          <w:sz w:val="20"/>
          <w:szCs w:val="20"/>
        </w:rPr>
        <w:t>крайний   срок</w:t>
      </w:r>
      <w:r w:rsidRPr="003C01B2">
        <w:rPr>
          <w:rFonts w:ascii="GHEA Grapalat" w:eastAsiaTheme="minorHAnsi" w:hAnsi="GHEA Grapalat" w:cstheme="minorBidi"/>
          <w:sz w:val="20"/>
          <w:szCs w:val="20"/>
        </w:rPr>
        <w:t xml:space="preserve"> оказания услуг</w:t>
      </w:r>
      <w:r w:rsidRPr="003C01B2">
        <w:rPr>
          <w:rFonts w:ascii="GHEA Grapalat" w:hAnsi="GHEA Grapalat"/>
          <w:sz w:val="20"/>
          <w:szCs w:val="20"/>
        </w:rPr>
        <w:t>, предусмотренный заключаемым договором, включая гарантийный срок</w:t>
      </w:r>
    </w:p>
    <w:p w14:paraId="3DB223ED" w14:textId="77777777" w:rsidR="002B36B3" w:rsidRPr="003C01B2" w:rsidRDefault="00D0114A" w:rsidP="00D0114A">
      <w:pPr>
        <w:pStyle w:val="NormalWeb"/>
        <w:shd w:val="clear" w:color="auto" w:fill="FFFFFF"/>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3C01B2">
        <w:rPr>
          <w:rFonts w:ascii="GHEA Grapalat" w:eastAsiaTheme="minorHAnsi" w:hAnsi="GHEA Grapalat" w:cstheme="minorBidi"/>
          <w:sz w:val="20"/>
          <w:szCs w:val="20"/>
          <w:lang w:val="hy-AM"/>
        </w:rPr>
        <w:t xml:space="preserve"> </w:t>
      </w:r>
      <w:r w:rsidRPr="003C01B2">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3C01B2">
        <w:rPr>
          <w:rFonts w:ascii="GHEA Grapalat" w:eastAsiaTheme="minorHAnsi" w:hAnsi="GHEA Grapalat" w:cstheme="minorBidi"/>
          <w:sz w:val="20"/>
          <w:szCs w:val="20"/>
        </w:rPr>
        <w:t xml:space="preserve"> -------------------------------------------------------------</w:t>
      </w:r>
      <w:r w:rsidRPr="003C01B2">
        <w:rPr>
          <w:rFonts w:ascii="GHEA Grapalat" w:eastAsiaTheme="minorHAnsi" w:hAnsi="GHEA Grapalat" w:cstheme="minorBidi"/>
          <w:sz w:val="20"/>
          <w:szCs w:val="20"/>
        </w:rPr>
        <w:t xml:space="preserve"> </w:t>
      </w:r>
    </w:p>
    <w:p w14:paraId="7618FFF4" w14:textId="77777777" w:rsidR="002B36B3" w:rsidRPr="003C01B2" w:rsidRDefault="002B36B3" w:rsidP="002B36B3">
      <w:pPr>
        <w:pStyle w:val="NormalWeb"/>
        <w:shd w:val="clear" w:color="auto" w:fill="FFFFFF"/>
        <w:contextualSpacing/>
        <w:jc w:val="both"/>
        <w:rPr>
          <w:rFonts w:ascii="GHEA Grapalat" w:eastAsiaTheme="minorHAnsi" w:hAnsi="GHEA Grapalat" w:cstheme="minorBidi"/>
          <w:sz w:val="20"/>
          <w:szCs w:val="20"/>
        </w:rPr>
      </w:pPr>
      <w:r w:rsidRPr="003C01B2">
        <w:rPr>
          <w:rStyle w:val="Strong"/>
          <w:sz w:val="20"/>
          <w:szCs w:val="20"/>
        </w:rPr>
        <w:t xml:space="preserve">                                                                                              </w:t>
      </w:r>
      <w:r w:rsidRPr="003C01B2">
        <w:rPr>
          <w:rStyle w:val="Strong"/>
          <w:b w:val="0"/>
          <w:bCs w:val="0"/>
          <w:sz w:val="20"/>
          <w:szCs w:val="20"/>
        </w:rPr>
        <w:t>адрес эл. почты секретаря</w:t>
      </w:r>
    </w:p>
    <w:p w14:paraId="38203112" w14:textId="77777777" w:rsidR="00D0114A" w:rsidRPr="003C01B2" w:rsidRDefault="00D0114A" w:rsidP="00D0114A">
      <w:pPr>
        <w:pStyle w:val="NormalWeb"/>
        <w:shd w:val="clear" w:color="auto" w:fill="FFFFFF"/>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6075C1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23642B42" w14:textId="77777777" w:rsidR="00D273E6" w:rsidRPr="003C01B2"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4DC3B19" w14:textId="77777777" w:rsidR="005B3A59" w:rsidRPr="003C01B2"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1) копии заключенного договора N</w:t>
      </w:r>
      <w:r w:rsidRPr="003C01B2">
        <w:rPr>
          <w:rFonts w:ascii="GHEA Grapalat" w:eastAsiaTheme="minorHAnsi" w:hAnsi="GHEA Grapalat" w:cstheme="minorBidi"/>
          <w:sz w:val="20"/>
          <w:szCs w:val="20"/>
          <w:lang w:val="hy-AM"/>
        </w:rPr>
        <w:t xml:space="preserve"> </w:t>
      </w:r>
      <w:r w:rsidRPr="003C01B2">
        <w:rPr>
          <w:rFonts w:ascii="GHEA Grapalat" w:eastAsiaTheme="minorHAnsi" w:hAnsi="GHEA Grapalat" w:cstheme="minorBidi"/>
          <w:sz w:val="20"/>
          <w:szCs w:val="20"/>
        </w:rPr>
        <w:t xml:space="preserve">_____________________, включая </w:t>
      </w:r>
    </w:p>
    <w:p w14:paraId="1FD409CC" w14:textId="77777777" w:rsidR="005B3A59" w:rsidRPr="003C01B2" w:rsidRDefault="005B3A59" w:rsidP="005B3A59">
      <w:pPr>
        <w:pStyle w:val="NormalWeb"/>
        <w:shd w:val="clear" w:color="auto" w:fill="FFFFFF"/>
        <w:contextualSpacing/>
        <w:jc w:val="both"/>
        <w:rPr>
          <w:rFonts w:ascii="GHEA Grapalat" w:eastAsiaTheme="minorHAnsi" w:hAnsi="GHEA Grapalat" w:cstheme="minorBidi"/>
          <w:sz w:val="20"/>
          <w:szCs w:val="20"/>
        </w:rPr>
      </w:pPr>
      <w:r w:rsidRPr="003C01B2">
        <w:rPr>
          <w:rFonts w:eastAsiaTheme="minorHAnsi" w:cstheme="minorBidi"/>
          <w:sz w:val="20"/>
          <w:szCs w:val="20"/>
        </w:rPr>
        <w:lastRenderedPageBreak/>
        <w:t xml:space="preserve">                                                               </w:t>
      </w:r>
      <w:r w:rsidR="00D273E6" w:rsidRPr="003C01B2">
        <w:rPr>
          <w:rFonts w:eastAsiaTheme="minorHAnsi" w:cstheme="minorBidi"/>
          <w:sz w:val="20"/>
          <w:szCs w:val="20"/>
        </w:rPr>
        <w:t xml:space="preserve">          </w:t>
      </w:r>
      <w:r w:rsidRPr="003C01B2">
        <w:rPr>
          <w:rFonts w:ascii="GHEA Grapalat" w:eastAsiaTheme="minorHAnsi" w:hAnsi="GHEA Grapalat" w:cstheme="minorBidi"/>
          <w:sz w:val="20"/>
          <w:szCs w:val="20"/>
        </w:rPr>
        <w:t>номер заключаемого договара</w:t>
      </w:r>
    </w:p>
    <w:p w14:paraId="2488972D"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копии внесенных  в него изменений, дополнительных соглашений,</w:t>
      </w:r>
    </w:p>
    <w:p w14:paraId="271C5870"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5799848"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3C01B2">
          <w:rPr>
            <w:rStyle w:val="Hyperlink"/>
            <w:rFonts w:ascii="GHEA Grapalat" w:hAnsi="GHEA Grapalat"/>
            <w:color w:val="auto"/>
            <w:sz w:val="20"/>
            <w:szCs w:val="20"/>
            <w:lang w:val="hy-AM"/>
          </w:rPr>
          <w:t>www.procurement.am</w:t>
        </w:r>
      </w:hyperlink>
      <w:r w:rsidRPr="003C01B2">
        <w:rPr>
          <w:rFonts w:ascii="GHEA Grapalat" w:eastAsiaTheme="minorHAnsi" w:hAnsi="GHEA Grapalat" w:cstheme="minorBidi"/>
          <w:sz w:val="20"/>
          <w:szCs w:val="20"/>
        </w:rPr>
        <w:t xml:space="preserve"> .</w:t>
      </w:r>
    </w:p>
    <w:p w14:paraId="24D3C29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6ADD2326"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7.</w:t>
      </w:r>
      <w:r w:rsidRPr="003C01B2">
        <w:rPr>
          <w:sz w:val="20"/>
          <w:szCs w:val="20"/>
        </w:rPr>
        <w:t xml:space="preserve"> </w:t>
      </w:r>
      <w:r w:rsidRPr="003C01B2">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9A5227"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B4E8AFD"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8.</w:t>
      </w:r>
      <w:r w:rsidRPr="003C01B2">
        <w:rPr>
          <w:sz w:val="20"/>
          <w:szCs w:val="20"/>
        </w:rPr>
        <w:t xml:space="preserve"> </w:t>
      </w:r>
      <w:r w:rsidRPr="003C01B2">
        <w:rPr>
          <w:rFonts w:ascii="GHEA Grapalat" w:eastAsiaTheme="minorHAnsi" w:hAnsi="GHEA Grapalat" w:cstheme="minorBidi"/>
          <w:sz w:val="20"/>
          <w:szCs w:val="20"/>
        </w:rPr>
        <w:t>Лицо, выдающее гарантию, отклоняет требование бенефициара, если:</w:t>
      </w:r>
    </w:p>
    <w:p w14:paraId="0F371089"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4E821EBA"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2) требование представлено по истечении срока, установленного гарантией.</w:t>
      </w:r>
    </w:p>
    <w:p w14:paraId="70E19FEE"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1AC16FEA"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9EF20A1" w14:textId="77777777" w:rsidR="005B3A59" w:rsidRPr="003C01B2"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35C371F1"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3C01B2">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F6FFE5"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FC3C9C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C01B2">
        <w:rPr>
          <w:rFonts w:ascii="GHEA Grapalat" w:hAnsi="GHEA Grapalat"/>
          <w:sz w:val="20"/>
          <w:szCs w:val="20"/>
          <w:lang w:val="hy-AM"/>
        </w:rPr>
        <w:t>Руководитель исполнительного органа</w:t>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p>
    <w:p w14:paraId="652001F3"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r w:rsidRPr="003C01B2">
        <w:rPr>
          <w:rFonts w:ascii="GHEA Grapalat" w:hAnsi="GHEA Grapalat"/>
          <w:sz w:val="20"/>
          <w:szCs w:val="20"/>
          <w:u w:val="single"/>
          <w:lang w:val="hy-AM"/>
        </w:rPr>
        <w:tab/>
      </w:r>
    </w:p>
    <w:p w14:paraId="17F7A564" w14:textId="77777777" w:rsidR="005B3A59" w:rsidRPr="003C01B2"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3C01B2">
        <w:rPr>
          <w:rFonts w:ascii="GHEA Grapalat" w:hAnsi="GHEA Grapalat" w:cs="Sylfaen"/>
          <w:sz w:val="20"/>
          <w:szCs w:val="20"/>
          <w:vertAlign w:val="superscript"/>
          <w:lang w:val="hy-AM"/>
        </w:rPr>
        <w:t xml:space="preserve">                                                        </w:t>
      </w:r>
      <w:r w:rsidRPr="003C01B2">
        <w:rPr>
          <w:rFonts w:ascii="GHEA Grapalat" w:hAnsi="GHEA Grapalat" w:cs="Sylfaen"/>
          <w:sz w:val="20"/>
          <w:szCs w:val="20"/>
          <w:vertAlign w:val="superscript"/>
        </w:rPr>
        <w:t>число, месяц, год</w:t>
      </w:r>
    </w:p>
    <w:p w14:paraId="1290A634"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5244C732" w14:textId="77777777" w:rsidR="005B3A59" w:rsidRPr="003C01B2"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339AACBF" w14:textId="77777777" w:rsidR="001005B0" w:rsidRPr="003C01B2" w:rsidRDefault="001005B0" w:rsidP="00B46D58">
      <w:pPr>
        <w:widowControl w:val="0"/>
        <w:spacing w:after="160"/>
        <w:ind w:left="567" w:right="565"/>
        <w:jc w:val="center"/>
        <w:rPr>
          <w:rFonts w:ascii="GHEA Grapalat" w:hAnsi="GHEA Grapalat"/>
          <w:b/>
          <w:sz w:val="20"/>
          <w:szCs w:val="20"/>
        </w:rPr>
      </w:pPr>
    </w:p>
    <w:p w14:paraId="4FE1DE39" w14:textId="77777777" w:rsidR="001005B0" w:rsidRPr="003C01B2" w:rsidRDefault="001005B0" w:rsidP="00B46D58">
      <w:pPr>
        <w:widowControl w:val="0"/>
        <w:spacing w:after="160"/>
        <w:ind w:left="567" w:right="565"/>
        <w:jc w:val="center"/>
        <w:rPr>
          <w:rFonts w:ascii="GHEA Grapalat" w:hAnsi="GHEA Grapalat"/>
          <w:b/>
          <w:sz w:val="20"/>
          <w:szCs w:val="20"/>
        </w:rPr>
      </w:pPr>
    </w:p>
    <w:p w14:paraId="27170B72" w14:textId="77777777" w:rsidR="00E15A1C" w:rsidRPr="003C01B2" w:rsidRDefault="00E15A1C" w:rsidP="000A214C">
      <w:pPr>
        <w:widowControl w:val="0"/>
        <w:spacing w:after="160"/>
        <w:jc w:val="right"/>
        <w:rPr>
          <w:rFonts w:ascii="GHEA Grapalat" w:hAnsi="GHEA Grapalat"/>
          <w:i/>
          <w:sz w:val="20"/>
          <w:szCs w:val="20"/>
        </w:rPr>
      </w:pPr>
    </w:p>
    <w:p w14:paraId="3A1EECFB" w14:textId="77777777" w:rsidR="00E15A1C" w:rsidRPr="003C01B2" w:rsidRDefault="00E15A1C" w:rsidP="000A214C">
      <w:pPr>
        <w:widowControl w:val="0"/>
        <w:spacing w:after="160"/>
        <w:jc w:val="right"/>
        <w:rPr>
          <w:rFonts w:ascii="GHEA Grapalat" w:hAnsi="GHEA Grapalat"/>
          <w:i/>
          <w:sz w:val="20"/>
          <w:szCs w:val="20"/>
        </w:rPr>
      </w:pPr>
    </w:p>
    <w:p w14:paraId="4F76277C" w14:textId="77777777" w:rsidR="00E15A1C" w:rsidRPr="003C01B2" w:rsidRDefault="00E15A1C" w:rsidP="000A214C">
      <w:pPr>
        <w:widowControl w:val="0"/>
        <w:spacing w:after="160"/>
        <w:jc w:val="right"/>
        <w:rPr>
          <w:rFonts w:ascii="GHEA Grapalat" w:hAnsi="GHEA Grapalat"/>
          <w:i/>
          <w:sz w:val="20"/>
          <w:szCs w:val="20"/>
        </w:rPr>
      </w:pPr>
    </w:p>
    <w:p w14:paraId="02D592C6" w14:textId="77777777" w:rsidR="00E15A1C" w:rsidRPr="003C01B2" w:rsidRDefault="00E15A1C" w:rsidP="000A214C">
      <w:pPr>
        <w:widowControl w:val="0"/>
        <w:spacing w:after="160"/>
        <w:jc w:val="right"/>
        <w:rPr>
          <w:rFonts w:ascii="GHEA Grapalat" w:hAnsi="GHEA Grapalat"/>
          <w:i/>
          <w:sz w:val="20"/>
          <w:szCs w:val="20"/>
        </w:rPr>
      </w:pPr>
    </w:p>
    <w:p w14:paraId="566C576C" w14:textId="77777777" w:rsidR="00E15A1C" w:rsidRPr="003C01B2" w:rsidRDefault="00E15A1C" w:rsidP="000A214C">
      <w:pPr>
        <w:widowControl w:val="0"/>
        <w:spacing w:after="160"/>
        <w:jc w:val="right"/>
        <w:rPr>
          <w:rFonts w:ascii="GHEA Grapalat" w:hAnsi="GHEA Grapalat"/>
          <w:i/>
          <w:sz w:val="20"/>
          <w:szCs w:val="20"/>
        </w:rPr>
      </w:pPr>
    </w:p>
    <w:p w14:paraId="1562AB7F" w14:textId="77777777" w:rsidR="000A4ACC" w:rsidRPr="003C01B2" w:rsidRDefault="000A4ACC">
      <w:pPr>
        <w:rPr>
          <w:rFonts w:ascii="GHEA Grapalat" w:hAnsi="GHEA Grapalat"/>
          <w:i/>
          <w:sz w:val="20"/>
          <w:szCs w:val="20"/>
        </w:rPr>
      </w:pPr>
      <w:r w:rsidRPr="003C01B2">
        <w:rPr>
          <w:rFonts w:ascii="GHEA Grapalat" w:hAnsi="GHEA Grapalat"/>
          <w:i/>
          <w:sz w:val="20"/>
          <w:szCs w:val="20"/>
        </w:rPr>
        <w:br w:type="page"/>
      </w:r>
    </w:p>
    <w:p w14:paraId="50153DFA" w14:textId="77777777" w:rsidR="003B2F27" w:rsidRPr="003C01B2" w:rsidRDefault="003B2F27" w:rsidP="003B2F27">
      <w:pPr>
        <w:pStyle w:val="norm"/>
        <w:widowControl w:val="0"/>
        <w:spacing w:after="160" w:line="360" w:lineRule="auto"/>
        <w:ind w:firstLine="284"/>
        <w:jc w:val="right"/>
        <w:rPr>
          <w:rFonts w:ascii="GHEA Grapalat" w:hAnsi="GHEA Grapalat" w:cs="Sylfaen"/>
          <w:b/>
          <w:sz w:val="20"/>
        </w:rPr>
      </w:pPr>
      <w:r w:rsidRPr="003C01B2">
        <w:rPr>
          <w:rFonts w:ascii="GHEA Grapalat" w:hAnsi="GHEA Grapalat"/>
          <w:b/>
          <w:sz w:val="20"/>
        </w:rPr>
        <w:lastRenderedPageBreak/>
        <w:t xml:space="preserve">Приложение № </w:t>
      </w:r>
      <w:r w:rsidR="00B337B0" w:rsidRPr="003C01B2">
        <w:rPr>
          <w:rFonts w:ascii="GHEA Grapalat" w:hAnsi="GHEA Grapalat"/>
          <w:b/>
          <w:sz w:val="20"/>
        </w:rPr>
        <w:t>6</w:t>
      </w:r>
    </w:p>
    <w:p w14:paraId="59F7820D" w14:textId="68BF4059" w:rsidR="003B2F27" w:rsidRPr="003C01B2" w:rsidRDefault="003B2F27" w:rsidP="003B2F27">
      <w:pPr>
        <w:pStyle w:val="BodyTextIndent3"/>
        <w:widowControl w:val="0"/>
        <w:spacing w:after="160"/>
        <w:jc w:val="right"/>
        <w:rPr>
          <w:rFonts w:ascii="GHEA Grapalat" w:hAnsi="GHEA Grapalat" w:cs="Sylfaen"/>
          <w:b/>
        </w:rPr>
      </w:pPr>
      <w:r w:rsidRPr="003C01B2">
        <w:rPr>
          <w:rFonts w:ascii="GHEA Grapalat" w:hAnsi="GHEA Grapalat"/>
          <w:b/>
        </w:rPr>
        <w:t xml:space="preserve">к Приглашению на </w:t>
      </w:r>
      <w:r w:rsidR="001F57CE" w:rsidRPr="003C01B2">
        <w:rPr>
          <w:rFonts w:ascii="GHEA Grapalat" w:hAnsi="GHEA Grapalat"/>
          <w:b/>
        </w:rPr>
        <w:t>срочный открытый конкурс</w:t>
      </w:r>
      <w:r w:rsidRPr="003C01B2">
        <w:rPr>
          <w:rFonts w:ascii="GHEA Grapalat" w:hAnsi="GHEA Grapalat" w:cs="Sylfaen"/>
          <w:b/>
        </w:rPr>
        <w:br/>
      </w:r>
      <w:r w:rsidRPr="003C01B2">
        <w:rPr>
          <w:rFonts w:ascii="GHEA Grapalat" w:hAnsi="GHEA Grapalat"/>
          <w:b/>
        </w:rPr>
        <w:t>под кодом "---</w:t>
      </w:r>
      <w:r w:rsidR="004F3CC3" w:rsidRPr="003C01B2">
        <w:rPr>
          <w:rFonts w:ascii="GHEA Grapalat" w:hAnsi="GHEA Grapalat"/>
          <w:b/>
        </w:rPr>
        <w:t>ԱՄՖՀ-ՀԲՄԽԾՁԲ-25/1</w:t>
      </w:r>
      <w:r w:rsidRPr="003C01B2">
        <w:rPr>
          <w:rFonts w:ascii="GHEA Grapalat" w:hAnsi="GHEA Grapalat"/>
          <w:b/>
        </w:rPr>
        <w:t>---/---"</w:t>
      </w:r>
      <w:r w:rsidRPr="003C01B2">
        <w:rPr>
          <w:rStyle w:val="FootnoteReference"/>
          <w:rFonts w:ascii="GHEA Grapalat" w:hAnsi="GHEA Grapalat"/>
          <w:b/>
        </w:rPr>
        <w:footnoteReference w:customMarkFollows="1" w:id="8"/>
        <w:t>*</w:t>
      </w:r>
    </w:p>
    <w:p w14:paraId="07450B96" w14:textId="77777777" w:rsidR="003B2F27" w:rsidRPr="003C01B2" w:rsidRDefault="003B2F27" w:rsidP="003B2F27">
      <w:pPr>
        <w:widowControl w:val="0"/>
        <w:spacing w:after="160" w:line="360" w:lineRule="auto"/>
        <w:jc w:val="right"/>
        <w:rPr>
          <w:rFonts w:ascii="GHEA Grapalat" w:hAnsi="GHEA Grapalat"/>
          <w:i/>
          <w:sz w:val="20"/>
          <w:szCs w:val="20"/>
        </w:rPr>
      </w:pPr>
    </w:p>
    <w:p w14:paraId="7EDA2B51" w14:textId="77777777" w:rsidR="003B2F27" w:rsidRPr="003C01B2" w:rsidRDefault="003B2F27" w:rsidP="003B2F27">
      <w:pPr>
        <w:widowControl w:val="0"/>
        <w:spacing w:after="160" w:line="360" w:lineRule="auto"/>
        <w:ind w:firstLine="142"/>
        <w:jc w:val="center"/>
        <w:rPr>
          <w:rFonts w:ascii="GHEA Grapalat" w:hAnsi="GHEA Grapalat" w:cs="Times Armenian"/>
          <w:b/>
          <w:sz w:val="20"/>
          <w:szCs w:val="20"/>
        </w:rPr>
      </w:pPr>
      <w:r w:rsidRPr="003C01B2">
        <w:rPr>
          <w:rFonts w:ascii="GHEA Grapalat" w:hAnsi="GHEA Grapalat"/>
          <w:b/>
          <w:sz w:val="20"/>
          <w:szCs w:val="20"/>
        </w:rPr>
        <w:t xml:space="preserve">ДОГОВОР ГОСУДАРСТВЕННОЙ ЗАКУПКИ </w:t>
      </w:r>
      <w:r w:rsidRPr="003C01B2">
        <w:rPr>
          <w:rFonts w:ascii="GHEA Grapalat" w:hAnsi="GHEA Grapalat"/>
          <w:b/>
          <w:sz w:val="20"/>
          <w:szCs w:val="20"/>
        </w:rPr>
        <w:br/>
        <w:t xml:space="preserve">НА ПРЕДОСТАВЛЕНИЕ ________________________ ДЛЯ НУЖД ГОСУДАРСТВА </w:t>
      </w:r>
    </w:p>
    <w:p w14:paraId="12BCBA9D" w14:textId="77777777" w:rsidR="003B2F27" w:rsidRPr="003C01B2" w:rsidRDefault="003B2F27" w:rsidP="003B2F27">
      <w:pPr>
        <w:widowControl w:val="0"/>
        <w:spacing w:after="160" w:line="360" w:lineRule="auto"/>
        <w:jc w:val="center"/>
        <w:rPr>
          <w:rFonts w:ascii="GHEA Grapalat" w:hAnsi="GHEA Grapalat"/>
          <w:b/>
          <w:sz w:val="20"/>
          <w:szCs w:val="20"/>
          <w:lang w:val="en-US"/>
        </w:rPr>
      </w:pPr>
      <w:r w:rsidRPr="003C01B2">
        <w:rPr>
          <w:rFonts w:ascii="GHEA Grapalat" w:hAnsi="GHEA Grapalat"/>
          <w:b/>
          <w:sz w:val="20"/>
          <w:szCs w:val="20"/>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3C01B2" w14:paraId="41B84B33" w14:textId="77777777" w:rsidTr="005B7138">
        <w:tc>
          <w:tcPr>
            <w:tcW w:w="4643" w:type="dxa"/>
          </w:tcPr>
          <w:p w14:paraId="6D4FD9FF" w14:textId="77777777" w:rsidR="003B2F27" w:rsidRPr="003C01B2" w:rsidRDefault="003B2F27" w:rsidP="005B7138">
            <w:pPr>
              <w:widowControl w:val="0"/>
              <w:spacing w:after="160" w:line="360" w:lineRule="auto"/>
              <w:ind w:left="567"/>
              <w:rPr>
                <w:rFonts w:ascii="GHEA Grapalat" w:hAnsi="GHEA Grapalat"/>
                <w:b/>
                <w:sz w:val="20"/>
                <w:szCs w:val="20"/>
                <w:u w:val="single"/>
                <w:lang w:val="en-US"/>
              </w:rPr>
            </w:pPr>
            <w:r w:rsidRPr="003C01B2">
              <w:rPr>
                <w:rFonts w:ascii="GHEA Grapalat" w:hAnsi="GHEA Grapalat"/>
                <w:sz w:val="20"/>
                <w:szCs w:val="20"/>
              </w:rPr>
              <w:t>г</w:t>
            </w:r>
            <w:r w:rsidRPr="003C01B2">
              <w:rPr>
                <w:rFonts w:ascii="GHEA Grapalat" w:hAnsi="GHEA Grapalat"/>
                <w:sz w:val="20"/>
                <w:szCs w:val="20"/>
                <w:lang w:val="en-US"/>
              </w:rPr>
              <w:t>.</w:t>
            </w:r>
          </w:p>
        </w:tc>
        <w:tc>
          <w:tcPr>
            <w:tcW w:w="4644" w:type="dxa"/>
          </w:tcPr>
          <w:p w14:paraId="2B6AF7FC" w14:textId="77777777" w:rsidR="003B2F27" w:rsidRPr="003C01B2"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3C01B2">
              <w:rPr>
                <w:rFonts w:ascii="GHEA Grapalat" w:hAnsi="GHEA Grapalat"/>
                <w:sz w:val="20"/>
                <w:szCs w:val="20"/>
              </w:rPr>
              <w:t>"</w:t>
            </w:r>
            <w:r w:rsidRPr="003C01B2">
              <w:rPr>
                <w:rFonts w:ascii="GHEA Grapalat" w:hAnsi="GHEA Grapalat"/>
                <w:sz w:val="20"/>
                <w:szCs w:val="20"/>
              </w:rPr>
              <w:tab/>
              <w:t>" 20.</w:t>
            </w:r>
            <w:r w:rsidRPr="003C01B2">
              <w:rPr>
                <w:rFonts w:ascii="GHEA Grapalat" w:hAnsi="GHEA Grapalat"/>
                <w:sz w:val="20"/>
                <w:szCs w:val="20"/>
              </w:rPr>
              <w:tab/>
              <w:t>г.</w:t>
            </w:r>
          </w:p>
        </w:tc>
      </w:tr>
    </w:tbl>
    <w:p w14:paraId="5629B666" w14:textId="77777777" w:rsidR="003B2F27" w:rsidRPr="003C01B2" w:rsidRDefault="003B2F27" w:rsidP="003B2F27">
      <w:pPr>
        <w:widowControl w:val="0"/>
        <w:spacing w:after="160" w:line="336" w:lineRule="auto"/>
        <w:jc w:val="center"/>
        <w:rPr>
          <w:rFonts w:ascii="GHEA Grapalat" w:hAnsi="GHEA Grapalat"/>
          <w:b/>
          <w:sz w:val="20"/>
          <w:szCs w:val="20"/>
          <w:u w:val="single"/>
          <w:lang w:val="en-US"/>
        </w:rPr>
      </w:pPr>
    </w:p>
    <w:p w14:paraId="19473CDA" w14:textId="77777777" w:rsidR="003B2F27" w:rsidRPr="003C01B2" w:rsidRDefault="003B2F27" w:rsidP="003B2F27">
      <w:pPr>
        <w:widowControl w:val="0"/>
        <w:spacing w:after="160" w:line="336" w:lineRule="auto"/>
        <w:jc w:val="both"/>
        <w:rPr>
          <w:rFonts w:ascii="GHEA Grapalat" w:hAnsi="GHEA Grapalat"/>
          <w:sz w:val="20"/>
          <w:szCs w:val="20"/>
        </w:rPr>
      </w:pPr>
      <w:r w:rsidRPr="003C01B2">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3C01B2">
        <w:rPr>
          <w:rFonts w:ascii="Courier New" w:hAnsi="Courier New" w:cs="Courier New"/>
          <w:sz w:val="20"/>
          <w:szCs w:val="20"/>
          <w:lang w:val="en-US"/>
        </w:rPr>
        <w:t> </w:t>
      </w:r>
      <w:r w:rsidRPr="003C01B2">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CF629D8" w14:textId="77777777" w:rsidR="003B2F27" w:rsidRPr="003C01B2" w:rsidRDefault="003B2F27" w:rsidP="003B2F27">
      <w:pPr>
        <w:spacing w:after="160" w:line="336" w:lineRule="auto"/>
        <w:jc w:val="center"/>
        <w:rPr>
          <w:rFonts w:ascii="GHEA Grapalat" w:hAnsi="GHEA Grapalat"/>
          <w:b/>
          <w:sz w:val="20"/>
          <w:szCs w:val="20"/>
        </w:rPr>
      </w:pPr>
      <w:r w:rsidRPr="003C01B2">
        <w:rPr>
          <w:rFonts w:ascii="GHEA Grapalat" w:hAnsi="GHEA Grapalat"/>
          <w:b/>
          <w:sz w:val="20"/>
          <w:szCs w:val="20"/>
        </w:rPr>
        <w:t>1. ПРЕДМЕТ ДОГОВОРА</w:t>
      </w:r>
    </w:p>
    <w:p w14:paraId="6AB03B94"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z w:val="20"/>
          <w:szCs w:val="20"/>
        </w:rPr>
        <w:t>1.1.</w:t>
      </w:r>
      <w:r w:rsidRPr="003C01B2">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5EA7D21"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1.2.</w:t>
      </w:r>
      <w:r w:rsidRPr="003C01B2">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3C01B2">
        <w:rPr>
          <w:rFonts w:ascii="GHEA Grapalat" w:hAnsi="GHEA Grapalat"/>
          <w:sz w:val="20"/>
          <w:szCs w:val="20"/>
          <w:vertAlign w:val="superscript"/>
        </w:rPr>
        <w:t>15.</w:t>
      </w:r>
      <w:r w:rsidR="00DA3C30" w:rsidRPr="003C01B2">
        <w:rPr>
          <w:rFonts w:ascii="GHEA Grapalat" w:hAnsi="GHEA Grapalat"/>
          <w:sz w:val="20"/>
          <w:szCs w:val="20"/>
          <w:vertAlign w:val="superscript"/>
        </w:rPr>
        <w:t>1</w:t>
      </w:r>
    </w:p>
    <w:p w14:paraId="0FCEFEBB" w14:textId="77777777" w:rsidR="003B2F27" w:rsidRPr="003C01B2" w:rsidRDefault="003B2F27" w:rsidP="00DA3C30">
      <w:pPr>
        <w:rPr>
          <w:rFonts w:ascii="GHEA Grapalat" w:hAnsi="GHEA Grapalat" w:cs="Sylfaen"/>
          <w:b/>
          <w:smallCaps/>
          <w:sz w:val="20"/>
          <w:szCs w:val="20"/>
        </w:rPr>
      </w:pPr>
      <w:r w:rsidRPr="003C01B2">
        <w:rPr>
          <w:rFonts w:ascii="GHEA Grapalat" w:hAnsi="GHEA Grapalat" w:cs="Sylfaen"/>
          <w:sz w:val="20"/>
          <w:szCs w:val="20"/>
        </w:rPr>
        <w:br w:type="page"/>
      </w:r>
      <w:r w:rsidRPr="003C01B2">
        <w:rPr>
          <w:rFonts w:ascii="GHEA Grapalat" w:hAnsi="GHEA Grapalat"/>
          <w:b/>
          <w:smallCaps/>
          <w:sz w:val="20"/>
          <w:szCs w:val="20"/>
        </w:rPr>
        <w:lastRenderedPageBreak/>
        <w:t>2. ПРАВА И ОБЯЗАННОСТИ СТОРОН</w:t>
      </w:r>
    </w:p>
    <w:p w14:paraId="130F1810"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2.1.</w:t>
      </w:r>
      <w:r w:rsidRPr="003C01B2">
        <w:rPr>
          <w:rFonts w:ascii="GHEA Grapalat" w:hAnsi="GHEA Grapalat"/>
          <w:sz w:val="20"/>
          <w:szCs w:val="20"/>
        </w:rPr>
        <w:tab/>
        <w:t>Заказчик имеет право:</w:t>
      </w:r>
    </w:p>
    <w:p w14:paraId="451AE645"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2.1.1.</w:t>
      </w:r>
      <w:r w:rsidRPr="003C01B2">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3400B158"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2.1.2.</w:t>
      </w:r>
      <w:r w:rsidRPr="003C01B2">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19A0535D"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3C01B2">
        <w:rPr>
          <w:rFonts w:ascii="GHEA Grapalat" w:hAnsi="GHEA Grapalat"/>
          <w:sz w:val="20"/>
          <w:szCs w:val="20"/>
          <w:vertAlign w:val="superscript"/>
        </w:rPr>
        <w:t>15.2</w:t>
      </w:r>
    </w:p>
    <w:p w14:paraId="36AADAD2" w14:textId="77777777" w:rsidR="003B2F27" w:rsidRPr="003C01B2" w:rsidRDefault="003B2F27" w:rsidP="003B2F27">
      <w:pPr>
        <w:widowControl w:val="0"/>
        <w:tabs>
          <w:tab w:val="left" w:pos="1080"/>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399816E"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2.1.3.</w:t>
      </w:r>
      <w:r w:rsidRPr="003C01B2">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3073C51"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а)</w:t>
      </w:r>
      <w:r w:rsidRPr="003C01B2">
        <w:rPr>
          <w:rFonts w:ascii="GHEA Grapalat" w:hAnsi="GHEA Grapalat"/>
          <w:sz w:val="20"/>
          <w:szCs w:val="20"/>
        </w:rPr>
        <w:tab/>
        <w:t>предоставленная услуга не соответствует требованиям, установленным Приложением № 1 к договору;</w:t>
      </w:r>
    </w:p>
    <w:p w14:paraId="07A1C3B9"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б)</w:t>
      </w:r>
      <w:r w:rsidRPr="003C01B2">
        <w:rPr>
          <w:rFonts w:ascii="GHEA Grapalat" w:hAnsi="GHEA Grapalat"/>
          <w:sz w:val="20"/>
          <w:szCs w:val="20"/>
        </w:rPr>
        <w:tab/>
        <w:t>нарушен срок предоставления услуги.</w:t>
      </w:r>
    </w:p>
    <w:p w14:paraId="63DE50F1"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t>2.2.</w:t>
      </w:r>
      <w:r w:rsidRPr="003C01B2">
        <w:rPr>
          <w:rFonts w:ascii="GHEA Grapalat" w:hAnsi="GHEA Grapalat"/>
          <w:b/>
          <w:sz w:val="20"/>
          <w:szCs w:val="20"/>
        </w:rPr>
        <w:tab/>
        <w:t>Заказчик обязан:</w:t>
      </w:r>
    </w:p>
    <w:p w14:paraId="62D42B5B" w14:textId="77777777" w:rsidR="00830C72" w:rsidRPr="003C01B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2.2.1.</w:t>
      </w:r>
      <w:r w:rsidRPr="003C01B2">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0901AEE" w14:textId="77777777" w:rsidR="00830C72" w:rsidRPr="003C01B2" w:rsidRDefault="00D55A31" w:rsidP="00830C72">
      <w:pPr>
        <w:jc w:val="both"/>
        <w:rPr>
          <w:rFonts w:ascii="GHEA Grapalat" w:hAnsi="GHEA Grapalat"/>
          <w:sz w:val="20"/>
          <w:szCs w:val="20"/>
          <w:lang w:val="hy-AM"/>
        </w:rPr>
      </w:pPr>
      <w:r w:rsidRPr="003C01B2">
        <w:rPr>
          <w:rFonts w:ascii="GHEA Grapalat" w:hAnsi="GHEA Grapalat"/>
          <w:b/>
          <w:sz w:val="20"/>
          <w:szCs w:val="20"/>
          <w:vertAlign w:val="superscript"/>
          <w:lang w:val="hy-AM"/>
        </w:rPr>
        <w:t>15.</w:t>
      </w:r>
      <w:r w:rsidR="00830C72" w:rsidRPr="003C01B2">
        <w:rPr>
          <w:rFonts w:ascii="GHEA Grapalat" w:hAnsi="GHEA Grapalat"/>
          <w:b/>
          <w:sz w:val="20"/>
          <w:szCs w:val="20"/>
          <w:vertAlign w:val="superscript"/>
        </w:rPr>
        <w:t>2</w:t>
      </w:r>
      <w:r w:rsidR="00830C72" w:rsidRPr="003C01B2">
        <w:rPr>
          <w:rFonts w:ascii="GHEA Grapalat" w:hAnsi="GHEA Grapalat"/>
          <w:b/>
          <w:sz w:val="20"/>
          <w:szCs w:val="20"/>
        </w:rPr>
        <w:t xml:space="preserve"> </w:t>
      </w:r>
      <w:r w:rsidR="00830C72" w:rsidRPr="003C01B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365B9E9" w14:textId="77777777" w:rsidR="00830C72" w:rsidRPr="003C01B2" w:rsidRDefault="00830C72">
      <w:pPr>
        <w:rPr>
          <w:rFonts w:ascii="GHEA Grapalat" w:hAnsi="GHEA Grapalat"/>
          <w:sz w:val="20"/>
          <w:szCs w:val="20"/>
          <w:lang w:val="hy-AM"/>
        </w:rPr>
      </w:pPr>
    </w:p>
    <w:p w14:paraId="6099E1E1"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p>
    <w:p w14:paraId="0A7B6FF6"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2.2.2.</w:t>
      </w:r>
      <w:r w:rsidRPr="003C01B2">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3C01B2">
        <w:rPr>
          <w:rFonts w:ascii="GHEA Grapalat" w:hAnsi="GHEA Grapalat"/>
          <w:sz w:val="20"/>
          <w:szCs w:val="20"/>
          <w:lang w:val="hy-AM"/>
        </w:rPr>
        <w:t xml:space="preserve"> </w:t>
      </w:r>
      <w:r w:rsidR="00780EB7" w:rsidRPr="003C01B2">
        <w:rPr>
          <w:rFonts w:ascii="GHEA Grapalat" w:hAnsi="GHEA Grapalat"/>
          <w:sz w:val="20"/>
          <w:szCs w:val="20"/>
        </w:rPr>
        <w:t>за должным образом оказанные услуги</w:t>
      </w:r>
      <w:r w:rsidRPr="003C01B2">
        <w:rPr>
          <w:rFonts w:ascii="GHEA Grapalat" w:hAnsi="GHEA Grapalat"/>
          <w:sz w:val="20"/>
          <w:szCs w:val="20"/>
        </w:rPr>
        <w:t>, а в случае нарушения срока — также предусмотренную пунктом 5.5 договора пеню.</w:t>
      </w:r>
    </w:p>
    <w:p w14:paraId="3C82EBDC"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t>2.3.</w:t>
      </w:r>
      <w:r w:rsidRPr="003C01B2">
        <w:rPr>
          <w:rFonts w:ascii="GHEA Grapalat" w:hAnsi="GHEA Grapalat"/>
          <w:b/>
          <w:sz w:val="20"/>
          <w:szCs w:val="20"/>
        </w:rPr>
        <w:tab/>
        <w:t>Исполнитель имеет право:</w:t>
      </w:r>
    </w:p>
    <w:p w14:paraId="059F394E"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2.3.1.</w:t>
      </w:r>
      <w:r w:rsidRPr="003C01B2">
        <w:rPr>
          <w:rFonts w:ascii="GHEA Grapalat" w:hAnsi="GHEA Grapalat"/>
          <w:sz w:val="20"/>
          <w:szCs w:val="20"/>
        </w:rPr>
        <w:tab/>
        <w:t>Требовать от Заказчика подлежащие уплате ему суммы</w:t>
      </w:r>
      <w:r w:rsidR="001B2164" w:rsidRPr="003C01B2">
        <w:rPr>
          <w:rFonts w:ascii="GHEA Grapalat" w:hAnsi="GHEA Grapalat"/>
          <w:sz w:val="20"/>
          <w:szCs w:val="20"/>
          <w:lang w:val="hy-AM"/>
        </w:rPr>
        <w:t xml:space="preserve"> </w:t>
      </w:r>
      <w:r w:rsidR="001B2164" w:rsidRPr="003C01B2">
        <w:rPr>
          <w:rFonts w:ascii="GHEA Grapalat" w:hAnsi="GHEA Grapalat"/>
          <w:sz w:val="20"/>
          <w:szCs w:val="20"/>
        </w:rPr>
        <w:t>за должным образом оказанные услуги</w:t>
      </w:r>
      <w:r w:rsidRPr="003C01B2">
        <w:rPr>
          <w:rFonts w:ascii="GHEA Grapalat" w:hAnsi="GHEA Grapalat"/>
          <w:sz w:val="20"/>
          <w:szCs w:val="20"/>
        </w:rPr>
        <w:t>, а в случае нарушения Заказчиком срока</w:t>
      </w:r>
      <w:r w:rsidR="00C3165D" w:rsidRPr="003C01B2">
        <w:rPr>
          <w:rFonts w:ascii="GHEA Grapalat" w:hAnsi="GHEA Grapalat"/>
          <w:sz w:val="20"/>
          <w:szCs w:val="20"/>
          <w:lang w:val="hy-AM"/>
        </w:rPr>
        <w:t xml:space="preserve"> </w:t>
      </w:r>
      <w:r w:rsidR="00C3165D" w:rsidRPr="003C01B2">
        <w:rPr>
          <w:rFonts w:ascii="GHEA Grapalat" w:hAnsi="GHEA Grapalat"/>
          <w:sz w:val="20"/>
          <w:szCs w:val="20"/>
        </w:rPr>
        <w:t>уплаты</w:t>
      </w:r>
      <w:r w:rsidRPr="003C01B2">
        <w:rPr>
          <w:rFonts w:ascii="GHEA Grapalat" w:hAnsi="GHEA Grapalat"/>
          <w:sz w:val="20"/>
          <w:szCs w:val="20"/>
        </w:rPr>
        <w:t>, указанного в пункте 4.2 договора — также предусмотренную пунктом 5.5 договора пеню.</w:t>
      </w:r>
    </w:p>
    <w:p w14:paraId="48662BC5"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b/>
          <w:sz w:val="20"/>
          <w:szCs w:val="20"/>
        </w:rPr>
      </w:pPr>
      <w:r w:rsidRPr="003C01B2">
        <w:rPr>
          <w:rFonts w:ascii="GHEA Grapalat" w:hAnsi="GHEA Grapalat"/>
          <w:b/>
          <w:sz w:val="20"/>
          <w:szCs w:val="20"/>
        </w:rPr>
        <w:lastRenderedPageBreak/>
        <w:t>2.4.</w:t>
      </w:r>
      <w:r w:rsidRPr="003C01B2">
        <w:rPr>
          <w:rFonts w:ascii="GHEA Grapalat" w:hAnsi="GHEA Grapalat"/>
          <w:b/>
          <w:sz w:val="20"/>
          <w:szCs w:val="20"/>
        </w:rPr>
        <w:tab/>
        <w:t>Исполнитель обязан:</w:t>
      </w:r>
    </w:p>
    <w:p w14:paraId="12A9F485"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2.4.1.</w:t>
      </w:r>
      <w:r w:rsidRPr="003C01B2">
        <w:rPr>
          <w:rFonts w:ascii="GHEA Grapalat" w:hAnsi="GHEA Grapalat"/>
          <w:sz w:val="20"/>
          <w:szCs w:val="20"/>
        </w:rPr>
        <w:tab/>
        <w:t>Обеспечивать</w:t>
      </w:r>
      <w:r w:rsidR="008A7A94" w:rsidRPr="003C01B2">
        <w:rPr>
          <w:rFonts w:ascii="GHEA Grapalat" w:hAnsi="GHEA Grapalat"/>
          <w:sz w:val="20"/>
          <w:szCs w:val="20"/>
        </w:rPr>
        <w:t xml:space="preserve"> надлежащее</w:t>
      </w:r>
      <w:r w:rsidRPr="003C01B2">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1D163E87" w14:textId="77777777" w:rsidR="003B2F27" w:rsidRPr="003C01B2" w:rsidRDefault="003B2F27" w:rsidP="003B2F27">
      <w:pPr>
        <w:widowControl w:val="0"/>
        <w:tabs>
          <w:tab w:val="left" w:pos="1276"/>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2.4.2.</w:t>
      </w:r>
      <w:r w:rsidRPr="003C01B2">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79697AF6"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2.4.3.</w:t>
      </w:r>
      <w:r w:rsidRPr="003C01B2">
        <w:rPr>
          <w:rFonts w:ascii="GHEA Grapalat" w:hAnsi="GHEA Grapalat"/>
          <w:sz w:val="20"/>
          <w:szCs w:val="20"/>
        </w:rPr>
        <w:tab/>
        <w:t>В течение срока действия обеспечени</w:t>
      </w:r>
      <w:r w:rsidR="00E15A1C" w:rsidRPr="003C01B2">
        <w:rPr>
          <w:rFonts w:ascii="GHEA Grapalat" w:hAnsi="GHEA Grapalat"/>
          <w:sz w:val="20"/>
          <w:szCs w:val="20"/>
        </w:rPr>
        <w:t>й квалиф</w:t>
      </w:r>
      <w:r w:rsidR="005E21D8" w:rsidRPr="003C01B2">
        <w:rPr>
          <w:rFonts w:ascii="GHEA Grapalat" w:hAnsi="GHEA Grapalat"/>
          <w:sz w:val="20"/>
          <w:szCs w:val="20"/>
        </w:rPr>
        <w:t>икации и</w:t>
      </w:r>
      <w:r w:rsidRPr="003C01B2">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5E9F18DD" w14:textId="77777777" w:rsidR="00BF30C1" w:rsidRPr="003C01B2" w:rsidRDefault="00BF30C1" w:rsidP="00442D0D">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2.4.</w:t>
      </w:r>
      <w:r w:rsidR="00626428" w:rsidRPr="003C01B2">
        <w:rPr>
          <w:rFonts w:ascii="GHEA Grapalat" w:hAnsi="GHEA Grapalat"/>
          <w:sz w:val="20"/>
          <w:szCs w:val="20"/>
        </w:rPr>
        <w:t>4</w:t>
      </w:r>
      <w:r w:rsidRPr="003C01B2">
        <w:rPr>
          <w:rFonts w:ascii="GHEA Grapalat" w:hAnsi="GHEA Grapalat"/>
          <w:sz w:val="20"/>
          <w:szCs w:val="20"/>
        </w:rPr>
        <w:t xml:space="preserve">. </w:t>
      </w:r>
      <w:r w:rsidR="00C054A7" w:rsidRPr="003C01B2">
        <w:rPr>
          <w:rFonts w:ascii="GHEA Grapalat" w:hAnsi="GHEA Grapalat"/>
          <w:sz w:val="20"/>
          <w:szCs w:val="20"/>
        </w:rPr>
        <w:t>П</w:t>
      </w:r>
      <w:r w:rsidRPr="003C01B2">
        <w:rPr>
          <w:rFonts w:ascii="GHEA Grapalat" w:hAnsi="GHEA Grapalat"/>
          <w:sz w:val="20"/>
          <w:szCs w:val="20"/>
        </w:rPr>
        <w:t xml:space="preserve">ри возникновении проектных отклонений в ходе выполнения строительных работ </w:t>
      </w:r>
      <w:r w:rsidR="00C054A7" w:rsidRPr="003C01B2">
        <w:rPr>
          <w:rFonts w:ascii="GHEA Grapalat" w:hAnsi="GHEA Grapalat"/>
          <w:sz w:val="20"/>
          <w:szCs w:val="20"/>
        </w:rPr>
        <w:t>И</w:t>
      </w:r>
      <w:r w:rsidRPr="003C01B2">
        <w:rPr>
          <w:rFonts w:ascii="GHEA Grapalat" w:hAnsi="GHEA Grapalat"/>
          <w:sz w:val="20"/>
          <w:szCs w:val="20"/>
        </w:rPr>
        <w:t xml:space="preserve">сполнитель выплачивает </w:t>
      </w:r>
      <w:r w:rsidR="00E21B4C" w:rsidRPr="003C01B2">
        <w:rPr>
          <w:rFonts w:ascii="GHEA Grapalat" w:hAnsi="GHEA Grapalat"/>
          <w:sz w:val="20"/>
          <w:szCs w:val="20"/>
        </w:rPr>
        <w:t>З</w:t>
      </w:r>
      <w:r w:rsidRPr="003C01B2">
        <w:rPr>
          <w:rFonts w:ascii="GHEA Grapalat" w:hAnsi="GHEA Grapalat"/>
          <w:sz w:val="20"/>
          <w:szCs w:val="20"/>
        </w:rPr>
        <w:t>аказчику штраф в размере потер</w:t>
      </w:r>
      <w:r w:rsidR="00D0407B" w:rsidRPr="003C01B2">
        <w:rPr>
          <w:rFonts w:ascii="GHEA Grapalat" w:hAnsi="GHEA Grapalat"/>
          <w:sz w:val="20"/>
          <w:szCs w:val="20"/>
        </w:rPr>
        <w:t>ь</w:t>
      </w:r>
      <w:r w:rsidRPr="003C01B2">
        <w:rPr>
          <w:rFonts w:ascii="GHEA Grapalat" w:hAnsi="GHEA Grapalat"/>
          <w:sz w:val="20"/>
          <w:szCs w:val="20"/>
        </w:rPr>
        <w:t>, возникш</w:t>
      </w:r>
      <w:r w:rsidR="00D0407B" w:rsidRPr="003C01B2">
        <w:rPr>
          <w:rFonts w:ascii="GHEA Grapalat" w:hAnsi="GHEA Grapalat"/>
          <w:sz w:val="20"/>
          <w:szCs w:val="20"/>
        </w:rPr>
        <w:t>их</w:t>
      </w:r>
      <w:r w:rsidRPr="003C01B2">
        <w:rPr>
          <w:rFonts w:ascii="GHEA Grapalat" w:hAnsi="GHEA Grapalat"/>
          <w:sz w:val="20"/>
          <w:szCs w:val="20"/>
        </w:rPr>
        <w:t xml:space="preserve"> в </w:t>
      </w:r>
      <w:r w:rsidR="00D0407B" w:rsidRPr="003C01B2">
        <w:rPr>
          <w:rFonts w:ascii="GHEA Grapalat" w:hAnsi="GHEA Grapalat"/>
          <w:sz w:val="20"/>
          <w:szCs w:val="20"/>
        </w:rPr>
        <w:t>вследствие</w:t>
      </w:r>
      <w:r w:rsidRPr="003C01B2">
        <w:rPr>
          <w:rFonts w:ascii="GHEA Grapalat" w:hAnsi="GHEA Grapalat"/>
          <w:sz w:val="20"/>
          <w:szCs w:val="20"/>
        </w:rPr>
        <w:t xml:space="preserve"> кажд</w:t>
      </w:r>
      <w:r w:rsidR="00C054A7" w:rsidRPr="003C01B2">
        <w:rPr>
          <w:rFonts w:ascii="GHEA Grapalat" w:hAnsi="GHEA Grapalat"/>
          <w:sz w:val="20"/>
          <w:szCs w:val="20"/>
        </w:rPr>
        <w:t>ого зафиксированного отклонения. При этом:</w:t>
      </w:r>
    </w:p>
    <w:p w14:paraId="1889CCE6" w14:textId="77777777" w:rsidR="00BF30C1" w:rsidRPr="003C01B2" w:rsidRDefault="00BF30C1" w:rsidP="00C054A7">
      <w:pPr>
        <w:widowControl w:val="0"/>
        <w:spacing w:after="160" w:line="360" w:lineRule="auto"/>
        <w:ind w:firstLine="708"/>
        <w:jc w:val="both"/>
        <w:rPr>
          <w:rFonts w:ascii="GHEA Grapalat" w:hAnsi="GHEA Grapalat"/>
          <w:sz w:val="20"/>
          <w:szCs w:val="20"/>
        </w:rPr>
      </w:pPr>
      <w:r w:rsidRPr="003C01B2">
        <w:rPr>
          <w:rFonts w:ascii="GHEA Grapalat" w:hAnsi="GHEA Grapalat"/>
          <w:sz w:val="20"/>
          <w:szCs w:val="20"/>
        </w:rPr>
        <w:t xml:space="preserve">а. отклонением считается </w:t>
      </w:r>
      <w:r w:rsidR="00CE3C86" w:rsidRPr="003C01B2">
        <w:rPr>
          <w:rFonts w:ascii="GHEA Grapalat" w:hAnsi="GHEA Grapalat"/>
          <w:sz w:val="20"/>
          <w:szCs w:val="20"/>
        </w:rPr>
        <w:t>вы</w:t>
      </w:r>
      <w:r w:rsidRPr="003C01B2">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9865BA2" w14:textId="77777777" w:rsidR="00BF30C1" w:rsidRPr="003C01B2" w:rsidRDefault="00BF30C1" w:rsidP="00C054A7">
      <w:pPr>
        <w:widowControl w:val="0"/>
        <w:spacing w:after="160" w:line="360" w:lineRule="auto"/>
        <w:ind w:firstLine="708"/>
        <w:jc w:val="both"/>
        <w:rPr>
          <w:rFonts w:ascii="GHEA Grapalat" w:hAnsi="GHEA Grapalat"/>
          <w:sz w:val="20"/>
          <w:szCs w:val="20"/>
        </w:rPr>
      </w:pPr>
      <w:r w:rsidRPr="003C01B2">
        <w:rPr>
          <w:rFonts w:ascii="GHEA Grapalat" w:hAnsi="GHEA Grapalat"/>
          <w:sz w:val="20"/>
          <w:szCs w:val="20"/>
        </w:rPr>
        <w:t xml:space="preserve">б. </w:t>
      </w:r>
      <w:r w:rsidR="00097FDB" w:rsidRPr="003C01B2">
        <w:rPr>
          <w:rFonts w:ascii="GHEA Grapalat" w:hAnsi="GHEA Grapalat"/>
          <w:sz w:val="20"/>
          <w:szCs w:val="20"/>
        </w:rPr>
        <w:t>потер</w:t>
      </w:r>
      <w:r w:rsidR="00CE3C86" w:rsidRPr="003C01B2">
        <w:rPr>
          <w:rFonts w:ascii="GHEA Grapalat" w:hAnsi="GHEA Grapalat"/>
          <w:sz w:val="20"/>
          <w:szCs w:val="20"/>
        </w:rPr>
        <w:t>ями</w:t>
      </w:r>
      <w:r w:rsidRPr="003C01B2">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3C01B2">
        <w:rPr>
          <w:rFonts w:ascii="GHEA Grapalat" w:hAnsi="GHEA Grapalat"/>
          <w:sz w:val="20"/>
          <w:szCs w:val="20"/>
        </w:rPr>
        <w:t>разрушению</w:t>
      </w:r>
      <w:r w:rsidRPr="003C01B2">
        <w:rPr>
          <w:rFonts w:ascii="GHEA Grapalat" w:hAnsi="GHEA Grapalat"/>
          <w:sz w:val="20"/>
          <w:szCs w:val="20"/>
        </w:rPr>
        <w:t xml:space="preserve">, реконструкции и т.д.) и </w:t>
      </w:r>
      <w:r w:rsidR="00157ECC" w:rsidRPr="003C01B2">
        <w:rPr>
          <w:rFonts w:ascii="GHEA Grapalat" w:hAnsi="GHEA Grapalat"/>
          <w:sz w:val="20"/>
          <w:szCs w:val="20"/>
        </w:rPr>
        <w:t xml:space="preserve">к </w:t>
      </w:r>
      <w:r w:rsidRPr="003C01B2">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3C01B2">
        <w:rPr>
          <w:rStyle w:val="FootnoteReference"/>
          <w:rFonts w:ascii="GHEA Grapalat" w:hAnsi="GHEA Grapalat"/>
          <w:sz w:val="20"/>
          <w:szCs w:val="20"/>
        </w:rPr>
        <w:footnoteReference w:customMarkFollows="1" w:id="9"/>
        <w:t>16</w:t>
      </w:r>
      <w:r w:rsidRPr="003C01B2">
        <w:rPr>
          <w:rFonts w:ascii="GHEA Grapalat" w:hAnsi="GHEA Grapalat"/>
          <w:sz w:val="20"/>
          <w:szCs w:val="20"/>
        </w:rPr>
        <w:t>.</w:t>
      </w:r>
      <w:r w:rsidR="003F1048" w:rsidRPr="003C01B2">
        <w:rPr>
          <w:rFonts w:ascii="GHEA Grapalat" w:hAnsi="GHEA Grapalat"/>
          <w:sz w:val="20"/>
          <w:szCs w:val="20"/>
          <w:lang w:val="hy-AM"/>
        </w:rPr>
        <w:t xml:space="preserve"> </w:t>
      </w:r>
      <w:r w:rsidRPr="003C01B2">
        <w:rPr>
          <w:rFonts w:ascii="GHEA Grapalat" w:hAnsi="GHEA Grapalat"/>
          <w:sz w:val="20"/>
          <w:szCs w:val="20"/>
        </w:rPr>
        <w:t xml:space="preserve"> </w:t>
      </w:r>
    </w:p>
    <w:p w14:paraId="32764C04" w14:textId="77777777" w:rsidR="003B2F27" w:rsidRPr="003C01B2" w:rsidRDefault="003B2F27" w:rsidP="003B2F27">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t>3. ПОРЯДОК СДАЧИ И ПРИЕМКИ УСЛУГИ</w:t>
      </w:r>
    </w:p>
    <w:p w14:paraId="7F4EFA29"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3.1.</w:t>
      </w:r>
      <w:r w:rsidRPr="003C01B2">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3C01B2">
        <w:rPr>
          <w:rFonts w:ascii="GHEA Grapalat" w:hAnsi="GHEA Grapalat"/>
          <w:sz w:val="20"/>
          <w:szCs w:val="20"/>
          <w:vertAlign w:val="superscript"/>
        </w:rPr>
        <w:t>16.1</w:t>
      </w:r>
    </w:p>
    <w:p w14:paraId="13DFE664"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F964899"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lastRenderedPageBreak/>
        <w:t>3.2.</w:t>
      </w:r>
      <w:r w:rsidRPr="003C01B2">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36BC6E3"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а)</w:t>
      </w:r>
      <w:r w:rsidRPr="003C01B2">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8B9B9E0"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б)</w:t>
      </w:r>
      <w:r w:rsidRPr="003C01B2">
        <w:rPr>
          <w:rFonts w:ascii="GHEA Grapalat" w:hAnsi="GHEA Grapalat"/>
          <w:sz w:val="20"/>
          <w:szCs w:val="20"/>
        </w:rPr>
        <w:tab/>
        <w:t>в отношении Исполнителя применяет меры ответственности, предусмотренные договором.</w:t>
      </w:r>
    </w:p>
    <w:p w14:paraId="781C7DD2" w14:textId="77777777" w:rsidR="00184C37" w:rsidRPr="003C01B2" w:rsidRDefault="00184C37" w:rsidP="00184C3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3.3.</w:t>
      </w:r>
      <w:r w:rsidRPr="003C01B2">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813CB03" w14:textId="77777777" w:rsidR="00184C37" w:rsidRPr="003C01B2" w:rsidRDefault="00184C37" w:rsidP="00184C37">
      <w:pPr>
        <w:widowControl w:val="0"/>
        <w:spacing w:after="160" w:line="336" w:lineRule="auto"/>
        <w:ind w:firstLine="720"/>
        <w:jc w:val="both"/>
        <w:rPr>
          <w:rFonts w:ascii="GHEA Grapalat" w:hAnsi="GHEA Grapalat" w:cs="Sylfaen"/>
          <w:b/>
          <w:sz w:val="20"/>
          <w:szCs w:val="20"/>
        </w:rPr>
      </w:pPr>
      <w:r w:rsidRPr="003C01B2">
        <w:rPr>
          <w:rFonts w:ascii="GHEA Grapalat" w:hAnsi="GHEA Grapalat"/>
          <w:sz w:val="20"/>
          <w:szCs w:val="20"/>
        </w:rPr>
        <w:t>3.4.</w:t>
      </w:r>
      <w:r w:rsidRPr="003C01B2">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A601752" w14:textId="77777777" w:rsidR="0034272D" w:rsidRPr="003C01B2" w:rsidRDefault="0034272D" w:rsidP="003B2F27">
      <w:pPr>
        <w:widowControl w:val="0"/>
        <w:spacing w:after="160" w:line="336" w:lineRule="auto"/>
        <w:jc w:val="center"/>
        <w:rPr>
          <w:rFonts w:ascii="GHEA Grapalat" w:hAnsi="GHEA Grapalat"/>
          <w:b/>
          <w:sz w:val="20"/>
          <w:szCs w:val="20"/>
        </w:rPr>
      </w:pPr>
    </w:p>
    <w:p w14:paraId="436B678D" w14:textId="77777777" w:rsidR="003B2F27" w:rsidRPr="003C01B2" w:rsidRDefault="003B2F27" w:rsidP="003B2F27">
      <w:pPr>
        <w:widowControl w:val="0"/>
        <w:spacing w:after="160" w:line="336" w:lineRule="auto"/>
        <w:jc w:val="center"/>
        <w:rPr>
          <w:rFonts w:ascii="GHEA Grapalat" w:hAnsi="GHEA Grapalat" w:cs="Sylfaen"/>
          <w:b/>
          <w:sz w:val="20"/>
          <w:szCs w:val="20"/>
        </w:rPr>
      </w:pPr>
      <w:r w:rsidRPr="003C01B2">
        <w:rPr>
          <w:rFonts w:ascii="GHEA Grapalat" w:hAnsi="GHEA Grapalat"/>
          <w:b/>
          <w:sz w:val="20"/>
          <w:szCs w:val="20"/>
        </w:rPr>
        <w:t>4. ЦЕНА ДОГОВОРА</w:t>
      </w:r>
    </w:p>
    <w:p w14:paraId="0A705FFF"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z w:val="20"/>
          <w:szCs w:val="20"/>
        </w:rPr>
        <w:t>4.1.</w:t>
      </w:r>
      <w:r w:rsidRPr="003C01B2">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3C01B2">
        <w:rPr>
          <w:rStyle w:val="FootnoteReference"/>
          <w:rFonts w:ascii="GHEA Grapalat" w:hAnsi="GHEA Grapalat"/>
          <w:sz w:val="20"/>
          <w:szCs w:val="20"/>
        </w:rPr>
        <w:footnoteReference w:customMarkFollows="1" w:id="10"/>
        <w:t>17</w:t>
      </w:r>
      <w:r w:rsidRPr="003C01B2">
        <w:rPr>
          <w:rFonts w:ascii="GHEA Grapalat" w:hAnsi="GHEA Grapalat"/>
          <w:sz w:val="20"/>
          <w:szCs w:val="20"/>
        </w:rPr>
        <w:t>.</w:t>
      </w:r>
    </w:p>
    <w:p w14:paraId="141F6FF6" w14:textId="77777777" w:rsidR="003B2F27" w:rsidRPr="003C01B2" w:rsidRDefault="003B2F27" w:rsidP="003B2F27">
      <w:pPr>
        <w:widowControl w:val="0"/>
        <w:spacing w:after="160" w:line="336" w:lineRule="auto"/>
        <w:ind w:firstLine="567"/>
        <w:jc w:val="both"/>
        <w:rPr>
          <w:rFonts w:ascii="GHEA Grapalat" w:hAnsi="GHEA Grapalat" w:cs="Sylfaen"/>
          <w:sz w:val="20"/>
          <w:szCs w:val="20"/>
        </w:rPr>
      </w:pPr>
      <w:r w:rsidRPr="003C01B2">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516FE4C" w14:textId="77777777" w:rsidR="003B2F27" w:rsidRPr="003C01B2" w:rsidRDefault="003B2F27" w:rsidP="003B2F27">
      <w:pPr>
        <w:widowControl w:val="0"/>
        <w:spacing w:after="160" w:line="336" w:lineRule="auto"/>
        <w:ind w:firstLine="567"/>
        <w:jc w:val="both"/>
        <w:rPr>
          <w:rFonts w:ascii="GHEA Grapalat" w:hAnsi="GHEA Grapalat" w:cs="Sylfaen"/>
          <w:sz w:val="20"/>
          <w:szCs w:val="20"/>
        </w:rPr>
      </w:pPr>
      <w:r w:rsidRPr="003C01B2">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14:paraId="2E26597D" w14:textId="77777777" w:rsidR="003B2F27" w:rsidRPr="003C01B2" w:rsidRDefault="003B2F27" w:rsidP="003B2F27">
      <w:pPr>
        <w:widowControl w:val="0"/>
        <w:tabs>
          <w:tab w:val="left" w:pos="1276"/>
        </w:tabs>
        <w:spacing w:after="160" w:line="336" w:lineRule="auto"/>
        <w:ind w:firstLine="567"/>
        <w:jc w:val="both"/>
        <w:rPr>
          <w:rFonts w:ascii="GHEA Grapalat" w:hAnsi="GHEA Grapalat"/>
          <w:sz w:val="20"/>
          <w:szCs w:val="20"/>
        </w:rPr>
      </w:pPr>
      <w:r w:rsidRPr="003C01B2">
        <w:rPr>
          <w:rFonts w:ascii="GHEA Grapalat" w:hAnsi="GHEA Grapalat"/>
          <w:sz w:val="20"/>
          <w:szCs w:val="20"/>
        </w:rPr>
        <w:t>4.1.1.</w:t>
      </w:r>
      <w:r w:rsidRPr="003C01B2">
        <w:rPr>
          <w:rFonts w:ascii="GHEA Grapalat" w:hAnsi="GHEA Grapalat"/>
          <w:sz w:val="20"/>
          <w:szCs w:val="20"/>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3C01B2">
        <w:rPr>
          <w:rFonts w:ascii="GHEA Grapalat" w:hAnsi="GHEA Grapalat"/>
          <w:sz w:val="20"/>
          <w:szCs w:val="20"/>
        </w:rPr>
        <w:t>При этом до полного погашения предоплаты платежи Исполнителю не производятся</w:t>
      </w:r>
      <w:r w:rsidR="00076092" w:rsidRPr="003C01B2">
        <w:rPr>
          <w:rStyle w:val="FootnoteReference"/>
          <w:rFonts w:ascii="GHEA Grapalat" w:hAnsi="GHEA Grapalat"/>
          <w:sz w:val="20"/>
          <w:szCs w:val="20"/>
        </w:rPr>
        <w:t xml:space="preserve"> </w:t>
      </w:r>
      <w:r w:rsidR="00AD2CE2" w:rsidRPr="003C01B2">
        <w:rPr>
          <w:rStyle w:val="FootnoteReference"/>
          <w:rFonts w:ascii="GHEA Grapalat" w:hAnsi="GHEA Grapalat"/>
          <w:sz w:val="20"/>
          <w:szCs w:val="20"/>
        </w:rPr>
        <w:footnoteReference w:customMarkFollows="1" w:id="11"/>
        <w:t>18</w:t>
      </w:r>
      <w:r w:rsidRPr="003C01B2">
        <w:rPr>
          <w:rFonts w:ascii="GHEA Grapalat" w:hAnsi="GHEA Grapalat"/>
          <w:sz w:val="20"/>
          <w:szCs w:val="20"/>
        </w:rPr>
        <w:t>.</w:t>
      </w:r>
    </w:p>
    <w:p w14:paraId="1043ECE0"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4.2.</w:t>
      </w:r>
      <w:r w:rsidRPr="003C01B2">
        <w:rPr>
          <w:rFonts w:ascii="GHEA Grapalat" w:hAnsi="GHEA Grapalat"/>
          <w:sz w:val="20"/>
          <w:szCs w:val="20"/>
        </w:rPr>
        <w:tab/>
        <w:t>Заказчик платит за предоставленную ему услугу</w:t>
      </w:r>
      <w:r w:rsidR="00874744" w:rsidRPr="003C01B2">
        <w:rPr>
          <w:rFonts w:ascii="GHEA Grapalat" w:hAnsi="GHEA Grapalat"/>
          <w:sz w:val="20"/>
          <w:szCs w:val="20"/>
        </w:rPr>
        <w:t>, в случае принятия в порядке, предусмотренном разделом 3 договора,</w:t>
      </w:r>
      <w:r w:rsidRPr="003C01B2">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3C01B2">
        <w:rPr>
          <w:rFonts w:ascii="GHEA Grapalat" w:hAnsi="GHEA Grapalat"/>
          <w:sz w:val="20"/>
          <w:szCs w:val="20"/>
        </w:rPr>
        <w:t xml:space="preserve">в течение месяцев, предусмотренных графиком </w:t>
      </w:r>
      <w:r w:rsidRPr="003C01B2">
        <w:rPr>
          <w:rFonts w:ascii="GHEA Grapalat" w:hAnsi="GHEA Grapalat"/>
          <w:sz w:val="20"/>
          <w:szCs w:val="20"/>
        </w:rPr>
        <w:t>оплаты договора (Приложе</w:t>
      </w:r>
      <w:r w:rsidR="00603F00" w:rsidRPr="003C01B2">
        <w:rPr>
          <w:rFonts w:ascii="GHEA Grapalat" w:hAnsi="GHEA Grapalat"/>
          <w:sz w:val="20"/>
          <w:szCs w:val="20"/>
        </w:rPr>
        <w:t>ние № 2)</w:t>
      </w:r>
      <w:r w:rsidRPr="003C01B2">
        <w:rPr>
          <w:rFonts w:ascii="GHEA Grapalat" w:hAnsi="GHEA Grapalat"/>
          <w:sz w:val="20"/>
          <w:szCs w:val="20"/>
        </w:rPr>
        <w:t xml:space="preserve">, но не позднее чем до </w:t>
      </w:r>
      <w:r w:rsidR="00603F00" w:rsidRPr="003C01B2">
        <w:rPr>
          <w:rFonts w:ascii="GHEA Grapalat" w:hAnsi="GHEA Grapalat"/>
          <w:sz w:val="20"/>
          <w:szCs w:val="20"/>
        </w:rPr>
        <w:t xml:space="preserve">----ого </w:t>
      </w:r>
      <w:r w:rsidRPr="003C01B2">
        <w:rPr>
          <w:rFonts w:ascii="GHEA Grapalat" w:hAnsi="GHEA Grapalat"/>
          <w:sz w:val="20"/>
          <w:szCs w:val="20"/>
        </w:rPr>
        <w:t xml:space="preserve"> </w:t>
      </w:r>
      <w:r w:rsidRPr="003C01B2">
        <w:rPr>
          <w:rFonts w:ascii="GHEA Grapalat" w:hAnsi="GHEA Grapalat"/>
          <w:sz w:val="20"/>
          <w:szCs w:val="20"/>
        </w:rPr>
        <w:lastRenderedPageBreak/>
        <w:t xml:space="preserve">декабря данного года. </w:t>
      </w:r>
    </w:p>
    <w:p w14:paraId="18E30666" w14:textId="77777777" w:rsidR="009B7BE7" w:rsidRPr="003C01B2" w:rsidRDefault="009B7BE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lang w:val="hy-AM"/>
        </w:rPr>
        <w:t xml:space="preserve">При этом, с целью совершения платежа, </w:t>
      </w:r>
      <w:r w:rsidRPr="003C01B2">
        <w:rPr>
          <w:rFonts w:ascii="GHEA Grapalat" w:hAnsi="GHEA Grapalat"/>
          <w:sz w:val="20"/>
          <w:szCs w:val="20"/>
        </w:rPr>
        <w:t>заказчик</w:t>
      </w:r>
      <w:r w:rsidRPr="003C01B2">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3C01B2">
        <w:rPr>
          <w:rFonts w:ascii="GHEA Grapalat" w:hAnsi="GHEA Grapalat"/>
          <w:sz w:val="20"/>
          <w:szCs w:val="20"/>
          <w:vertAlign w:val="superscript"/>
        </w:rPr>
        <w:t xml:space="preserve">18.1 </w:t>
      </w:r>
      <w:r w:rsidRPr="003C01B2">
        <w:rPr>
          <w:rFonts w:ascii="GHEA Grapalat" w:hAnsi="GHEA Grapalat"/>
          <w:sz w:val="20"/>
          <w:szCs w:val="20"/>
        </w:rPr>
        <w:t>.</w:t>
      </w:r>
    </w:p>
    <w:p w14:paraId="5879334C" w14:textId="77777777" w:rsidR="003B2F27" w:rsidRPr="003C01B2" w:rsidRDefault="0020572B"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4.3 </w:t>
      </w:r>
      <w:r w:rsidR="003B2F27" w:rsidRPr="003C01B2">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3CB1C5F3"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ВС-сумма, выплачиваемая за оказание отдельных видов услуг, установленных договором;</w:t>
      </w:r>
    </w:p>
    <w:p w14:paraId="0B03BEDE"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 xml:space="preserve">ЦУ -итоговая цена, предложенная </w:t>
      </w:r>
      <w:r w:rsidR="008F050F" w:rsidRPr="003C01B2">
        <w:rPr>
          <w:rFonts w:ascii="GHEA Grapalat" w:hAnsi="GHEA Grapalat"/>
          <w:sz w:val="20"/>
        </w:rPr>
        <w:t>ото</w:t>
      </w:r>
      <w:r w:rsidRPr="003C01B2">
        <w:rPr>
          <w:rFonts w:ascii="GHEA Grapalat" w:hAnsi="GHEA Grapalat"/>
          <w:sz w:val="20"/>
        </w:rPr>
        <w:t>бранным участником:</w:t>
      </w:r>
    </w:p>
    <w:p w14:paraId="29BDF7FB"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СЦ- совокупность максимальных единиц цен, установленных для оказания услуги:</w:t>
      </w:r>
    </w:p>
    <w:p w14:paraId="77DF2DE6" w14:textId="77777777" w:rsidR="003B2F27" w:rsidRPr="003C01B2" w:rsidRDefault="003B2F27" w:rsidP="003B2F27">
      <w:pPr>
        <w:pStyle w:val="norm"/>
        <w:widowControl w:val="0"/>
        <w:spacing w:after="160" w:line="360" w:lineRule="auto"/>
        <w:ind w:firstLine="567"/>
        <w:rPr>
          <w:rFonts w:ascii="GHEA Grapalat" w:hAnsi="GHEA Grapalat"/>
          <w:sz w:val="20"/>
        </w:rPr>
      </w:pPr>
      <w:r w:rsidRPr="003C01B2">
        <w:rPr>
          <w:rFonts w:ascii="GHEA Grapalat" w:hAnsi="GHEA Grapalat"/>
          <w:sz w:val="20"/>
        </w:rPr>
        <w:t>У-цена на максимальную единицу предоставленной услуги</w:t>
      </w:r>
    </w:p>
    <w:p w14:paraId="47F0C8F7" w14:textId="77777777" w:rsidR="003B2F27" w:rsidRPr="003C01B2" w:rsidRDefault="003B2F27" w:rsidP="003B2F27">
      <w:pPr>
        <w:widowControl w:val="0"/>
        <w:spacing w:after="160" w:line="360" w:lineRule="auto"/>
        <w:ind w:firstLine="720"/>
        <w:jc w:val="both"/>
        <w:rPr>
          <w:rFonts w:ascii="GHEA Grapalat" w:hAnsi="GHEA Grapalat" w:cs="Sylfaen"/>
          <w:sz w:val="20"/>
          <w:szCs w:val="20"/>
        </w:rPr>
      </w:pPr>
      <w:r w:rsidRPr="003C01B2">
        <w:rPr>
          <w:rFonts w:ascii="GHEA Grapalat" w:hAnsi="GHEA Grapalat"/>
          <w:sz w:val="20"/>
          <w:szCs w:val="20"/>
        </w:rPr>
        <w:t>К-количество предоставленных услуг.</w:t>
      </w:r>
      <w:r w:rsidR="005C3713" w:rsidRPr="003C01B2">
        <w:rPr>
          <w:rStyle w:val="FootnoteReference"/>
          <w:rFonts w:ascii="GHEA Grapalat" w:hAnsi="GHEA Grapalat" w:cs="Sylfaen"/>
          <w:sz w:val="20"/>
          <w:szCs w:val="20"/>
        </w:rPr>
        <w:footnoteReference w:customMarkFollows="1" w:id="12"/>
        <w:t>19</w:t>
      </w:r>
    </w:p>
    <w:p w14:paraId="7B5A81AC" w14:textId="77777777" w:rsidR="003B2F27" w:rsidRPr="003C01B2" w:rsidRDefault="003B2F27" w:rsidP="003B2F27">
      <w:pPr>
        <w:widowControl w:val="0"/>
        <w:spacing w:after="160" w:line="360" w:lineRule="auto"/>
        <w:ind w:firstLine="720"/>
        <w:jc w:val="center"/>
        <w:rPr>
          <w:rFonts w:ascii="GHEA Grapalat" w:hAnsi="GHEA Grapalat" w:cs="Sylfaen"/>
          <w:sz w:val="20"/>
          <w:szCs w:val="20"/>
        </w:rPr>
      </w:pPr>
    </w:p>
    <w:p w14:paraId="5A2D8A6F" w14:textId="77777777" w:rsidR="00D932B2" w:rsidRPr="003C01B2" w:rsidRDefault="00D932B2">
      <w:pPr>
        <w:rPr>
          <w:rFonts w:ascii="GHEA Grapalat" w:hAnsi="GHEA Grapalat"/>
          <w:b/>
          <w:sz w:val="20"/>
          <w:szCs w:val="20"/>
        </w:rPr>
      </w:pPr>
      <w:r w:rsidRPr="003C01B2">
        <w:rPr>
          <w:rFonts w:ascii="GHEA Grapalat" w:hAnsi="GHEA Grapalat"/>
          <w:b/>
          <w:sz w:val="20"/>
          <w:szCs w:val="20"/>
        </w:rPr>
        <w:br w:type="page"/>
      </w:r>
    </w:p>
    <w:p w14:paraId="2024B458" w14:textId="77777777" w:rsidR="003B2F27" w:rsidRPr="003C01B2" w:rsidRDefault="003B2F27" w:rsidP="003B2F27">
      <w:pPr>
        <w:widowControl w:val="0"/>
        <w:spacing w:after="160" w:line="360" w:lineRule="auto"/>
        <w:jc w:val="center"/>
        <w:rPr>
          <w:rFonts w:ascii="GHEA Grapalat" w:hAnsi="GHEA Grapalat" w:cs="Sylfaen"/>
          <w:b/>
          <w:sz w:val="20"/>
          <w:szCs w:val="20"/>
        </w:rPr>
      </w:pPr>
      <w:r w:rsidRPr="003C01B2">
        <w:rPr>
          <w:rFonts w:ascii="GHEA Grapalat" w:hAnsi="GHEA Grapalat"/>
          <w:b/>
          <w:sz w:val="20"/>
          <w:szCs w:val="20"/>
        </w:rPr>
        <w:lastRenderedPageBreak/>
        <w:t>5. ОТВЕТСТВЕННОСТЬ СТОРОН</w:t>
      </w:r>
    </w:p>
    <w:p w14:paraId="3B275CA6"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5.1.</w:t>
      </w:r>
      <w:r w:rsidRPr="003C01B2">
        <w:rPr>
          <w:rFonts w:ascii="GHEA Grapalat" w:hAnsi="GHEA Grapalat"/>
          <w:sz w:val="20"/>
          <w:szCs w:val="20"/>
        </w:rPr>
        <w:tab/>
        <w:t>Исполнитель несет ответственность за соблюдение требований договора к предоставлению услуги.</w:t>
      </w:r>
    </w:p>
    <w:p w14:paraId="701A2D7C"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5.2.</w:t>
      </w:r>
      <w:r w:rsidRPr="003C01B2">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3C01B2">
        <w:rPr>
          <w:rStyle w:val="FootnoteReference"/>
          <w:rFonts w:ascii="GHEA Grapalat" w:hAnsi="GHEA Grapalat"/>
          <w:sz w:val="20"/>
          <w:szCs w:val="20"/>
        </w:rPr>
        <w:footnoteReference w:customMarkFollows="1" w:id="13"/>
        <w:t>20</w:t>
      </w:r>
      <w:r w:rsidRPr="003C01B2">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374FDE71"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5.3.</w:t>
      </w:r>
      <w:r w:rsidRPr="003C01B2">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0E155A37"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5.4.</w:t>
      </w:r>
      <w:r w:rsidRPr="003C01B2">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4329631" w14:textId="19227D00" w:rsidR="003B2F27" w:rsidRDefault="003B2F27" w:rsidP="003B2F27">
      <w:pPr>
        <w:widowControl w:val="0"/>
        <w:tabs>
          <w:tab w:val="left" w:pos="1134"/>
        </w:tabs>
        <w:spacing w:after="160" w:line="360" w:lineRule="auto"/>
        <w:ind w:firstLine="567"/>
        <w:jc w:val="both"/>
        <w:rPr>
          <w:rFonts w:ascii="GHEA Grapalat" w:hAnsi="GHEA Grapalat"/>
          <w:sz w:val="20"/>
          <w:szCs w:val="20"/>
          <w:vertAlign w:val="superscript"/>
        </w:rPr>
      </w:pPr>
      <w:r w:rsidRPr="003C01B2">
        <w:rPr>
          <w:rFonts w:ascii="GHEA Grapalat" w:hAnsi="GHEA Grapalat"/>
          <w:sz w:val="20"/>
          <w:szCs w:val="20"/>
        </w:rPr>
        <w:t>5.5.</w:t>
      </w:r>
      <w:r w:rsidRPr="003C01B2">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3C01B2">
        <w:rPr>
          <w:rFonts w:ascii="GHEA Grapalat" w:hAnsi="GHEA Grapalat"/>
          <w:sz w:val="20"/>
          <w:szCs w:val="20"/>
        </w:rPr>
        <w:t xml:space="preserve"> в указанный срок</w:t>
      </w:r>
      <w:r w:rsidRPr="003C01B2">
        <w:rPr>
          <w:rFonts w:ascii="GHEA Grapalat" w:hAnsi="GHEA Grapalat"/>
          <w:sz w:val="20"/>
          <w:szCs w:val="20"/>
        </w:rPr>
        <w:t xml:space="preserve"> суммы.</w:t>
      </w:r>
    </w:p>
    <w:p w14:paraId="494BE7BB" w14:textId="3144DA8C"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tbl>
      <w:tblPr>
        <w:tblStyle w:val="TableGrid"/>
        <w:tblW w:w="0" w:type="auto"/>
        <w:tblLook w:val="04A0" w:firstRow="1" w:lastRow="0" w:firstColumn="1" w:lastColumn="0" w:noHBand="0" w:noVBand="1"/>
      </w:tblPr>
      <w:tblGrid>
        <w:gridCol w:w="468"/>
        <w:gridCol w:w="5580"/>
        <w:gridCol w:w="4590"/>
      </w:tblGrid>
      <w:tr w:rsidR="00343C40" w:rsidRPr="00343C40" w14:paraId="4B3F1FEB" w14:textId="77777777" w:rsidTr="00343C40">
        <w:tc>
          <w:tcPr>
            <w:tcW w:w="468" w:type="dxa"/>
          </w:tcPr>
          <w:p w14:paraId="0005C515" w14:textId="77777777" w:rsidR="00343C40" w:rsidRPr="00343C40" w:rsidRDefault="00343C40" w:rsidP="00343C40">
            <w:pPr>
              <w:widowControl w:val="0"/>
              <w:tabs>
                <w:tab w:val="left" w:pos="1134"/>
              </w:tabs>
              <w:spacing w:after="160" w:line="360" w:lineRule="auto"/>
              <w:jc w:val="both"/>
              <w:rPr>
                <w:rFonts w:ascii="GHEA Grapalat" w:hAnsi="GHEA Grapalat"/>
                <w:sz w:val="20"/>
                <w:szCs w:val="20"/>
              </w:rPr>
            </w:pPr>
            <w:r w:rsidRPr="00343C40">
              <w:rPr>
                <w:rFonts w:ascii="GHEA Grapalat" w:hAnsi="GHEA Grapalat"/>
                <w:sz w:val="20"/>
                <w:szCs w:val="20"/>
              </w:rPr>
              <w:t>N</w:t>
            </w:r>
          </w:p>
        </w:tc>
        <w:tc>
          <w:tcPr>
            <w:tcW w:w="5580" w:type="dxa"/>
          </w:tcPr>
          <w:p w14:paraId="7866696D" w14:textId="77777777"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Нарушение</w:t>
            </w:r>
          </w:p>
        </w:tc>
        <w:tc>
          <w:tcPr>
            <w:tcW w:w="4590" w:type="dxa"/>
          </w:tcPr>
          <w:p w14:paraId="0BE780A6" w14:textId="77777777"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Ответственность</w:t>
            </w:r>
          </w:p>
        </w:tc>
      </w:tr>
      <w:tr w:rsidR="00343C40" w:rsidRPr="00343C40" w14:paraId="3E9136E8" w14:textId="77777777" w:rsidTr="00343C40">
        <w:tc>
          <w:tcPr>
            <w:tcW w:w="468" w:type="dxa"/>
          </w:tcPr>
          <w:p w14:paraId="4FB85C60" w14:textId="35A0DD6C" w:rsidR="00343C40" w:rsidRPr="00343C40" w:rsidRDefault="00343C40" w:rsidP="00343C40">
            <w:pPr>
              <w:widowControl w:val="0"/>
              <w:tabs>
                <w:tab w:val="left" w:pos="1134"/>
              </w:tabs>
              <w:spacing w:after="160" w:line="360" w:lineRule="auto"/>
              <w:rPr>
                <w:rFonts w:ascii="GHEA Grapalat" w:hAnsi="GHEA Grapalat"/>
                <w:sz w:val="20"/>
                <w:szCs w:val="20"/>
                <w:lang w:val="hy-AM"/>
              </w:rPr>
            </w:pPr>
            <w:r>
              <w:rPr>
                <w:rFonts w:ascii="GHEA Grapalat" w:hAnsi="GHEA Grapalat"/>
                <w:sz w:val="20"/>
                <w:szCs w:val="20"/>
                <w:lang w:val="hy-AM"/>
              </w:rPr>
              <w:t>1</w:t>
            </w:r>
          </w:p>
        </w:tc>
        <w:tc>
          <w:tcPr>
            <w:tcW w:w="5580" w:type="dxa"/>
          </w:tcPr>
          <w:p w14:paraId="6EBCBF31" w14:textId="2548FB4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подрядчиком нарушения, связанного с отсутствием разрешения или договора купли-продажи на добычу строительных материалов</w:t>
            </w:r>
          </w:p>
        </w:tc>
        <w:tc>
          <w:tcPr>
            <w:tcW w:w="4590" w:type="dxa"/>
          </w:tcPr>
          <w:p w14:paraId="59FF9F5A" w14:textId="3E6335EB"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6 процентов от общей цены, указанной в договоре.</w:t>
            </w:r>
          </w:p>
        </w:tc>
      </w:tr>
      <w:tr w:rsidR="00343C40" w:rsidRPr="00343C40" w14:paraId="09FA0F32" w14:textId="77777777" w:rsidTr="00343C40">
        <w:tc>
          <w:tcPr>
            <w:tcW w:w="468" w:type="dxa"/>
          </w:tcPr>
          <w:p w14:paraId="63F43BBE" w14:textId="775B4808"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2</w:t>
            </w:r>
          </w:p>
        </w:tc>
        <w:tc>
          <w:tcPr>
            <w:tcW w:w="5580" w:type="dxa"/>
          </w:tcPr>
          <w:p w14:paraId="2BA4E395" w14:textId="7BDC1F50"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подрядчиком нарушения, связанного с отсутствием разрешения на размещение строительных отходов</w:t>
            </w:r>
          </w:p>
        </w:tc>
        <w:tc>
          <w:tcPr>
            <w:tcW w:w="4590" w:type="dxa"/>
          </w:tcPr>
          <w:p w14:paraId="6FBB92C2" w14:textId="7F1847A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7E049C88" w14:textId="77777777" w:rsidTr="00343C40">
        <w:tc>
          <w:tcPr>
            <w:tcW w:w="468" w:type="dxa"/>
          </w:tcPr>
          <w:p w14:paraId="5925A83C" w14:textId="03E745E8"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3</w:t>
            </w:r>
          </w:p>
        </w:tc>
        <w:tc>
          <w:tcPr>
            <w:tcW w:w="5580" w:type="dxa"/>
          </w:tcPr>
          <w:p w14:paraId="14B3F30C" w14:textId="46AA486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 xml:space="preserve">Непредставление в установленном порядке акта о невывозе мусора, бытовых отходов и посторонних предметов с территории строительной площадки и (или) </w:t>
            </w:r>
            <w:r w:rsidRPr="00343C40">
              <w:rPr>
                <w:rFonts w:ascii="GHEA Grapalat" w:hAnsi="GHEA Grapalat"/>
                <w:sz w:val="20"/>
                <w:szCs w:val="20"/>
              </w:rPr>
              <w:lastRenderedPageBreak/>
              <w:t>объекта</w:t>
            </w:r>
          </w:p>
        </w:tc>
        <w:tc>
          <w:tcPr>
            <w:tcW w:w="4590" w:type="dxa"/>
          </w:tcPr>
          <w:p w14:paraId="567FC064" w14:textId="61816586"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lastRenderedPageBreak/>
              <w:t>Взимается штраф в размере 5 процентов от общей цены, указанной в договоре.</w:t>
            </w:r>
          </w:p>
        </w:tc>
      </w:tr>
      <w:tr w:rsidR="00343C40" w:rsidRPr="00343C40" w14:paraId="5F0C210F" w14:textId="77777777" w:rsidTr="00343C40">
        <w:tc>
          <w:tcPr>
            <w:tcW w:w="468" w:type="dxa"/>
          </w:tcPr>
          <w:p w14:paraId="11F6164E" w14:textId="2E17AF2D"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4</w:t>
            </w:r>
          </w:p>
        </w:tc>
        <w:tc>
          <w:tcPr>
            <w:tcW w:w="5580" w:type="dxa"/>
          </w:tcPr>
          <w:p w14:paraId="28C25C6B" w14:textId="0DA9944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невывозе и складировании излишков материала и плодородного слоя почвы, образующихся при разработке грунтов, в специально отведенных местах</w:t>
            </w:r>
          </w:p>
        </w:tc>
        <w:tc>
          <w:tcPr>
            <w:tcW w:w="4590" w:type="dxa"/>
          </w:tcPr>
          <w:p w14:paraId="4360438C" w14:textId="3C20A4C4"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027B356" w14:textId="77777777" w:rsidTr="00343C40">
        <w:tc>
          <w:tcPr>
            <w:tcW w:w="468" w:type="dxa"/>
          </w:tcPr>
          <w:p w14:paraId="78C6A2AB" w14:textId="5DA82F62"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5</w:t>
            </w:r>
          </w:p>
        </w:tc>
        <w:tc>
          <w:tcPr>
            <w:tcW w:w="5580" w:type="dxa"/>
          </w:tcPr>
          <w:p w14:paraId="775B7F91" w14:textId="3DAA4C59"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по рубке древесной и кустарниковой растительности в случаях, не предусмотренных проектной документацией</w:t>
            </w:r>
          </w:p>
        </w:tc>
        <w:tc>
          <w:tcPr>
            <w:tcW w:w="4590" w:type="dxa"/>
          </w:tcPr>
          <w:p w14:paraId="0C39CADA" w14:textId="4B5DB9E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3600299" w14:textId="77777777" w:rsidTr="00343C40">
        <w:tc>
          <w:tcPr>
            <w:tcW w:w="468" w:type="dxa"/>
          </w:tcPr>
          <w:p w14:paraId="7B817FCB" w14:textId="182E9ADF"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6</w:t>
            </w:r>
          </w:p>
        </w:tc>
        <w:tc>
          <w:tcPr>
            <w:tcW w:w="5580" w:type="dxa"/>
          </w:tcPr>
          <w:p w14:paraId="3210880E" w14:textId="493FC30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по неустановке сетки и защиты деревьев и кустарников, не подлежащих рубке и перемещению</w:t>
            </w:r>
          </w:p>
        </w:tc>
        <w:tc>
          <w:tcPr>
            <w:tcW w:w="4590" w:type="dxa"/>
          </w:tcPr>
          <w:p w14:paraId="3F405DEC" w14:textId="65B2F1A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57296908" w14:textId="77777777" w:rsidTr="00343C40">
        <w:tc>
          <w:tcPr>
            <w:tcW w:w="468" w:type="dxa"/>
          </w:tcPr>
          <w:p w14:paraId="7EA92350" w14:textId="4EF80F70"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7</w:t>
            </w:r>
          </w:p>
        </w:tc>
        <w:tc>
          <w:tcPr>
            <w:tcW w:w="5580" w:type="dxa"/>
          </w:tcPr>
          <w:p w14:paraId="39BCA1D5" w14:textId="2E29D56F"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акта в установленном порядке о неустранении нарушения, неустановке необходимых информационных щитов (в начале и конце маршрута) для информирования населения</w:t>
            </w:r>
          </w:p>
        </w:tc>
        <w:tc>
          <w:tcPr>
            <w:tcW w:w="4590" w:type="dxa"/>
          </w:tcPr>
          <w:p w14:paraId="14994644" w14:textId="1CED2F6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3A3D4969" w14:textId="77777777" w:rsidTr="00343C40">
        <w:tc>
          <w:tcPr>
            <w:tcW w:w="468" w:type="dxa"/>
          </w:tcPr>
          <w:p w14:paraId="67190EB2" w14:textId="1D751EE5"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8</w:t>
            </w:r>
          </w:p>
        </w:tc>
        <w:tc>
          <w:tcPr>
            <w:tcW w:w="5580" w:type="dxa"/>
          </w:tcPr>
          <w:p w14:paraId="47559DB4" w14:textId="15EDE0C3"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связанного с не ограждением опасной зоны, несоблюдением требований по организации временного движения транспорта на строительной площадке (не установлены предупреждающие знаки, не оборудованы рабочие места проблесковыми маячками и т.п.)</w:t>
            </w:r>
          </w:p>
        </w:tc>
        <w:tc>
          <w:tcPr>
            <w:tcW w:w="4590" w:type="dxa"/>
          </w:tcPr>
          <w:p w14:paraId="3A8FD077" w14:textId="523FF11C"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6 процентов от общей цены, указанной в договоре.</w:t>
            </w:r>
          </w:p>
        </w:tc>
      </w:tr>
      <w:tr w:rsidR="00343C40" w:rsidRPr="00343C40" w14:paraId="3C4B3C2F" w14:textId="77777777" w:rsidTr="00343C40">
        <w:tc>
          <w:tcPr>
            <w:tcW w:w="468" w:type="dxa"/>
          </w:tcPr>
          <w:p w14:paraId="664838E7" w14:textId="312EFD8D"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9</w:t>
            </w:r>
          </w:p>
        </w:tc>
        <w:tc>
          <w:tcPr>
            <w:tcW w:w="5580" w:type="dxa"/>
          </w:tcPr>
          <w:p w14:paraId="7BBBF4C5" w14:textId="61D45FB8"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нарушения, связанного с невывозом строительного мусора и отходов, накопленных на объектах, в специально отведенные места</w:t>
            </w:r>
          </w:p>
        </w:tc>
        <w:tc>
          <w:tcPr>
            <w:tcW w:w="4590" w:type="dxa"/>
          </w:tcPr>
          <w:p w14:paraId="74AA1742" w14:textId="7A119A95"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4C3E2E20" w14:textId="77777777" w:rsidTr="00343C40">
        <w:tc>
          <w:tcPr>
            <w:tcW w:w="468" w:type="dxa"/>
          </w:tcPr>
          <w:p w14:paraId="1E84AD9D" w14:textId="10D04896"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10</w:t>
            </w:r>
          </w:p>
        </w:tc>
        <w:tc>
          <w:tcPr>
            <w:tcW w:w="5580" w:type="dxa"/>
          </w:tcPr>
          <w:p w14:paraId="63051F93" w14:textId="2B690F9B"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Непредставление в установленном порядке акта о неустранении нарушений санитарно-гигиенических условий в вахтовом поселке или на производственной базе подрядчика</w:t>
            </w:r>
          </w:p>
        </w:tc>
        <w:tc>
          <w:tcPr>
            <w:tcW w:w="4590" w:type="dxa"/>
          </w:tcPr>
          <w:p w14:paraId="56992570" w14:textId="1064370D"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Взимается штраф в размере 5 процентов от общей цены, указанной в договоре.</w:t>
            </w:r>
          </w:p>
        </w:tc>
      </w:tr>
      <w:tr w:rsidR="00343C40" w:rsidRPr="00343C40" w14:paraId="20B42177" w14:textId="77777777" w:rsidTr="00343C40">
        <w:tc>
          <w:tcPr>
            <w:tcW w:w="468" w:type="dxa"/>
          </w:tcPr>
          <w:p w14:paraId="238FDF22" w14:textId="61439229" w:rsidR="00343C40" w:rsidRPr="00343C40" w:rsidRDefault="00343C40" w:rsidP="00343C40">
            <w:pPr>
              <w:widowControl w:val="0"/>
              <w:tabs>
                <w:tab w:val="left" w:pos="1134"/>
              </w:tabs>
              <w:spacing w:after="160" w:line="360" w:lineRule="auto"/>
              <w:jc w:val="both"/>
              <w:rPr>
                <w:rFonts w:ascii="GHEA Grapalat" w:hAnsi="GHEA Grapalat"/>
                <w:sz w:val="20"/>
                <w:szCs w:val="20"/>
                <w:lang w:val="hy-AM"/>
              </w:rPr>
            </w:pPr>
            <w:r>
              <w:rPr>
                <w:rFonts w:ascii="GHEA Grapalat" w:hAnsi="GHEA Grapalat"/>
                <w:sz w:val="20"/>
                <w:szCs w:val="20"/>
                <w:lang w:val="hy-AM"/>
              </w:rPr>
              <w:t>11</w:t>
            </w:r>
          </w:p>
        </w:tc>
        <w:tc>
          <w:tcPr>
            <w:tcW w:w="5580" w:type="dxa"/>
          </w:tcPr>
          <w:p w14:paraId="616FE767" w14:textId="78886726"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t xml:space="preserve">Непредставление в установленном порядке акта о </w:t>
            </w:r>
            <w:r w:rsidRPr="00343C40">
              <w:rPr>
                <w:rFonts w:ascii="GHEA Grapalat" w:hAnsi="GHEA Grapalat"/>
                <w:sz w:val="20"/>
                <w:szCs w:val="20"/>
              </w:rPr>
              <w:lastRenderedPageBreak/>
              <w:t>неустранении нарушения, связанного с отсутствием в вахтовом поселке или на производственной базе подрядчика средств оказания первой помощи и средств пожаротушения</w:t>
            </w:r>
          </w:p>
        </w:tc>
        <w:tc>
          <w:tcPr>
            <w:tcW w:w="4590" w:type="dxa"/>
          </w:tcPr>
          <w:p w14:paraId="1D0D4245" w14:textId="6FA09701" w:rsidR="00343C40" w:rsidRPr="00343C40" w:rsidRDefault="00343C40" w:rsidP="00343C40">
            <w:pPr>
              <w:widowControl w:val="0"/>
              <w:tabs>
                <w:tab w:val="left" w:pos="1134"/>
              </w:tabs>
              <w:spacing w:after="160" w:line="360" w:lineRule="auto"/>
              <w:ind w:firstLine="567"/>
              <w:jc w:val="both"/>
              <w:rPr>
                <w:rFonts w:ascii="GHEA Grapalat" w:hAnsi="GHEA Grapalat"/>
                <w:sz w:val="20"/>
                <w:szCs w:val="20"/>
              </w:rPr>
            </w:pPr>
            <w:r w:rsidRPr="00343C40">
              <w:rPr>
                <w:rFonts w:ascii="GHEA Grapalat" w:hAnsi="GHEA Grapalat"/>
                <w:sz w:val="20"/>
                <w:szCs w:val="20"/>
              </w:rPr>
              <w:lastRenderedPageBreak/>
              <w:t xml:space="preserve">Взимается штраф в размере 5 процентов </w:t>
            </w:r>
            <w:r w:rsidRPr="00343C40">
              <w:rPr>
                <w:rFonts w:ascii="GHEA Grapalat" w:hAnsi="GHEA Grapalat"/>
                <w:sz w:val="20"/>
                <w:szCs w:val="20"/>
              </w:rPr>
              <w:lastRenderedPageBreak/>
              <w:t>от общей цены, указанной в договоре.</w:t>
            </w:r>
          </w:p>
        </w:tc>
      </w:tr>
    </w:tbl>
    <w:p w14:paraId="33B29BAC" w14:textId="77777777" w:rsidR="00343C40" w:rsidRPr="003C01B2" w:rsidRDefault="00343C40" w:rsidP="003B2F27">
      <w:pPr>
        <w:widowControl w:val="0"/>
        <w:tabs>
          <w:tab w:val="left" w:pos="1134"/>
        </w:tabs>
        <w:spacing w:after="160" w:line="360" w:lineRule="auto"/>
        <w:ind w:firstLine="567"/>
        <w:jc w:val="both"/>
        <w:rPr>
          <w:rFonts w:ascii="GHEA Grapalat" w:hAnsi="GHEA Grapalat"/>
          <w:sz w:val="20"/>
          <w:szCs w:val="20"/>
        </w:rPr>
      </w:pPr>
    </w:p>
    <w:p w14:paraId="03B8C812"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5.6.</w:t>
      </w:r>
      <w:r w:rsidRPr="003C01B2">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2E00E17" w14:textId="77777777" w:rsidR="003B2F27" w:rsidRPr="003C01B2" w:rsidRDefault="003B2F27" w:rsidP="003B2F27">
      <w:pPr>
        <w:widowControl w:val="0"/>
        <w:tabs>
          <w:tab w:val="left" w:pos="1134"/>
        </w:tabs>
        <w:spacing w:after="160" w:line="360" w:lineRule="auto"/>
        <w:ind w:firstLine="567"/>
        <w:jc w:val="both"/>
        <w:rPr>
          <w:rFonts w:ascii="GHEA Grapalat" w:hAnsi="GHEA Grapalat" w:cs="Sylfaen"/>
          <w:sz w:val="20"/>
          <w:szCs w:val="20"/>
        </w:rPr>
      </w:pPr>
      <w:r w:rsidRPr="003C01B2">
        <w:rPr>
          <w:rFonts w:ascii="GHEA Grapalat" w:hAnsi="GHEA Grapalat"/>
          <w:sz w:val="20"/>
          <w:szCs w:val="20"/>
        </w:rPr>
        <w:t>5.7.</w:t>
      </w:r>
      <w:r w:rsidRPr="003C01B2">
        <w:rPr>
          <w:rFonts w:ascii="GHEA Grapalat" w:hAnsi="GHEA Grapalat"/>
          <w:sz w:val="20"/>
          <w:szCs w:val="20"/>
        </w:rPr>
        <w:tab/>
        <w:t xml:space="preserve">Уплата пеней и (или) штрафов не освобождает стороны от </w:t>
      </w:r>
      <w:r w:rsidR="00B778A5" w:rsidRPr="003C01B2">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3C01B2">
        <w:rPr>
          <w:rFonts w:ascii="GHEA Grapalat" w:hAnsi="GHEA Grapalat"/>
          <w:sz w:val="20"/>
          <w:szCs w:val="20"/>
        </w:rPr>
        <w:t>исполнения своих договорных обязательств.</w:t>
      </w:r>
    </w:p>
    <w:p w14:paraId="488960FF" w14:textId="77777777" w:rsidR="003B2F27" w:rsidRPr="003C01B2" w:rsidRDefault="003B2F27" w:rsidP="003B2F27">
      <w:pPr>
        <w:widowControl w:val="0"/>
        <w:spacing w:after="160" w:line="360" w:lineRule="auto"/>
        <w:ind w:firstLine="720"/>
        <w:jc w:val="center"/>
        <w:rPr>
          <w:rFonts w:ascii="GHEA Grapalat" w:hAnsi="GHEA Grapalat" w:cs="Sylfaen"/>
          <w:sz w:val="20"/>
          <w:szCs w:val="20"/>
        </w:rPr>
      </w:pPr>
    </w:p>
    <w:p w14:paraId="595AEBE7"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b/>
          <w:sz w:val="20"/>
          <w:szCs w:val="20"/>
        </w:rPr>
        <w:t>6. ДЕЙСТВИЕ НЕПРЕОДОЛИМОЙ СИЛЫ (ФОРС-МАЖОР)</w:t>
      </w:r>
    </w:p>
    <w:p w14:paraId="1018F1E2" w14:textId="77777777" w:rsidR="003B2F27" w:rsidRPr="003C01B2" w:rsidRDefault="003B2F27" w:rsidP="003B2F27">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043356" w14:textId="77777777" w:rsidR="0043443E" w:rsidRPr="003C01B2" w:rsidRDefault="0043443E" w:rsidP="00810966">
      <w:pPr>
        <w:jc w:val="center"/>
        <w:rPr>
          <w:rFonts w:ascii="GHEA Grapalat" w:hAnsi="GHEA Grapalat"/>
          <w:b/>
          <w:sz w:val="20"/>
          <w:szCs w:val="20"/>
        </w:rPr>
      </w:pPr>
    </w:p>
    <w:p w14:paraId="4432219D" w14:textId="77777777" w:rsidR="003B2F27" w:rsidRPr="003C01B2" w:rsidRDefault="003B2F27" w:rsidP="00810966">
      <w:pPr>
        <w:jc w:val="center"/>
        <w:rPr>
          <w:rFonts w:ascii="GHEA Grapalat" w:hAnsi="GHEA Grapalat"/>
          <w:b/>
          <w:sz w:val="20"/>
          <w:szCs w:val="20"/>
        </w:rPr>
      </w:pPr>
      <w:r w:rsidRPr="003C01B2">
        <w:rPr>
          <w:rFonts w:ascii="GHEA Grapalat" w:hAnsi="GHEA Grapalat"/>
          <w:b/>
          <w:sz w:val="20"/>
          <w:szCs w:val="20"/>
        </w:rPr>
        <w:t>7. ИНЫЕ УСЛОВИЯ</w:t>
      </w:r>
    </w:p>
    <w:p w14:paraId="524066CA" w14:textId="77777777" w:rsidR="0043443E" w:rsidRPr="003C01B2" w:rsidRDefault="0043443E" w:rsidP="00810966">
      <w:pPr>
        <w:jc w:val="center"/>
        <w:rPr>
          <w:rFonts w:ascii="GHEA Grapalat" w:hAnsi="GHEA Grapalat" w:cs="Sylfaen"/>
          <w:b/>
          <w:sz w:val="20"/>
          <w:szCs w:val="20"/>
        </w:rPr>
      </w:pPr>
    </w:p>
    <w:p w14:paraId="0BB43CA9"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Pr="003C01B2">
        <w:rPr>
          <w:rFonts w:ascii="GHEA Grapalat" w:hAnsi="GHEA Grapalat"/>
          <w:sz w:val="20"/>
          <w:szCs w:val="20"/>
        </w:rPr>
        <w:tab/>
      </w:r>
      <w:r w:rsidRPr="003C01B2">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C01B2">
        <w:rPr>
          <w:rFonts w:ascii="GHEA Grapalat" w:hAnsi="GHEA Grapalat"/>
          <w:sz w:val="20"/>
          <w:szCs w:val="20"/>
        </w:rPr>
        <w:t xml:space="preserve"> </w:t>
      </w:r>
    </w:p>
    <w:p w14:paraId="22DF591B"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7.2.</w:t>
      </w:r>
      <w:r w:rsidRPr="003C01B2">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6A2F7B" w14:textId="77777777" w:rsidR="003B2F27" w:rsidRPr="003C01B2" w:rsidRDefault="003B2F27" w:rsidP="003B2F27">
      <w:pPr>
        <w:widowControl w:val="0"/>
        <w:tabs>
          <w:tab w:val="left" w:pos="1134"/>
        </w:tabs>
        <w:spacing w:after="160" w:line="360" w:lineRule="auto"/>
        <w:ind w:firstLine="567"/>
        <w:jc w:val="both"/>
        <w:rPr>
          <w:rFonts w:ascii="GHEA Grapalat" w:hAnsi="GHEA Grapalat"/>
          <w:spacing w:val="-4"/>
          <w:sz w:val="20"/>
          <w:szCs w:val="20"/>
        </w:rPr>
      </w:pPr>
      <w:r w:rsidRPr="003C01B2">
        <w:rPr>
          <w:rFonts w:ascii="GHEA Grapalat" w:hAnsi="GHEA Grapalat"/>
          <w:sz w:val="20"/>
          <w:szCs w:val="20"/>
        </w:rPr>
        <w:t>7.3.</w:t>
      </w:r>
      <w:r w:rsidRPr="003C01B2">
        <w:rPr>
          <w:rFonts w:ascii="GHEA Grapalat" w:hAnsi="GHEA Grapalat"/>
          <w:sz w:val="20"/>
          <w:szCs w:val="20"/>
        </w:rPr>
        <w:tab/>
      </w:r>
      <w:r w:rsidRPr="003C01B2">
        <w:rPr>
          <w:rFonts w:ascii="GHEA Grapalat" w:hAnsi="GHEA Grapalat"/>
          <w:spacing w:val="-4"/>
          <w:sz w:val="20"/>
          <w:szCs w:val="20"/>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3C01B2">
        <w:rPr>
          <w:rFonts w:ascii="GHEA Grapalat" w:hAnsi="GHEA Grapalat"/>
          <w:spacing w:val="-4"/>
          <w:sz w:val="20"/>
          <w:szCs w:val="20"/>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DAC7740" w14:textId="77777777" w:rsidR="003B2F27" w:rsidRPr="003C01B2" w:rsidRDefault="003B2F27" w:rsidP="003B2F27">
      <w:pPr>
        <w:widowControl w:val="0"/>
        <w:tabs>
          <w:tab w:val="left" w:pos="1134"/>
        </w:tabs>
        <w:spacing w:after="160" w:line="336" w:lineRule="auto"/>
        <w:ind w:firstLine="567"/>
        <w:jc w:val="both"/>
        <w:rPr>
          <w:rFonts w:ascii="GHEA Grapalat" w:hAnsi="GHEA Grapalat" w:cs="Sylfaen"/>
          <w:sz w:val="20"/>
          <w:szCs w:val="20"/>
        </w:rPr>
      </w:pPr>
      <w:r w:rsidRPr="003C01B2">
        <w:rPr>
          <w:rFonts w:ascii="GHEA Grapalat" w:hAnsi="GHEA Grapalat"/>
          <w:spacing w:val="-6"/>
          <w:sz w:val="20"/>
          <w:szCs w:val="20"/>
        </w:rPr>
        <w:t>7.</w:t>
      </w:r>
      <w:r w:rsidRPr="003C01B2">
        <w:rPr>
          <w:rFonts w:ascii="GHEA Grapalat" w:hAnsi="GHEA Grapalat"/>
          <w:sz w:val="20"/>
          <w:szCs w:val="20"/>
        </w:rPr>
        <w:t>4.</w:t>
      </w:r>
      <w:r w:rsidRPr="003C01B2">
        <w:rPr>
          <w:rFonts w:ascii="GHEA Grapalat" w:hAnsi="GHEA Grapalat"/>
          <w:sz w:val="20"/>
          <w:szCs w:val="20"/>
        </w:rPr>
        <w:tab/>
        <w:t>Споры в связи с договором подлежат рассмотрению в судах Республики Армения.</w:t>
      </w:r>
    </w:p>
    <w:p w14:paraId="7C678593"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7.5.</w:t>
      </w:r>
      <w:r w:rsidRPr="003C01B2">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A7C4281"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C100A21" w14:textId="77777777" w:rsidR="003B2F27" w:rsidRPr="003C01B2" w:rsidRDefault="003B2F27" w:rsidP="003B2F27">
      <w:pPr>
        <w:widowControl w:val="0"/>
        <w:tabs>
          <w:tab w:val="left" w:pos="1134"/>
        </w:tabs>
        <w:spacing w:after="160" w:line="336" w:lineRule="auto"/>
        <w:ind w:firstLine="567"/>
        <w:jc w:val="both"/>
        <w:rPr>
          <w:rFonts w:ascii="GHEA Grapalat" w:hAnsi="GHEA Grapalat" w:cs="Times Armenian"/>
          <w:sz w:val="20"/>
          <w:szCs w:val="20"/>
        </w:rPr>
      </w:pPr>
      <w:r w:rsidRPr="003C01B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E6187D5"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7.6.</w:t>
      </w:r>
      <w:r w:rsidRPr="003C01B2">
        <w:rPr>
          <w:rFonts w:ascii="GHEA Grapalat" w:hAnsi="GHEA Grapalat"/>
          <w:sz w:val="20"/>
          <w:szCs w:val="20"/>
        </w:rPr>
        <w:tab/>
        <w:t>Если договор осуществляется посредством заключения агентского договора:</w:t>
      </w:r>
    </w:p>
    <w:p w14:paraId="4EA4A2F6"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1)</w:t>
      </w:r>
      <w:r w:rsidRPr="003C01B2">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14:paraId="1D0C9422"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2)</w:t>
      </w:r>
      <w:r w:rsidRPr="003C01B2">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sidRPr="003C01B2">
        <w:rPr>
          <w:rFonts w:ascii="GHEA Grapalat" w:hAnsi="GHEA Grapalat"/>
          <w:sz w:val="20"/>
          <w:szCs w:val="20"/>
        </w:rPr>
        <w:t xml:space="preserve">. При этом в случае применения настоящего подпункта </w:t>
      </w:r>
      <w:r w:rsidR="00ED435F" w:rsidRPr="003C01B2">
        <w:rPr>
          <w:rFonts w:ascii="GHEA Grapalat" w:hAnsi="GHEA Grapalat"/>
          <w:sz w:val="20"/>
          <w:szCs w:val="20"/>
        </w:rPr>
        <w:t>агент</w:t>
      </w:r>
      <w:r w:rsidR="00D61DB3" w:rsidRPr="003C01B2">
        <w:rPr>
          <w:rFonts w:ascii="GHEA Grapalat" w:hAnsi="GHEA Grapalat"/>
          <w:sz w:val="20"/>
          <w:szCs w:val="20"/>
        </w:rPr>
        <w:t>ом не может выступать организация, включённая в список, предусмотренный подпунктом 2 пункта 2 постановления Правительства РА от 20.06.2025 № 817-А</w:t>
      </w:r>
      <w:r w:rsidR="00D61DB3" w:rsidRPr="003C01B2">
        <w:rPr>
          <w:sz w:val="20"/>
          <w:szCs w:val="20"/>
        </w:rPr>
        <w:t>.</w:t>
      </w:r>
      <w:r w:rsidR="00F67ECE" w:rsidRPr="003C01B2">
        <w:rPr>
          <w:rStyle w:val="FootnoteReference"/>
          <w:rFonts w:ascii="GHEA Grapalat" w:hAnsi="GHEA Grapalat"/>
          <w:sz w:val="20"/>
          <w:szCs w:val="20"/>
        </w:rPr>
        <w:footnoteReference w:customMarkFollows="1" w:id="14"/>
        <w:t>22</w:t>
      </w:r>
      <w:r w:rsidRPr="003C01B2">
        <w:rPr>
          <w:rFonts w:ascii="GHEA Grapalat" w:hAnsi="GHEA Grapalat"/>
          <w:sz w:val="20"/>
          <w:szCs w:val="20"/>
        </w:rPr>
        <w:t>.</w:t>
      </w:r>
    </w:p>
    <w:p w14:paraId="069B8AE3" w14:textId="77777777" w:rsidR="003B2F27" w:rsidRPr="003C01B2" w:rsidRDefault="003B2F27" w:rsidP="003B2F27">
      <w:pPr>
        <w:widowControl w:val="0"/>
        <w:tabs>
          <w:tab w:val="left" w:pos="1134"/>
        </w:tabs>
        <w:spacing w:after="160" w:line="336" w:lineRule="auto"/>
        <w:ind w:firstLine="567"/>
        <w:jc w:val="both"/>
        <w:rPr>
          <w:rFonts w:ascii="GHEA Grapalat" w:hAnsi="GHEA Grapalat"/>
          <w:sz w:val="20"/>
          <w:szCs w:val="20"/>
        </w:rPr>
      </w:pPr>
      <w:r w:rsidRPr="003C01B2">
        <w:rPr>
          <w:rFonts w:ascii="GHEA Grapalat" w:hAnsi="GHEA Grapalat"/>
          <w:sz w:val="20"/>
          <w:szCs w:val="20"/>
        </w:rPr>
        <w:t>7.7.</w:t>
      </w:r>
      <w:r w:rsidRPr="003C01B2">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3C01B2">
        <w:rPr>
          <w:rStyle w:val="FootnoteReference"/>
          <w:rFonts w:ascii="GHEA Grapalat" w:hAnsi="GHEA Grapalat"/>
          <w:sz w:val="20"/>
          <w:szCs w:val="20"/>
        </w:rPr>
        <w:footnoteReference w:customMarkFollows="1" w:id="15"/>
        <w:t>23</w:t>
      </w:r>
      <w:r w:rsidRPr="003C01B2">
        <w:rPr>
          <w:rFonts w:ascii="GHEA Grapalat" w:hAnsi="GHEA Grapalat"/>
          <w:sz w:val="20"/>
          <w:szCs w:val="20"/>
        </w:rPr>
        <w:t>.</w:t>
      </w:r>
    </w:p>
    <w:p w14:paraId="182BD23A" w14:textId="77777777" w:rsidR="003B2F27" w:rsidRPr="003C01B2" w:rsidRDefault="003B2F27" w:rsidP="003B2F27">
      <w:pPr>
        <w:widowControl w:val="0"/>
        <w:tabs>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7.8.</w:t>
      </w:r>
      <w:r w:rsidRPr="003C01B2">
        <w:rPr>
          <w:rFonts w:ascii="GHEA Grapalat" w:hAnsi="GHEA Grapalat"/>
          <w:sz w:val="20"/>
          <w:szCs w:val="20"/>
        </w:rPr>
        <w:tab/>
        <w:t xml:space="preserve">При наличии </w:t>
      </w:r>
      <w:r w:rsidR="00FD7E3A" w:rsidRPr="003C01B2">
        <w:rPr>
          <w:rFonts w:ascii="GHEA Grapalat" w:hAnsi="GHEA Grapalat"/>
          <w:sz w:val="20"/>
          <w:szCs w:val="20"/>
        </w:rPr>
        <w:t xml:space="preserve">письменного </w:t>
      </w:r>
      <w:r w:rsidRPr="003C01B2">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3C01B2">
        <w:rPr>
          <w:rFonts w:ascii="GHEA Grapalat" w:hAnsi="GHEA Grapalat"/>
          <w:sz w:val="20"/>
          <w:szCs w:val="20"/>
        </w:rPr>
        <w:t xml:space="preserve">оказании </w:t>
      </w:r>
      <w:r w:rsidRPr="003C01B2">
        <w:rPr>
          <w:rFonts w:ascii="GHEA Grapalat" w:hAnsi="GHEA Grapalat"/>
          <w:sz w:val="20"/>
          <w:szCs w:val="20"/>
        </w:rPr>
        <w:t>услуг</w:t>
      </w:r>
      <w:r w:rsidR="00E03EEB" w:rsidRPr="003C01B2">
        <w:rPr>
          <w:rFonts w:ascii="GHEA Grapalat" w:hAnsi="GHEA Grapalat"/>
          <w:sz w:val="20"/>
          <w:szCs w:val="20"/>
        </w:rPr>
        <w:t>и</w:t>
      </w:r>
      <w:r w:rsidRPr="003C01B2">
        <w:rPr>
          <w:rFonts w:ascii="GHEA Grapalat" w:hAnsi="GHEA Grapalat"/>
          <w:sz w:val="20"/>
          <w:szCs w:val="20"/>
        </w:rPr>
        <w:t xml:space="preserve">, а </w:t>
      </w:r>
      <w:r w:rsidR="00E03EEB" w:rsidRPr="003C01B2">
        <w:rPr>
          <w:rFonts w:ascii="GHEA Grapalat" w:hAnsi="GHEA Grapalat"/>
          <w:sz w:val="20"/>
          <w:szCs w:val="20"/>
        </w:rPr>
        <w:t xml:space="preserve">письменное </w:t>
      </w:r>
      <w:r w:rsidRPr="003C01B2">
        <w:rPr>
          <w:rFonts w:ascii="GHEA Grapalat" w:hAnsi="GHEA Grapalat"/>
          <w:sz w:val="20"/>
          <w:szCs w:val="20"/>
        </w:rPr>
        <w:t xml:space="preserve">предложение Исполнителя было представлено не позднее </w:t>
      </w:r>
      <w:r w:rsidR="00E03EEB" w:rsidRPr="003C01B2">
        <w:rPr>
          <w:rFonts w:ascii="GHEA Grapalat" w:hAnsi="GHEA Grapalat"/>
          <w:sz w:val="20"/>
          <w:szCs w:val="20"/>
        </w:rPr>
        <w:t>7-и</w:t>
      </w:r>
      <w:r w:rsidRPr="003C01B2">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42CB18B" w14:textId="77777777" w:rsidR="003B2F27" w:rsidRPr="003C01B2" w:rsidRDefault="003B2F27" w:rsidP="003B2F27">
      <w:pPr>
        <w:widowControl w:val="0"/>
        <w:tabs>
          <w:tab w:val="left" w:pos="720"/>
          <w:tab w:val="left" w:pos="1134"/>
        </w:tabs>
        <w:spacing w:after="160" w:line="360" w:lineRule="auto"/>
        <w:ind w:firstLine="567"/>
        <w:jc w:val="both"/>
        <w:rPr>
          <w:rFonts w:ascii="GHEA Grapalat" w:hAnsi="GHEA Grapalat"/>
          <w:sz w:val="20"/>
          <w:szCs w:val="20"/>
        </w:rPr>
      </w:pPr>
      <w:r w:rsidRPr="003C01B2">
        <w:rPr>
          <w:rFonts w:ascii="GHEA Grapalat" w:hAnsi="GHEA Grapalat"/>
          <w:sz w:val="20"/>
          <w:szCs w:val="20"/>
        </w:rPr>
        <w:t>7.9.</w:t>
      </w:r>
      <w:r w:rsidRPr="003C01B2">
        <w:rPr>
          <w:rFonts w:ascii="GHEA Grapalat" w:hAnsi="GHEA Grapalat"/>
          <w:sz w:val="20"/>
          <w:szCs w:val="20"/>
        </w:rPr>
        <w:tab/>
        <w:t xml:space="preserve">В условиях надлежащего исполнения договора, выгода (сбережения) или понесенные убытки сторон </w:t>
      </w:r>
      <w:r w:rsidRPr="003C01B2">
        <w:rPr>
          <w:rFonts w:ascii="GHEA Grapalat" w:hAnsi="GHEA Grapalat"/>
          <w:sz w:val="20"/>
          <w:szCs w:val="20"/>
        </w:rPr>
        <w:lastRenderedPageBreak/>
        <w:t>(Исполнителя или Заказчика) — это выгода или убытки, понесенные данной стороной.</w:t>
      </w:r>
    </w:p>
    <w:p w14:paraId="21A3FD5C" w14:textId="77777777" w:rsidR="003B2F27" w:rsidRPr="003C01B2" w:rsidRDefault="003B2F27" w:rsidP="003B2F27">
      <w:pPr>
        <w:widowControl w:val="0"/>
        <w:spacing w:after="160" w:line="360" w:lineRule="auto"/>
        <w:ind w:firstLine="567"/>
        <w:jc w:val="both"/>
        <w:rPr>
          <w:rFonts w:ascii="GHEA Grapalat" w:hAnsi="GHEA Grapalat"/>
          <w:sz w:val="20"/>
          <w:szCs w:val="20"/>
        </w:rPr>
      </w:pPr>
      <w:r w:rsidRPr="003C01B2">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3C01B2">
        <w:rPr>
          <w:rFonts w:ascii="GHEA Grapalat" w:hAnsi="GHEA Grapalat"/>
          <w:sz w:val="20"/>
          <w:szCs w:val="20"/>
        </w:rPr>
        <w:t>рамок</w:t>
      </w:r>
      <w:r w:rsidRPr="003C01B2">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3B806C"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7.10.</w:t>
      </w:r>
      <w:r w:rsidRPr="003C01B2">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4BA8C72" w14:textId="77777777" w:rsidR="00076092" w:rsidRPr="003C01B2" w:rsidRDefault="003B2F27" w:rsidP="00076092">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7.11.</w:t>
      </w:r>
      <w:r w:rsidRPr="003C01B2">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C01B2">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C01B2">
        <w:rPr>
          <w:rFonts w:ascii="GHEA Grapalat" w:hAnsi="GHEA Grapalat"/>
          <w:sz w:val="20"/>
          <w:szCs w:val="20"/>
        </w:rPr>
        <w:t>Заказчик</w:t>
      </w:r>
      <w:r w:rsidR="00076092" w:rsidRPr="003C01B2">
        <w:rPr>
          <w:rFonts w:ascii="GHEA Grapalat" w:hAnsi="GHEA Grapalat"/>
          <w:sz w:val="20"/>
          <w:szCs w:val="20"/>
        </w:rPr>
        <w:t xml:space="preserve"> высылает его также на электронную почту </w:t>
      </w:r>
      <w:r w:rsidR="00AB7D82" w:rsidRPr="003C01B2">
        <w:rPr>
          <w:rFonts w:ascii="GHEA Grapalat" w:hAnsi="GHEA Grapalat"/>
          <w:sz w:val="20"/>
          <w:szCs w:val="20"/>
        </w:rPr>
        <w:t>Исполнителя</w:t>
      </w:r>
      <w:r w:rsidR="00076092" w:rsidRPr="003C01B2">
        <w:rPr>
          <w:rFonts w:ascii="GHEA Grapalat" w:hAnsi="GHEA Grapalat"/>
          <w:sz w:val="20"/>
          <w:szCs w:val="20"/>
        </w:rPr>
        <w:t>.</w:t>
      </w:r>
    </w:p>
    <w:p w14:paraId="23AAC9C2" w14:textId="77777777" w:rsidR="00F061E8" w:rsidRPr="003C01B2" w:rsidRDefault="00F061E8" w:rsidP="00076092">
      <w:pPr>
        <w:widowControl w:val="0"/>
        <w:tabs>
          <w:tab w:val="left" w:pos="1276"/>
        </w:tabs>
        <w:spacing w:after="160" w:line="360" w:lineRule="auto"/>
        <w:ind w:firstLine="567"/>
        <w:jc w:val="both"/>
        <w:rPr>
          <w:rStyle w:val="ezkurwreuab5ozgtqnkl"/>
          <w:rFonts w:ascii="GHEA Grapalat" w:hAnsi="GHEA Grapalat"/>
          <w:sz w:val="20"/>
          <w:szCs w:val="20"/>
          <w:vertAlign w:val="superscript"/>
        </w:rPr>
      </w:pPr>
      <w:r w:rsidRPr="003C01B2">
        <w:rPr>
          <w:rFonts w:ascii="GHEA Grapalat" w:hAnsi="GHEA Grapalat"/>
          <w:sz w:val="20"/>
          <w:szCs w:val="20"/>
        </w:rPr>
        <w:t>7.12</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Исполнитель</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имеет право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(далее-договор факторинга). В </w:t>
      </w:r>
      <w:r w:rsidR="001802E6" w:rsidRPr="003C01B2">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3C01B2">
        <w:rPr>
          <w:rStyle w:val="ezkurwreuab5ozgtqnkl"/>
          <w:rFonts w:ascii="GHEA Grapalat" w:hAnsi="GHEA Grapalat"/>
          <w:sz w:val="20"/>
          <w:szCs w:val="20"/>
        </w:rPr>
        <w:t>Заказчик</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001802E6" w:rsidRPr="003C01B2">
        <w:rPr>
          <w:rFonts w:ascii="GHEA Grapalat" w:hAnsi="GHEA Grapalat"/>
          <w:color w:val="000000" w:themeColor="text1"/>
          <w:sz w:val="20"/>
          <w:szCs w:val="20"/>
        </w:rPr>
        <w:t>Исполнителю</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с суммами, подлежащими уплате, независимо от</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того,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было ли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уступлено требование</w:t>
      </w:r>
      <w:r w:rsidR="001802E6" w:rsidRPr="003C01B2">
        <w:rPr>
          <w:rStyle w:val="ezkurwreuab5ozgtqnkl"/>
          <w:rFonts w:ascii="GHEA Grapalat" w:hAnsi="GHEA Grapalat"/>
          <w:sz w:val="20"/>
          <w:szCs w:val="20"/>
          <w:lang w:val="hy-AM"/>
        </w:rPr>
        <w:t xml:space="preserve">. </w:t>
      </w:r>
      <w:r w:rsidR="001802E6" w:rsidRPr="003C01B2">
        <w:rPr>
          <w:rStyle w:val="ezkurwreuab5ozgtqnkl"/>
          <w:rFonts w:ascii="GHEA Grapalat" w:hAnsi="GHEA Grapalat"/>
          <w:sz w:val="20"/>
          <w:szCs w:val="20"/>
        </w:rPr>
        <w:t>При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производит платеж, установленный договором, финансовому</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агенту, если</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уведомление</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было получено</w:t>
      </w:r>
      <w:r w:rsidR="001802E6" w:rsidRPr="003C01B2">
        <w:rPr>
          <w:rFonts w:ascii="GHEA Grapalat" w:hAnsi="GHEA Grapalat"/>
          <w:sz w:val="20"/>
          <w:szCs w:val="20"/>
        </w:rPr>
        <w:t xml:space="preserve"> </w:t>
      </w:r>
      <w:r w:rsidR="001802E6" w:rsidRPr="003C01B2">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3C01B2">
        <w:rPr>
          <w:rStyle w:val="ezkurwreuab5ozgtqnkl"/>
          <w:rFonts w:ascii="GHEA Grapalat" w:hAnsi="GHEA Grapalat"/>
          <w:sz w:val="20"/>
          <w:szCs w:val="20"/>
          <w:vertAlign w:val="superscript"/>
        </w:rPr>
        <w:t>24</w:t>
      </w:r>
    </w:p>
    <w:p w14:paraId="6A0AD0DF" w14:textId="77777777" w:rsidR="00A80BA2" w:rsidRPr="003C01B2" w:rsidRDefault="00A80BA2" w:rsidP="00076092">
      <w:pPr>
        <w:widowControl w:val="0"/>
        <w:tabs>
          <w:tab w:val="left" w:pos="1276"/>
        </w:tabs>
        <w:spacing w:after="160" w:line="360" w:lineRule="auto"/>
        <w:ind w:firstLine="567"/>
        <w:jc w:val="both"/>
        <w:rPr>
          <w:rFonts w:ascii="GHEA Grapalat" w:hAnsi="GHEA Grapalat"/>
          <w:sz w:val="20"/>
          <w:szCs w:val="20"/>
        </w:rPr>
      </w:pPr>
      <w:r w:rsidRPr="003C01B2">
        <w:rPr>
          <w:rStyle w:val="ezkurwreuab5ozgtqnkl"/>
          <w:rFonts w:ascii="GHEA Grapalat" w:hAnsi="GHEA Grapalat"/>
          <w:sz w:val="20"/>
          <w:szCs w:val="20"/>
          <w:vertAlign w:val="superscript"/>
        </w:rPr>
        <w:t>--------------------------------------------------------</w:t>
      </w:r>
    </w:p>
    <w:p w14:paraId="3BFBDA19" w14:textId="77777777" w:rsidR="00A80BA2" w:rsidRPr="003C01B2" w:rsidRDefault="00A80BA2" w:rsidP="00A80BA2">
      <w:pPr>
        <w:jc w:val="both"/>
        <w:rPr>
          <w:rStyle w:val="ezkurwreuab5ozgtqnkl"/>
          <w:i/>
          <w:sz w:val="20"/>
          <w:szCs w:val="20"/>
        </w:rPr>
      </w:pPr>
      <w:r w:rsidRPr="003C01B2">
        <w:rPr>
          <w:rFonts w:ascii="GHEA Grapalat" w:hAnsi="GHEA Grapalat"/>
          <w:sz w:val="20"/>
          <w:szCs w:val="20"/>
          <w:vertAlign w:val="superscript"/>
        </w:rPr>
        <w:lastRenderedPageBreak/>
        <w:t xml:space="preserve">24 </w:t>
      </w:r>
      <w:r w:rsidRPr="003C01B2">
        <w:rPr>
          <w:rStyle w:val="ezkurwreuab5ozgtqnkl"/>
          <w:i/>
          <w:sz w:val="20"/>
          <w:szCs w:val="20"/>
        </w:rPr>
        <w:t>Если</w:t>
      </w:r>
      <w:r w:rsidRPr="003C01B2">
        <w:rPr>
          <w:i/>
          <w:sz w:val="20"/>
          <w:szCs w:val="20"/>
        </w:rPr>
        <w:t xml:space="preserve"> </w:t>
      </w:r>
      <w:r w:rsidRPr="003C01B2">
        <w:rPr>
          <w:rStyle w:val="ezkurwreuab5ozgtqnkl"/>
          <w:rFonts w:ascii="Sylfaen" w:hAnsi="Sylfaen"/>
          <w:i/>
          <w:sz w:val="20"/>
          <w:szCs w:val="20"/>
        </w:rPr>
        <w:t xml:space="preserve">Заказчик </w:t>
      </w:r>
      <w:r w:rsidRPr="003C01B2">
        <w:rPr>
          <w:i/>
          <w:sz w:val="20"/>
          <w:szCs w:val="20"/>
        </w:rPr>
        <w:t xml:space="preserve"> </w:t>
      </w:r>
      <w:r w:rsidRPr="003C01B2">
        <w:rPr>
          <w:rStyle w:val="ezkurwreuab5ozgtqnkl"/>
          <w:i/>
          <w:sz w:val="20"/>
          <w:szCs w:val="20"/>
        </w:rPr>
        <w:t>является</w:t>
      </w:r>
      <w:r w:rsidRPr="003C01B2">
        <w:rPr>
          <w:i/>
          <w:sz w:val="20"/>
          <w:szCs w:val="20"/>
        </w:rPr>
        <w:t xml:space="preserve"> </w:t>
      </w:r>
      <w:r w:rsidRPr="003C01B2">
        <w:rPr>
          <w:rStyle w:val="ezkurwreuab5ozgtqnkl"/>
          <w:i/>
          <w:sz w:val="20"/>
          <w:szCs w:val="20"/>
        </w:rPr>
        <w:t>заказчиком, не имеющим счета в казначействе, настоящий</w:t>
      </w:r>
      <w:r w:rsidRPr="003C01B2">
        <w:rPr>
          <w:i/>
          <w:sz w:val="20"/>
          <w:szCs w:val="20"/>
        </w:rPr>
        <w:t xml:space="preserve"> </w:t>
      </w:r>
      <w:r w:rsidRPr="003C01B2">
        <w:rPr>
          <w:rStyle w:val="ezkurwreuab5ozgtqnkl"/>
          <w:i/>
          <w:sz w:val="20"/>
          <w:szCs w:val="20"/>
        </w:rPr>
        <w:t>пункт</w:t>
      </w:r>
      <w:r w:rsidRPr="003C01B2">
        <w:rPr>
          <w:i/>
          <w:sz w:val="20"/>
          <w:szCs w:val="20"/>
        </w:rPr>
        <w:t xml:space="preserve"> </w:t>
      </w:r>
      <w:r w:rsidRPr="003C01B2">
        <w:rPr>
          <w:rStyle w:val="ezkurwreuab5ozgtqnkl"/>
          <w:i/>
          <w:sz w:val="20"/>
          <w:szCs w:val="20"/>
        </w:rPr>
        <w:t>редактируется</w:t>
      </w:r>
      <w:r w:rsidRPr="003C01B2">
        <w:rPr>
          <w:i/>
          <w:sz w:val="20"/>
          <w:szCs w:val="20"/>
        </w:rPr>
        <w:t xml:space="preserve"> </w:t>
      </w:r>
      <w:r w:rsidRPr="003C01B2">
        <w:rPr>
          <w:rStyle w:val="ezkurwreuab5ozgtqnkl"/>
          <w:i/>
          <w:sz w:val="20"/>
          <w:szCs w:val="20"/>
        </w:rPr>
        <w:t>заменив</w:t>
      </w:r>
      <w:r w:rsidRPr="003C01B2">
        <w:rPr>
          <w:i/>
          <w:sz w:val="20"/>
          <w:szCs w:val="20"/>
        </w:rPr>
        <w:t xml:space="preserve"> </w:t>
      </w:r>
      <w:r w:rsidRPr="003C01B2">
        <w:rPr>
          <w:rStyle w:val="ezkurwreuab5ozgtqnkl"/>
          <w:i/>
          <w:sz w:val="20"/>
          <w:szCs w:val="20"/>
        </w:rPr>
        <w:t>слова</w:t>
      </w:r>
      <w:r w:rsidRPr="003C01B2">
        <w:rPr>
          <w:i/>
          <w:sz w:val="20"/>
          <w:szCs w:val="20"/>
        </w:rPr>
        <w:t xml:space="preserve"> </w:t>
      </w:r>
      <w:r w:rsidRPr="003C01B2">
        <w:rPr>
          <w:rStyle w:val="ezkurwreuab5ozgtqnkl"/>
          <w:i/>
          <w:sz w:val="20"/>
          <w:szCs w:val="20"/>
        </w:rPr>
        <w:t>"внесения платежного</w:t>
      </w:r>
      <w:r w:rsidRPr="003C01B2">
        <w:rPr>
          <w:i/>
          <w:sz w:val="20"/>
          <w:szCs w:val="20"/>
        </w:rPr>
        <w:t xml:space="preserve"> </w:t>
      </w:r>
      <w:r w:rsidRPr="003C01B2">
        <w:rPr>
          <w:rStyle w:val="ezkurwreuab5ozgtqnkl"/>
          <w:i/>
          <w:sz w:val="20"/>
          <w:szCs w:val="20"/>
        </w:rPr>
        <w:t>поручения</w:t>
      </w:r>
      <w:r w:rsidRPr="003C01B2">
        <w:rPr>
          <w:i/>
          <w:sz w:val="20"/>
          <w:szCs w:val="20"/>
        </w:rPr>
        <w:t xml:space="preserve"> </w:t>
      </w:r>
      <w:r w:rsidRPr="003C01B2">
        <w:rPr>
          <w:rStyle w:val="ezkurwreuab5ozgtqnkl"/>
          <w:i/>
          <w:sz w:val="20"/>
          <w:szCs w:val="20"/>
        </w:rPr>
        <w:t>и</w:t>
      </w:r>
      <w:r w:rsidRPr="003C01B2">
        <w:rPr>
          <w:i/>
          <w:sz w:val="20"/>
          <w:szCs w:val="20"/>
        </w:rPr>
        <w:t xml:space="preserve"> </w:t>
      </w:r>
      <w:r w:rsidRPr="003C01B2">
        <w:rPr>
          <w:rStyle w:val="ezkurwreuab5ozgtqnkl"/>
          <w:i/>
          <w:sz w:val="20"/>
          <w:szCs w:val="20"/>
        </w:rPr>
        <w:t>копии</w:t>
      </w:r>
      <w:r w:rsidRPr="003C01B2">
        <w:rPr>
          <w:i/>
          <w:sz w:val="20"/>
          <w:szCs w:val="20"/>
        </w:rPr>
        <w:t xml:space="preserve"> </w:t>
      </w:r>
      <w:r w:rsidRPr="003C01B2">
        <w:rPr>
          <w:rStyle w:val="ezkurwreuab5ozgtqnkl"/>
          <w:i/>
          <w:sz w:val="20"/>
          <w:szCs w:val="20"/>
        </w:rPr>
        <w:t>протокола</w:t>
      </w:r>
      <w:r w:rsidRPr="003C01B2">
        <w:rPr>
          <w:i/>
          <w:sz w:val="20"/>
          <w:szCs w:val="20"/>
        </w:rPr>
        <w:t xml:space="preserve"> </w:t>
      </w:r>
      <w:r w:rsidRPr="003C01B2">
        <w:rPr>
          <w:rStyle w:val="ezkurwreuab5ozgtqnkl"/>
          <w:i/>
          <w:sz w:val="20"/>
          <w:szCs w:val="20"/>
        </w:rPr>
        <w:t>в</w:t>
      </w:r>
      <w:r w:rsidRPr="003C01B2">
        <w:rPr>
          <w:i/>
          <w:sz w:val="20"/>
          <w:szCs w:val="20"/>
        </w:rPr>
        <w:t xml:space="preserve"> </w:t>
      </w:r>
      <w:r w:rsidRPr="003C01B2">
        <w:rPr>
          <w:rStyle w:val="ezkurwreuab5ozgtqnkl"/>
          <w:i/>
          <w:sz w:val="20"/>
          <w:szCs w:val="20"/>
        </w:rPr>
        <w:t>казначейскую</w:t>
      </w:r>
      <w:r w:rsidRPr="003C01B2">
        <w:rPr>
          <w:i/>
          <w:sz w:val="20"/>
          <w:szCs w:val="20"/>
        </w:rPr>
        <w:t xml:space="preserve"> </w:t>
      </w:r>
      <w:r w:rsidRPr="003C01B2">
        <w:rPr>
          <w:rStyle w:val="ezkurwreuab5ozgtqnkl"/>
          <w:i/>
          <w:sz w:val="20"/>
          <w:szCs w:val="20"/>
        </w:rPr>
        <w:t>систему</w:t>
      </w:r>
      <w:r w:rsidRPr="003C01B2">
        <w:rPr>
          <w:i/>
          <w:sz w:val="20"/>
          <w:szCs w:val="20"/>
        </w:rPr>
        <w:t xml:space="preserve"> </w:t>
      </w:r>
      <w:r w:rsidRPr="003C01B2">
        <w:rPr>
          <w:rStyle w:val="ezkurwreuab5ozgtqnkl"/>
          <w:i/>
          <w:sz w:val="20"/>
          <w:szCs w:val="20"/>
        </w:rPr>
        <w:t>уполномоченного органа"</w:t>
      </w:r>
      <w:r w:rsidRPr="003C01B2">
        <w:rPr>
          <w:i/>
          <w:sz w:val="20"/>
          <w:szCs w:val="20"/>
        </w:rPr>
        <w:t xml:space="preserve"> </w:t>
      </w:r>
      <w:r w:rsidRPr="003C01B2">
        <w:rPr>
          <w:rStyle w:val="ezkurwreuab5ozgtqnkl"/>
          <w:i/>
          <w:sz w:val="20"/>
          <w:szCs w:val="20"/>
        </w:rPr>
        <w:t>словами "выдачи платежного</w:t>
      </w:r>
      <w:r w:rsidRPr="003C01B2">
        <w:rPr>
          <w:i/>
          <w:sz w:val="20"/>
          <w:szCs w:val="20"/>
        </w:rPr>
        <w:t xml:space="preserve"> </w:t>
      </w:r>
      <w:r w:rsidRPr="003C01B2">
        <w:rPr>
          <w:rStyle w:val="ezkurwreuab5ozgtqnkl"/>
          <w:i/>
          <w:sz w:val="20"/>
          <w:szCs w:val="20"/>
        </w:rPr>
        <w:t>поручения</w:t>
      </w:r>
      <w:r w:rsidRPr="003C01B2">
        <w:rPr>
          <w:i/>
          <w:sz w:val="20"/>
          <w:szCs w:val="20"/>
        </w:rPr>
        <w:t xml:space="preserve"> </w:t>
      </w:r>
      <w:r w:rsidRPr="003C01B2">
        <w:rPr>
          <w:rStyle w:val="ezkurwreuab5ozgtqnkl"/>
          <w:i/>
          <w:sz w:val="20"/>
          <w:szCs w:val="20"/>
        </w:rPr>
        <w:t>банку".</w:t>
      </w:r>
    </w:p>
    <w:p w14:paraId="47EAB7D0" w14:textId="77777777" w:rsidR="00A80BA2" w:rsidRPr="003C01B2" w:rsidRDefault="00A80BA2">
      <w:pPr>
        <w:rPr>
          <w:rFonts w:ascii="GHEA Grapalat" w:hAnsi="GHEA Grapalat"/>
          <w:sz w:val="20"/>
          <w:szCs w:val="20"/>
        </w:rPr>
      </w:pPr>
      <w:r w:rsidRPr="003C01B2">
        <w:rPr>
          <w:rFonts w:ascii="GHEA Grapalat" w:hAnsi="GHEA Grapalat"/>
          <w:sz w:val="20"/>
          <w:szCs w:val="20"/>
        </w:rPr>
        <w:br w:type="page"/>
      </w:r>
    </w:p>
    <w:p w14:paraId="129A9263"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lastRenderedPageBreak/>
        <w:t>7.1</w:t>
      </w:r>
      <w:r w:rsidR="00F061E8" w:rsidRPr="003C01B2">
        <w:rPr>
          <w:rFonts w:ascii="GHEA Grapalat" w:hAnsi="GHEA Grapalat"/>
          <w:sz w:val="20"/>
          <w:szCs w:val="20"/>
        </w:rPr>
        <w:t>3</w:t>
      </w:r>
      <w:r w:rsidRPr="003C01B2">
        <w:rPr>
          <w:rFonts w:ascii="GHEA Grapalat" w:hAnsi="GHEA Grapalat"/>
          <w:sz w:val="20"/>
          <w:szCs w:val="20"/>
        </w:rPr>
        <w:t>.</w:t>
      </w:r>
      <w:r w:rsidRPr="003C01B2">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3C01B2">
        <w:rPr>
          <w:rFonts w:ascii="GHEA Grapalat" w:hAnsi="GHEA Grapalat"/>
          <w:sz w:val="20"/>
          <w:szCs w:val="20"/>
        </w:rPr>
        <w:t>судебном порядке.</w:t>
      </w:r>
    </w:p>
    <w:p w14:paraId="4EEEA20D"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00F061E8" w:rsidRPr="003C01B2">
        <w:rPr>
          <w:rFonts w:ascii="GHEA Grapalat" w:hAnsi="GHEA Grapalat"/>
          <w:sz w:val="20"/>
          <w:szCs w:val="20"/>
        </w:rPr>
        <w:t>4</w:t>
      </w:r>
      <w:r w:rsidRPr="003C01B2">
        <w:rPr>
          <w:rFonts w:ascii="GHEA Grapalat" w:hAnsi="GHEA Grapalat"/>
          <w:sz w:val="20"/>
          <w:szCs w:val="20"/>
        </w:rPr>
        <w:t>.</w:t>
      </w:r>
      <w:r w:rsidRPr="003C01B2">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3C01B2">
        <w:rPr>
          <w:rFonts w:ascii="GHEA Grapalat" w:hAnsi="GHEA Grapalat"/>
          <w:sz w:val="20"/>
          <w:szCs w:val="20"/>
        </w:rPr>
        <w:t>,</w:t>
      </w:r>
      <w:r w:rsidRPr="003C01B2">
        <w:rPr>
          <w:rFonts w:ascii="GHEA Grapalat" w:hAnsi="GHEA Grapalat"/>
          <w:sz w:val="20"/>
          <w:szCs w:val="20"/>
        </w:rPr>
        <w:t xml:space="preserve"> </w:t>
      </w:r>
      <w:r w:rsidR="000E5F83" w:rsidRPr="003C01B2">
        <w:rPr>
          <w:rFonts w:ascii="GHEA Grapalat" w:hAnsi="GHEA Grapalat"/>
          <w:sz w:val="20"/>
          <w:szCs w:val="20"/>
        </w:rPr>
        <w:t xml:space="preserve">№ 3.1 </w:t>
      </w:r>
      <w:r w:rsidRPr="003C01B2">
        <w:rPr>
          <w:rFonts w:ascii="GHEA Grapalat" w:hAnsi="GHEA Grapalat"/>
          <w:sz w:val="20"/>
          <w:szCs w:val="20"/>
        </w:rPr>
        <w:t>и</w:t>
      </w:r>
      <w:r w:rsidR="000E5F83" w:rsidRPr="003C01B2">
        <w:rPr>
          <w:rFonts w:ascii="GHEA Grapalat" w:hAnsi="GHEA Grapalat"/>
          <w:sz w:val="20"/>
          <w:szCs w:val="20"/>
        </w:rPr>
        <w:t xml:space="preserve"> № 4</w:t>
      </w:r>
      <w:r w:rsidRPr="003C01B2">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3CBAE81" w14:textId="77777777" w:rsidR="003B2F27" w:rsidRPr="003C01B2" w:rsidRDefault="003B2F27" w:rsidP="003B2F27">
      <w:pPr>
        <w:widowControl w:val="0"/>
        <w:tabs>
          <w:tab w:val="left" w:pos="1276"/>
        </w:tabs>
        <w:spacing w:after="160" w:line="360" w:lineRule="auto"/>
        <w:ind w:firstLine="567"/>
        <w:jc w:val="both"/>
        <w:rPr>
          <w:rFonts w:ascii="GHEA Grapalat" w:hAnsi="GHEA Grapalat"/>
          <w:sz w:val="20"/>
          <w:szCs w:val="20"/>
        </w:rPr>
      </w:pPr>
      <w:r w:rsidRPr="003C01B2">
        <w:rPr>
          <w:rFonts w:ascii="GHEA Grapalat" w:hAnsi="GHEA Grapalat"/>
          <w:sz w:val="20"/>
          <w:szCs w:val="20"/>
        </w:rPr>
        <w:t>7.1</w:t>
      </w:r>
      <w:r w:rsidR="00F061E8" w:rsidRPr="003C01B2">
        <w:rPr>
          <w:rFonts w:ascii="GHEA Grapalat" w:hAnsi="GHEA Grapalat"/>
          <w:sz w:val="20"/>
          <w:szCs w:val="20"/>
        </w:rPr>
        <w:t>5</w:t>
      </w:r>
      <w:r w:rsidRPr="003C01B2">
        <w:rPr>
          <w:rFonts w:ascii="GHEA Grapalat" w:hAnsi="GHEA Grapalat"/>
          <w:sz w:val="20"/>
          <w:szCs w:val="20"/>
        </w:rPr>
        <w:t>.</w:t>
      </w:r>
      <w:r w:rsidRPr="003C01B2">
        <w:rPr>
          <w:rFonts w:ascii="GHEA Grapalat" w:hAnsi="GHEA Grapalat"/>
          <w:sz w:val="20"/>
          <w:szCs w:val="20"/>
        </w:rPr>
        <w:tab/>
        <w:t>В отношении настоящего Договора применяется право Республики Армения.</w:t>
      </w:r>
    </w:p>
    <w:p w14:paraId="194A7C59" w14:textId="77777777" w:rsidR="003B2F27" w:rsidRPr="003C01B2" w:rsidRDefault="003B2F27" w:rsidP="003B2F27">
      <w:pPr>
        <w:widowControl w:val="0"/>
        <w:spacing w:after="160" w:line="360" w:lineRule="auto"/>
        <w:rPr>
          <w:rFonts w:ascii="GHEA Grapalat" w:hAnsi="GHEA Grapalat"/>
          <w:sz w:val="20"/>
          <w:szCs w:val="20"/>
        </w:rPr>
      </w:pPr>
    </w:p>
    <w:p w14:paraId="599131E8"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b/>
          <w:sz w:val="20"/>
          <w:szCs w:val="20"/>
        </w:rPr>
        <w:t>8.</w:t>
      </w:r>
      <w:r w:rsidRPr="003C01B2">
        <w:rPr>
          <w:rFonts w:ascii="GHEA Grapalat" w:hAnsi="GHEA Grapalat"/>
          <w:sz w:val="20"/>
          <w:szCs w:val="20"/>
        </w:rPr>
        <w:t xml:space="preserve"> </w:t>
      </w:r>
      <w:r w:rsidRPr="003C01B2">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3C01B2" w14:paraId="475BC58E" w14:textId="77777777" w:rsidTr="005B7138">
        <w:trPr>
          <w:jc w:val="center"/>
        </w:trPr>
        <w:tc>
          <w:tcPr>
            <w:tcW w:w="4536" w:type="dxa"/>
          </w:tcPr>
          <w:p w14:paraId="32346760" w14:textId="77777777" w:rsidR="003B2F27" w:rsidRPr="003C01B2" w:rsidRDefault="003B2F27" w:rsidP="005B7138">
            <w:pPr>
              <w:widowControl w:val="0"/>
              <w:spacing w:after="160" w:line="360" w:lineRule="auto"/>
              <w:jc w:val="center"/>
              <w:rPr>
                <w:rFonts w:ascii="GHEA Grapalat" w:hAnsi="GHEA Grapalat"/>
                <w:b/>
                <w:sz w:val="20"/>
                <w:szCs w:val="20"/>
              </w:rPr>
            </w:pPr>
            <w:r w:rsidRPr="003C01B2">
              <w:rPr>
                <w:rFonts w:ascii="GHEA Grapalat" w:hAnsi="GHEA Grapalat"/>
                <w:b/>
                <w:sz w:val="20"/>
                <w:szCs w:val="20"/>
              </w:rPr>
              <w:t>ЗАКАЗЧИК</w:t>
            </w:r>
          </w:p>
          <w:p w14:paraId="1F6E9C67" w14:textId="77777777" w:rsidR="003B2F27" w:rsidRPr="003C01B2" w:rsidRDefault="003B2F27" w:rsidP="005B7138">
            <w:pPr>
              <w:widowControl w:val="0"/>
              <w:jc w:val="center"/>
              <w:rPr>
                <w:rFonts w:ascii="GHEA Grapalat" w:hAnsi="GHEA Grapalat"/>
                <w:sz w:val="20"/>
                <w:szCs w:val="20"/>
              </w:rPr>
            </w:pPr>
            <w:r w:rsidRPr="003C01B2">
              <w:rPr>
                <w:rFonts w:ascii="GHEA Grapalat" w:hAnsi="GHEA Grapalat"/>
                <w:sz w:val="20"/>
                <w:szCs w:val="20"/>
              </w:rPr>
              <w:t>____________________________</w:t>
            </w:r>
          </w:p>
          <w:p w14:paraId="7172DCAE"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5E88E111" w14:textId="77777777" w:rsidR="003B2F27" w:rsidRPr="003C01B2" w:rsidRDefault="003B2F27" w:rsidP="005B7138">
            <w:pPr>
              <w:widowControl w:val="0"/>
              <w:spacing w:after="160" w:line="360" w:lineRule="auto"/>
              <w:jc w:val="center"/>
              <w:rPr>
                <w:rFonts w:ascii="GHEA Grapalat" w:hAnsi="GHEA Grapalat"/>
                <w:sz w:val="20"/>
                <w:szCs w:val="20"/>
                <w:lang w:val="en-US"/>
              </w:rPr>
            </w:pPr>
          </w:p>
          <w:p w14:paraId="442F2BB5" w14:textId="77777777" w:rsidR="003B2F27" w:rsidRPr="003C01B2" w:rsidRDefault="003B2F27" w:rsidP="005B7138">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М. П.</w:t>
            </w:r>
          </w:p>
        </w:tc>
        <w:tc>
          <w:tcPr>
            <w:tcW w:w="4111" w:type="dxa"/>
          </w:tcPr>
          <w:p w14:paraId="60AC931F" w14:textId="77777777" w:rsidR="003B2F27" w:rsidRPr="003C01B2" w:rsidRDefault="003B2F27" w:rsidP="005B7138">
            <w:pPr>
              <w:widowControl w:val="0"/>
              <w:spacing w:after="160" w:line="360" w:lineRule="auto"/>
              <w:jc w:val="center"/>
              <w:rPr>
                <w:rFonts w:ascii="GHEA Grapalat" w:hAnsi="GHEA Grapalat"/>
                <w:b/>
                <w:sz w:val="20"/>
                <w:szCs w:val="20"/>
              </w:rPr>
            </w:pPr>
            <w:r w:rsidRPr="003C01B2">
              <w:rPr>
                <w:rFonts w:ascii="GHEA Grapalat" w:hAnsi="GHEA Grapalat"/>
                <w:b/>
                <w:sz w:val="20"/>
                <w:szCs w:val="20"/>
              </w:rPr>
              <w:t>ИСПОЛНИТЕЛЬ</w:t>
            </w:r>
          </w:p>
          <w:p w14:paraId="5794FA55"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____________________________</w:t>
            </w:r>
          </w:p>
          <w:p w14:paraId="09546234"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054817C5" w14:textId="77777777" w:rsidR="003B2F27" w:rsidRPr="003C01B2" w:rsidRDefault="003B2F27" w:rsidP="005B7138">
            <w:pPr>
              <w:widowControl w:val="0"/>
              <w:spacing w:after="160" w:line="360" w:lineRule="auto"/>
              <w:jc w:val="center"/>
              <w:rPr>
                <w:rFonts w:ascii="GHEA Grapalat" w:hAnsi="GHEA Grapalat"/>
                <w:sz w:val="20"/>
                <w:szCs w:val="20"/>
                <w:lang w:val="en-US"/>
              </w:rPr>
            </w:pPr>
          </w:p>
          <w:p w14:paraId="39C4A0DB" w14:textId="77777777" w:rsidR="003B2F27" w:rsidRPr="003C01B2" w:rsidRDefault="003B2F27" w:rsidP="005B7138">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М. П.</w:t>
            </w:r>
          </w:p>
        </w:tc>
      </w:tr>
    </w:tbl>
    <w:p w14:paraId="26B6A3D1" w14:textId="77777777" w:rsidR="003B2F27" w:rsidRPr="003C01B2" w:rsidRDefault="003B2F27" w:rsidP="003B2F27">
      <w:pPr>
        <w:widowControl w:val="0"/>
        <w:spacing w:after="160" w:line="360" w:lineRule="auto"/>
        <w:ind w:firstLine="709"/>
        <w:jc w:val="center"/>
        <w:rPr>
          <w:rFonts w:ascii="GHEA Grapalat" w:hAnsi="GHEA Grapalat"/>
          <w:b/>
          <w:sz w:val="20"/>
          <w:szCs w:val="20"/>
        </w:rPr>
      </w:pPr>
    </w:p>
    <w:p w14:paraId="47B74A7D" w14:textId="77777777" w:rsidR="003B2F27" w:rsidRPr="003C01B2" w:rsidRDefault="003B2F27" w:rsidP="003B2F27">
      <w:pPr>
        <w:widowControl w:val="0"/>
        <w:spacing w:after="160" w:line="360" w:lineRule="auto"/>
        <w:ind w:firstLine="567"/>
        <w:jc w:val="both"/>
        <w:rPr>
          <w:rFonts w:ascii="GHEA Grapalat" w:hAnsi="GHEA Grapalat" w:cs="Sylfaen"/>
          <w:i/>
          <w:sz w:val="20"/>
          <w:szCs w:val="20"/>
        </w:rPr>
      </w:pPr>
      <w:r w:rsidRPr="003C01B2">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14:paraId="5DB174C6" w14:textId="77777777" w:rsidR="003B2F27" w:rsidRPr="003C01B2" w:rsidRDefault="00360C67" w:rsidP="00360C67">
      <w:pPr>
        <w:widowControl w:val="0"/>
        <w:autoSpaceDE w:val="0"/>
        <w:autoSpaceDN w:val="0"/>
        <w:adjustRightInd w:val="0"/>
        <w:spacing w:after="160" w:line="360" w:lineRule="auto"/>
        <w:rPr>
          <w:rFonts w:ascii="GHEA Grapalat" w:hAnsi="GHEA Grapalat" w:cs="TimesArmenianPSMT"/>
          <w:sz w:val="20"/>
          <w:szCs w:val="20"/>
        </w:rPr>
      </w:pPr>
      <w:r w:rsidRPr="003C01B2">
        <w:rPr>
          <w:rFonts w:ascii="GHEA Grapalat" w:hAnsi="GHEA Grapalat" w:cs="TimesArmenianPSMT"/>
          <w:sz w:val="20"/>
          <w:szCs w:val="20"/>
        </w:rPr>
        <w:t>----------------</w:t>
      </w:r>
    </w:p>
    <w:p w14:paraId="7BD9C830" w14:textId="77777777" w:rsidR="00360C67" w:rsidRPr="003C01B2" w:rsidRDefault="00360C67" w:rsidP="00360C67">
      <w:pPr>
        <w:pStyle w:val="FootnoteText"/>
        <w:jc w:val="both"/>
        <w:rPr>
          <w:rFonts w:ascii="GHEA Grapalat" w:hAnsi="GHEA Grapalat"/>
        </w:rPr>
      </w:pPr>
      <w:r w:rsidRPr="003C01B2">
        <w:rPr>
          <w:rFonts w:ascii="GHEA Grapalat" w:hAnsi="GHEA Grapalat"/>
          <w:i/>
          <w:vertAlign w:val="superscript"/>
        </w:rPr>
        <w:t>25</w:t>
      </w:r>
      <w:r w:rsidRPr="003C01B2">
        <w:rPr>
          <w:rFonts w:ascii="GHEA Grapalat" w:hAnsi="GHEA Grapalat"/>
          <w:i/>
        </w:rPr>
        <w:t xml:space="preserve"> Если Договор заключается на основании части 6 статьи 15 закона Республики Армения "О</w:t>
      </w:r>
      <w:r w:rsidRPr="003C01B2">
        <w:rPr>
          <w:rFonts w:ascii="Courier New" w:hAnsi="Courier New" w:cs="Courier New"/>
          <w:i/>
          <w:lang w:val="en-US"/>
        </w:rPr>
        <w:t> </w:t>
      </w:r>
      <w:r w:rsidRPr="003C01B2">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6CE1C7BB" w14:textId="77777777" w:rsidR="00360C67" w:rsidRPr="003C01B2" w:rsidRDefault="00360C67" w:rsidP="00360C67">
      <w:pPr>
        <w:pStyle w:val="FootnoteText"/>
        <w:ind w:firstLine="708"/>
        <w:jc w:val="both"/>
        <w:rPr>
          <w:rFonts w:ascii="GHEA Grapalat" w:hAnsi="GHEA Grapalat"/>
          <w:i/>
        </w:rPr>
      </w:pPr>
      <w:r w:rsidRPr="003C01B2">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2CB83929" w14:textId="77777777" w:rsidR="00360C67" w:rsidRPr="003C01B2" w:rsidRDefault="003A519F" w:rsidP="00360C67">
      <w:pPr>
        <w:widowControl w:val="0"/>
        <w:autoSpaceDE w:val="0"/>
        <w:autoSpaceDN w:val="0"/>
        <w:adjustRightInd w:val="0"/>
        <w:spacing w:after="160" w:line="360" w:lineRule="auto"/>
        <w:rPr>
          <w:rFonts w:ascii="GHEA Grapalat" w:hAnsi="GHEA Grapalat" w:cs="TimesArmenianPSMT"/>
          <w:sz w:val="20"/>
          <w:szCs w:val="20"/>
        </w:rPr>
      </w:pPr>
      <w:r w:rsidRPr="003C01B2">
        <w:rPr>
          <w:rStyle w:val="ezkurwreuab5ozgtqnkl"/>
          <w:rFonts w:ascii="Cambria" w:hAnsi="Cambria" w:cs="Cambria"/>
          <w:i/>
          <w:sz w:val="20"/>
          <w:szCs w:val="20"/>
        </w:rPr>
        <w:t xml:space="preserve">       </w:t>
      </w:r>
      <w:r w:rsidR="00DF4121" w:rsidRPr="003C01B2">
        <w:rPr>
          <w:rStyle w:val="ezkurwreuab5ozgtqnkl"/>
          <w:rFonts w:ascii="Cambria" w:hAnsi="Cambria" w:cs="Cambria"/>
          <w:i/>
          <w:sz w:val="20"/>
          <w:szCs w:val="20"/>
        </w:rPr>
        <w:t>Срок</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установленный</w:t>
      </w:r>
      <w:r w:rsidR="00DF4121" w:rsidRPr="003C01B2">
        <w:rPr>
          <w:i/>
          <w:sz w:val="20"/>
          <w:szCs w:val="20"/>
        </w:rPr>
        <w:t xml:space="preserve"> </w:t>
      </w:r>
      <w:r w:rsidR="00DF4121" w:rsidRPr="003C01B2">
        <w:rPr>
          <w:rFonts w:ascii="Cambria" w:hAnsi="Cambria"/>
          <w:i/>
          <w:sz w:val="20"/>
          <w:szCs w:val="20"/>
        </w:rPr>
        <w:t xml:space="preserve">в </w:t>
      </w:r>
      <w:r w:rsidR="00DF4121" w:rsidRPr="003C01B2">
        <w:rPr>
          <w:rStyle w:val="ezkurwreuab5ozgtqnkl"/>
          <w:i/>
          <w:sz w:val="20"/>
          <w:szCs w:val="20"/>
        </w:rPr>
        <w:t>5</w:t>
      </w:r>
      <w:r w:rsidR="00DF4121" w:rsidRPr="003C01B2">
        <w:rPr>
          <w:rStyle w:val="ezkurwreuab5ozgtqnkl"/>
          <w:rFonts w:asciiTheme="minorHAnsi" w:hAnsiTheme="minorHAnsi"/>
          <w:i/>
          <w:sz w:val="20"/>
          <w:szCs w:val="20"/>
        </w:rPr>
        <w:t>-ом</w:t>
      </w:r>
      <w:r w:rsidR="00DF4121" w:rsidRPr="003C01B2">
        <w:rPr>
          <w:i/>
          <w:sz w:val="20"/>
          <w:szCs w:val="20"/>
        </w:rPr>
        <w:t xml:space="preserve"> </w:t>
      </w:r>
      <w:r w:rsidR="00DF4121" w:rsidRPr="003C01B2">
        <w:rPr>
          <w:rStyle w:val="ezkurwreuab5ozgtqnkl"/>
          <w:rFonts w:ascii="Cambria" w:hAnsi="Cambria" w:cs="Cambria"/>
          <w:i/>
          <w:sz w:val="20"/>
          <w:szCs w:val="20"/>
        </w:rPr>
        <w:t>предложении настоящего</w:t>
      </w:r>
      <w:r w:rsidR="00DF4121" w:rsidRPr="003C01B2">
        <w:rPr>
          <w:i/>
          <w:sz w:val="20"/>
          <w:szCs w:val="20"/>
        </w:rPr>
        <w:t xml:space="preserve"> </w:t>
      </w:r>
      <w:r w:rsidR="00DF4121" w:rsidRPr="003C01B2">
        <w:rPr>
          <w:rStyle w:val="ezkurwreuab5ozgtqnkl"/>
          <w:rFonts w:ascii="Cambria" w:hAnsi="Cambria" w:cs="Cambria"/>
          <w:i/>
          <w:sz w:val="20"/>
          <w:szCs w:val="20"/>
        </w:rPr>
        <w:t>пункта</w:t>
      </w:r>
      <w:r w:rsidR="00DF4121" w:rsidRPr="003C01B2">
        <w:rPr>
          <w:i/>
          <w:sz w:val="20"/>
          <w:szCs w:val="20"/>
        </w:rPr>
        <w:t xml:space="preserve">, </w:t>
      </w:r>
      <w:r w:rsidR="00DF4121" w:rsidRPr="003C01B2">
        <w:rPr>
          <w:rStyle w:val="ezkurwreuab5ozgtqnkl"/>
          <w:rFonts w:ascii="Cambria" w:hAnsi="Cambria" w:cs="Cambria"/>
          <w:i/>
          <w:sz w:val="20"/>
          <w:szCs w:val="20"/>
        </w:rPr>
        <w:t>не</w:t>
      </w:r>
      <w:r w:rsidR="00DF4121" w:rsidRPr="003C01B2">
        <w:rPr>
          <w:i/>
          <w:sz w:val="20"/>
          <w:szCs w:val="20"/>
        </w:rPr>
        <w:t xml:space="preserve"> </w:t>
      </w:r>
      <w:r w:rsidR="00DF4121" w:rsidRPr="003C01B2">
        <w:rPr>
          <w:rStyle w:val="ezkurwreuab5ozgtqnkl"/>
          <w:rFonts w:ascii="Cambria" w:hAnsi="Cambria" w:cs="Cambria"/>
          <w:i/>
          <w:sz w:val="20"/>
          <w:szCs w:val="20"/>
        </w:rPr>
        <w:t>может</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быть</w:t>
      </w:r>
      <w:r w:rsidR="00DF4121" w:rsidRPr="003C01B2">
        <w:rPr>
          <w:rStyle w:val="ezkurwreuab5ozgtqnkl"/>
          <w:i/>
          <w:sz w:val="20"/>
          <w:szCs w:val="20"/>
        </w:rPr>
        <w:t xml:space="preserve"> </w:t>
      </w:r>
      <w:r w:rsidR="00DF4121" w:rsidRPr="003C01B2">
        <w:rPr>
          <w:rStyle w:val="ezkurwreuab5ozgtqnkl"/>
          <w:rFonts w:ascii="Cambria" w:hAnsi="Cambria" w:cs="Cambria"/>
          <w:i/>
          <w:sz w:val="20"/>
          <w:szCs w:val="20"/>
        </w:rPr>
        <w:t>менее</w:t>
      </w:r>
      <w:r w:rsidR="00DF4121" w:rsidRPr="003C01B2">
        <w:rPr>
          <w:i/>
          <w:sz w:val="20"/>
          <w:szCs w:val="20"/>
        </w:rPr>
        <w:t xml:space="preserve"> </w:t>
      </w:r>
      <w:r w:rsidR="00DF4121" w:rsidRPr="003C01B2">
        <w:rPr>
          <w:rStyle w:val="ezkurwreuab5ozgtqnkl"/>
          <w:i/>
          <w:sz w:val="20"/>
          <w:szCs w:val="20"/>
        </w:rPr>
        <w:t>10</w:t>
      </w:r>
      <w:r w:rsidR="00DF4121" w:rsidRPr="003C01B2">
        <w:rPr>
          <w:i/>
          <w:sz w:val="20"/>
          <w:szCs w:val="20"/>
        </w:rPr>
        <w:t xml:space="preserve"> </w:t>
      </w:r>
      <w:r w:rsidR="00DF4121" w:rsidRPr="003C01B2">
        <w:rPr>
          <w:rStyle w:val="ezkurwreuab5ozgtqnkl"/>
          <w:rFonts w:ascii="Cambria" w:hAnsi="Cambria" w:cs="Cambria"/>
          <w:i/>
          <w:sz w:val="20"/>
          <w:szCs w:val="20"/>
        </w:rPr>
        <w:t>рабочих</w:t>
      </w:r>
      <w:r w:rsidR="00DF4121" w:rsidRPr="003C01B2">
        <w:rPr>
          <w:i/>
          <w:sz w:val="20"/>
          <w:szCs w:val="20"/>
        </w:rPr>
        <w:t xml:space="preserve"> </w:t>
      </w:r>
      <w:r w:rsidR="00DF4121" w:rsidRPr="003C01B2">
        <w:rPr>
          <w:rStyle w:val="ezkurwreuab5ozgtqnkl"/>
          <w:rFonts w:ascii="Cambria" w:hAnsi="Cambria" w:cs="Cambria"/>
          <w:i/>
          <w:sz w:val="20"/>
          <w:szCs w:val="20"/>
        </w:rPr>
        <w:t>дней</w:t>
      </w:r>
      <w:r w:rsidR="00DF4121" w:rsidRPr="003C01B2">
        <w:rPr>
          <w:rStyle w:val="ezkurwreuab5ozgtqnkl"/>
          <w:rFonts w:ascii="Cambria" w:hAnsi="Cambria" w:cs="Cambria"/>
          <w:i/>
          <w:sz w:val="20"/>
          <w:szCs w:val="20"/>
          <w:lang w:val="hy-AM"/>
        </w:rPr>
        <w:t>.</w:t>
      </w:r>
    </w:p>
    <w:p w14:paraId="3275A6D9" w14:textId="77777777" w:rsidR="003B2F27" w:rsidRPr="003C01B2" w:rsidRDefault="003B2F27" w:rsidP="003B2F27">
      <w:pPr>
        <w:rPr>
          <w:rFonts w:ascii="GHEA Grapalat" w:hAnsi="GHEA Grapalat"/>
          <w:sz w:val="20"/>
          <w:szCs w:val="20"/>
        </w:rPr>
      </w:pPr>
      <w:r w:rsidRPr="003C01B2">
        <w:rPr>
          <w:rFonts w:ascii="GHEA Grapalat" w:hAnsi="GHEA Grapalat"/>
          <w:sz w:val="20"/>
          <w:szCs w:val="20"/>
        </w:rPr>
        <w:br w:type="page"/>
      </w:r>
      <w:r w:rsidR="00360C67" w:rsidRPr="003C01B2">
        <w:rPr>
          <w:rFonts w:ascii="GHEA Grapalat" w:hAnsi="GHEA Grapalat"/>
          <w:sz w:val="20"/>
          <w:szCs w:val="20"/>
        </w:rPr>
        <w:lastRenderedPageBreak/>
        <w:t>--</w:t>
      </w:r>
    </w:p>
    <w:p w14:paraId="668E9B36"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Приложение № 1</w:t>
      </w:r>
    </w:p>
    <w:p w14:paraId="07E5524B"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i/>
          <w:sz w:val="20"/>
          <w:szCs w:val="20"/>
        </w:rPr>
        <w:br/>
        <w:t>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0392BB66" w14:textId="77777777" w:rsidR="003B2F27" w:rsidRPr="003C01B2" w:rsidRDefault="003B2F27" w:rsidP="003B2F27">
      <w:pPr>
        <w:widowControl w:val="0"/>
        <w:spacing w:after="160" w:line="360" w:lineRule="auto"/>
        <w:jc w:val="center"/>
        <w:rPr>
          <w:rFonts w:ascii="GHEA Grapalat" w:hAnsi="GHEA Grapalat"/>
          <w:sz w:val="20"/>
          <w:szCs w:val="20"/>
        </w:rPr>
      </w:pPr>
    </w:p>
    <w:p w14:paraId="2F2BFBB7" w14:textId="77777777" w:rsidR="003B2F27" w:rsidRPr="003C01B2" w:rsidRDefault="003B2F27" w:rsidP="003B2F27">
      <w:pPr>
        <w:widowControl w:val="0"/>
        <w:spacing w:after="160" w:line="360" w:lineRule="auto"/>
        <w:jc w:val="center"/>
        <w:rPr>
          <w:rFonts w:ascii="GHEA Grapalat" w:hAnsi="GHEA Grapalat"/>
          <w:sz w:val="20"/>
          <w:szCs w:val="20"/>
        </w:rPr>
      </w:pPr>
      <w:r w:rsidRPr="003C01B2">
        <w:rPr>
          <w:rFonts w:ascii="GHEA Grapalat" w:hAnsi="GHEA Grapalat"/>
          <w:sz w:val="20"/>
          <w:szCs w:val="20"/>
        </w:rPr>
        <w:t>ТЕХНИЧЕСКАЯ ХАРАКТЕРИСТИКА-ГРАФИК ЗАКУПКИ</w:t>
      </w:r>
      <w:r w:rsidRPr="003C01B2">
        <w:rPr>
          <w:rStyle w:val="FootnoteReference"/>
          <w:rFonts w:ascii="GHEA Grapalat" w:hAnsi="GHEA Grapalat"/>
          <w:sz w:val="20"/>
          <w:szCs w:val="20"/>
        </w:rPr>
        <w:footnoteReference w:customMarkFollows="1" w:id="16"/>
        <w:t>*</w:t>
      </w:r>
    </w:p>
    <w:p w14:paraId="45647625" w14:textId="77777777" w:rsidR="003B2F27" w:rsidRPr="003C01B2" w:rsidRDefault="003B2F27" w:rsidP="003B2F27">
      <w:pPr>
        <w:widowControl w:val="0"/>
        <w:spacing w:after="160" w:line="360" w:lineRule="auto"/>
        <w:jc w:val="right"/>
        <w:rPr>
          <w:rFonts w:ascii="GHEA Grapalat" w:hAnsi="GHEA Grapalat"/>
          <w:sz w:val="20"/>
          <w:szCs w:val="20"/>
        </w:rPr>
      </w:pPr>
      <w:r w:rsidRPr="003C01B2">
        <w:rPr>
          <w:rFonts w:ascii="GHEA Grapalat" w:hAnsi="GHEA Grapalat"/>
          <w:sz w:val="20"/>
          <w:szCs w:val="20"/>
        </w:rPr>
        <w:t>драмов РА</w:t>
      </w:r>
    </w:p>
    <w:tbl>
      <w:tblPr>
        <w:tblW w:w="11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497"/>
        <w:gridCol w:w="1174"/>
        <w:gridCol w:w="1355"/>
        <w:gridCol w:w="822"/>
        <w:gridCol w:w="1612"/>
        <w:gridCol w:w="1542"/>
      </w:tblGrid>
      <w:tr w:rsidR="003B2F27" w:rsidRPr="003C01B2" w14:paraId="5B86C10D" w14:textId="77777777" w:rsidTr="003A1C2B">
        <w:trPr>
          <w:trHeight w:val="422"/>
          <w:jc w:val="center"/>
        </w:trPr>
        <w:tc>
          <w:tcPr>
            <w:tcW w:w="11230" w:type="dxa"/>
            <w:gridSpan w:val="8"/>
          </w:tcPr>
          <w:p w14:paraId="3A153B0A"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Услуги</w:t>
            </w:r>
          </w:p>
        </w:tc>
      </w:tr>
      <w:tr w:rsidR="003B2F27" w:rsidRPr="003C01B2" w14:paraId="2AB9E9E8" w14:textId="77777777" w:rsidTr="003A1C2B">
        <w:trPr>
          <w:trHeight w:val="247"/>
          <w:jc w:val="center"/>
        </w:trPr>
        <w:tc>
          <w:tcPr>
            <w:tcW w:w="1880" w:type="dxa"/>
            <w:vMerge w:val="restart"/>
            <w:vAlign w:val="center"/>
          </w:tcPr>
          <w:p w14:paraId="5BA9086E"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номер предусмотренного приглашением лота</w:t>
            </w:r>
          </w:p>
        </w:tc>
        <w:tc>
          <w:tcPr>
            <w:tcW w:w="1846" w:type="dxa"/>
            <w:vMerge w:val="restart"/>
            <w:vAlign w:val="center"/>
          </w:tcPr>
          <w:p w14:paraId="7EB555B3"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промежуточный код, предусмотренный планом закупок по классификации ЕЗК (CPV)</w:t>
            </w:r>
          </w:p>
        </w:tc>
        <w:tc>
          <w:tcPr>
            <w:tcW w:w="2498" w:type="dxa"/>
            <w:vMerge w:val="restart"/>
            <w:vAlign w:val="center"/>
          </w:tcPr>
          <w:p w14:paraId="0DA5A9E5"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техническая характеристика</w:t>
            </w:r>
          </w:p>
        </w:tc>
        <w:tc>
          <w:tcPr>
            <w:tcW w:w="1174" w:type="dxa"/>
            <w:vMerge w:val="restart"/>
            <w:vAlign w:val="center"/>
          </w:tcPr>
          <w:p w14:paraId="27735F0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единица измерения</w:t>
            </w:r>
          </w:p>
        </w:tc>
        <w:tc>
          <w:tcPr>
            <w:tcW w:w="1355" w:type="dxa"/>
            <w:vMerge w:val="restart"/>
            <w:vAlign w:val="center"/>
          </w:tcPr>
          <w:p w14:paraId="10116929"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общая цена/драмов РА</w:t>
            </w:r>
          </w:p>
        </w:tc>
        <w:tc>
          <w:tcPr>
            <w:tcW w:w="822" w:type="dxa"/>
            <w:vMerge w:val="restart"/>
            <w:vAlign w:val="center"/>
          </w:tcPr>
          <w:p w14:paraId="06FC06AA"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общий объем</w:t>
            </w:r>
          </w:p>
        </w:tc>
        <w:tc>
          <w:tcPr>
            <w:tcW w:w="1655" w:type="dxa"/>
            <w:gridSpan w:val="2"/>
            <w:vAlign w:val="center"/>
          </w:tcPr>
          <w:p w14:paraId="0D98672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предоставления</w:t>
            </w:r>
          </w:p>
        </w:tc>
      </w:tr>
      <w:tr w:rsidR="003B2F27" w:rsidRPr="003C01B2" w14:paraId="65855C50" w14:textId="77777777" w:rsidTr="003A1C2B">
        <w:trPr>
          <w:trHeight w:val="501"/>
          <w:jc w:val="center"/>
        </w:trPr>
        <w:tc>
          <w:tcPr>
            <w:tcW w:w="1880" w:type="dxa"/>
            <w:vMerge/>
            <w:vAlign w:val="center"/>
          </w:tcPr>
          <w:p w14:paraId="394F3F99" w14:textId="77777777" w:rsidR="003B2F27" w:rsidRPr="003C01B2" w:rsidRDefault="003B2F27" w:rsidP="005B7138">
            <w:pPr>
              <w:widowControl w:val="0"/>
              <w:spacing w:after="120"/>
              <w:jc w:val="center"/>
              <w:rPr>
                <w:rFonts w:ascii="GHEA Grapalat" w:hAnsi="GHEA Grapalat"/>
                <w:sz w:val="20"/>
                <w:szCs w:val="20"/>
              </w:rPr>
            </w:pPr>
          </w:p>
        </w:tc>
        <w:tc>
          <w:tcPr>
            <w:tcW w:w="1846" w:type="dxa"/>
            <w:vMerge/>
            <w:vAlign w:val="center"/>
          </w:tcPr>
          <w:p w14:paraId="3047B403" w14:textId="77777777" w:rsidR="003B2F27" w:rsidRPr="003C01B2" w:rsidRDefault="003B2F27" w:rsidP="005B7138">
            <w:pPr>
              <w:widowControl w:val="0"/>
              <w:spacing w:after="120"/>
              <w:jc w:val="center"/>
              <w:rPr>
                <w:rFonts w:ascii="GHEA Grapalat" w:hAnsi="GHEA Grapalat"/>
                <w:sz w:val="20"/>
                <w:szCs w:val="20"/>
              </w:rPr>
            </w:pPr>
          </w:p>
        </w:tc>
        <w:tc>
          <w:tcPr>
            <w:tcW w:w="2498" w:type="dxa"/>
            <w:vMerge/>
            <w:vAlign w:val="center"/>
          </w:tcPr>
          <w:p w14:paraId="49D1B25A" w14:textId="77777777" w:rsidR="003B2F27" w:rsidRPr="003C01B2" w:rsidRDefault="003B2F27" w:rsidP="005B7138">
            <w:pPr>
              <w:widowControl w:val="0"/>
              <w:spacing w:after="120"/>
              <w:jc w:val="center"/>
              <w:rPr>
                <w:rFonts w:ascii="GHEA Grapalat" w:hAnsi="GHEA Grapalat"/>
                <w:sz w:val="20"/>
                <w:szCs w:val="20"/>
              </w:rPr>
            </w:pPr>
          </w:p>
        </w:tc>
        <w:tc>
          <w:tcPr>
            <w:tcW w:w="1174" w:type="dxa"/>
            <w:vMerge/>
            <w:vAlign w:val="center"/>
          </w:tcPr>
          <w:p w14:paraId="0CB409AE" w14:textId="77777777" w:rsidR="003B2F27" w:rsidRPr="003C01B2" w:rsidRDefault="003B2F27" w:rsidP="005B7138">
            <w:pPr>
              <w:widowControl w:val="0"/>
              <w:spacing w:after="120"/>
              <w:jc w:val="center"/>
              <w:rPr>
                <w:rFonts w:ascii="GHEA Grapalat" w:hAnsi="GHEA Grapalat"/>
                <w:sz w:val="20"/>
                <w:szCs w:val="20"/>
              </w:rPr>
            </w:pPr>
          </w:p>
        </w:tc>
        <w:tc>
          <w:tcPr>
            <w:tcW w:w="1355" w:type="dxa"/>
            <w:vMerge/>
            <w:vAlign w:val="center"/>
          </w:tcPr>
          <w:p w14:paraId="71E409A9" w14:textId="77777777" w:rsidR="003B2F27" w:rsidRPr="003C01B2" w:rsidRDefault="003B2F27" w:rsidP="005B7138">
            <w:pPr>
              <w:widowControl w:val="0"/>
              <w:spacing w:after="120"/>
              <w:jc w:val="center"/>
              <w:rPr>
                <w:rFonts w:ascii="GHEA Grapalat" w:hAnsi="GHEA Grapalat"/>
                <w:sz w:val="20"/>
                <w:szCs w:val="20"/>
              </w:rPr>
            </w:pPr>
          </w:p>
        </w:tc>
        <w:tc>
          <w:tcPr>
            <w:tcW w:w="822" w:type="dxa"/>
            <w:vMerge/>
            <w:vAlign w:val="center"/>
          </w:tcPr>
          <w:p w14:paraId="5453941A" w14:textId="77777777" w:rsidR="003B2F27" w:rsidRPr="003C01B2" w:rsidRDefault="003B2F27" w:rsidP="005B7138">
            <w:pPr>
              <w:widowControl w:val="0"/>
              <w:spacing w:after="120"/>
              <w:jc w:val="center"/>
              <w:rPr>
                <w:rFonts w:ascii="GHEA Grapalat" w:hAnsi="GHEA Grapalat"/>
                <w:sz w:val="20"/>
                <w:szCs w:val="20"/>
              </w:rPr>
            </w:pPr>
          </w:p>
        </w:tc>
        <w:tc>
          <w:tcPr>
            <w:tcW w:w="848" w:type="dxa"/>
            <w:vAlign w:val="center"/>
          </w:tcPr>
          <w:p w14:paraId="25657F17"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адрес</w:t>
            </w:r>
          </w:p>
        </w:tc>
        <w:tc>
          <w:tcPr>
            <w:tcW w:w="807" w:type="dxa"/>
            <w:vAlign w:val="center"/>
          </w:tcPr>
          <w:p w14:paraId="41C9606F" w14:textId="77777777" w:rsidR="003B2F27" w:rsidRPr="003C01B2" w:rsidRDefault="003B2F27" w:rsidP="005B7138">
            <w:pPr>
              <w:widowControl w:val="0"/>
              <w:spacing w:after="120"/>
              <w:jc w:val="center"/>
              <w:rPr>
                <w:rFonts w:ascii="GHEA Grapalat" w:hAnsi="GHEA Grapalat"/>
                <w:sz w:val="20"/>
                <w:szCs w:val="20"/>
                <w:lang w:val="en-US"/>
              </w:rPr>
            </w:pPr>
            <w:r w:rsidRPr="003C01B2">
              <w:rPr>
                <w:rFonts w:ascii="GHEA Grapalat" w:hAnsi="GHEA Grapalat"/>
                <w:sz w:val="20"/>
                <w:szCs w:val="20"/>
              </w:rPr>
              <w:t>срок</w:t>
            </w:r>
            <w:r w:rsidRPr="003C01B2">
              <w:rPr>
                <w:rStyle w:val="FootnoteReference"/>
                <w:rFonts w:ascii="GHEA Grapalat" w:hAnsi="GHEA Grapalat"/>
                <w:sz w:val="20"/>
                <w:szCs w:val="20"/>
              </w:rPr>
              <w:footnoteReference w:customMarkFollows="1" w:id="17"/>
              <w:t>**</w:t>
            </w:r>
          </w:p>
        </w:tc>
      </w:tr>
      <w:tr w:rsidR="003A1C2B" w:rsidRPr="003C01B2" w14:paraId="3D683B51" w14:textId="77777777" w:rsidTr="003A1C2B">
        <w:trPr>
          <w:trHeight w:val="277"/>
          <w:jc w:val="center"/>
        </w:trPr>
        <w:tc>
          <w:tcPr>
            <w:tcW w:w="1880" w:type="dxa"/>
          </w:tcPr>
          <w:p w14:paraId="483348AC" w14:textId="72DB9CA0" w:rsidR="003A1C2B" w:rsidRPr="003A1C2B" w:rsidRDefault="003A1C2B" w:rsidP="003A1C2B">
            <w:pPr>
              <w:widowControl w:val="0"/>
              <w:spacing w:after="120"/>
              <w:jc w:val="center"/>
              <w:rPr>
                <w:rFonts w:ascii="GHEA Grapalat" w:hAnsi="GHEA Grapalat"/>
                <w:sz w:val="20"/>
                <w:szCs w:val="20"/>
                <w:lang w:val="en-US"/>
              </w:rPr>
            </w:pPr>
            <w:r>
              <w:rPr>
                <w:rFonts w:ascii="GHEA Grapalat" w:hAnsi="GHEA Grapalat"/>
                <w:sz w:val="20"/>
                <w:szCs w:val="20"/>
                <w:lang w:val="en-US"/>
              </w:rPr>
              <w:t>1</w:t>
            </w:r>
          </w:p>
        </w:tc>
        <w:tc>
          <w:tcPr>
            <w:tcW w:w="1846" w:type="dxa"/>
          </w:tcPr>
          <w:p w14:paraId="7277BFA1" w14:textId="498B18D6" w:rsidR="003A1C2B" w:rsidRPr="003C01B2" w:rsidRDefault="003A1C2B" w:rsidP="003A1C2B">
            <w:pPr>
              <w:widowControl w:val="0"/>
              <w:spacing w:after="120"/>
              <w:jc w:val="center"/>
              <w:rPr>
                <w:rFonts w:ascii="GHEA Grapalat" w:hAnsi="GHEA Grapalat"/>
                <w:sz w:val="20"/>
                <w:szCs w:val="20"/>
              </w:rPr>
            </w:pPr>
            <w:r w:rsidRPr="006B6277">
              <w:rPr>
                <w:rFonts w:ascii="GHEA Grapalat" w:hAnsi="GHEA Grapalat" w:cs="Arial"/>
                <w:color w:val="000000" w:themeColor="text1"/>
                <w:sz w:val="18"/>
                <w:szCs w:val="18"/>
              </w:rPr>
              <w:t>71351540</w:t>
            </w:r>
          </w:p>
        </w:tc>
        <w:tc>
          <w:tcPr>
            <w:tcW w:w="2498" w:type="dxa"/>
          </w:tcPr>
          <w:p w14:paraId="07B9A3B8"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Общих требований к обслуживанию:</w:t>
            </w:r>
          </w:p>
          <w:p w14:paraId="77CA802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1.Технический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EA3BF8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w:t>
            </w:r>
            <w:r w:rsidRPr="007D5E2B">
              <w:rPr>
                <w:rFonts w:ascii="GHEA Grapalat" w:hAnsi="GHEA Grapalat"/>
                <w:sz w:val="18"/>
                <w:szCs w:val="18"/>
              </w:rPr>
              <w:lastRenderedPageBreak/>
              <w:t>пределах ответственности Заказчика.</w:t>
            </w:r>
          </w:p>
          <w:p w14:paraId="5AF8341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3.Основными обязанностями исполнителя технического надзора  являются:</w:t>
            </w:r>
          </w:p>
          <w:p w14:paraId="7EF3A5E7"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643094A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36C42070"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D1D4AFF"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проверять и утверждать рабочие и исполнительные документы, подготовленные Подрядчиком,</w:t>
            </w:r>
          </w:p>
          <w:p w14:paraId="07D2D81B"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EB93184"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1AD6726"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lastRenderedPageBreak/>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p>
          <w:p w14:paraId="545B009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233386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20808E2"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49499FCA"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883F27C"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измерить работы, которые должны быть выполнены по указанию Заказчика.</w:t>
            </w:r>
          </w:p>
          <w:p w14:paraId="68FA3A50"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w:t>
            </w:r>
            <w:r w:rsidRPr="007D5E2B">
              <w:rPr>
                <w:rFonts w:ascii="GHEA Grapalat" w:hAnsi="GHEA Grapalat"/>
                <w:sz w:val="18"/>
                <w:szCs w:val="18"/>
              </w:rPr>
              <w:lastRenderedPageBreak/>
              <w:t>качества строительства» приказа министра градостроительства от 28.04.1998 г. № 44 .</w:t>
            </w:r>
          </w:p>
          <w:p w14:paraId="629C02E6"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Требования к отчетности:</w:t>
            </w:r>
          </w:p>
          <w:p w14:paraId="16282AB7"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DFB7D4F"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402F679"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10B65155" w14:textId="77777777" w:rsidR="003A1C2B" w:rsidRPr="007D5E2B" w:rsidRDefault="003A1C2B" w:rsidP="003A1C2B">
            <w:pPr>
              <w:widowControl w:val="0"/>
              <w:spacing w:after="120"/>
              <w:jc w:val="both"/>
              <w:rPr>
                <w:rFonts w:ascii="GHEA Grapalat" w:hAnsi="GHEA Grapalat"/>
                <w:sz w:val="18"/>
                <w:szCs w:val="18"/>
              </w:rPr>
            </w:pPr>
            <w:r w:rsidRPr="007D5E2B">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76FF78D3" w14:textId="75556A2E" w:rsidR="003A1C2B" w:rsidRPr="003C01B2" w:rsidRDefault="003A1C2B" w:rsidP="003A1C2B">
            <w:pPr>
              <w:widowControl w:val="0"/>
              <w:spacing w:after="120"/>
              <w:jc w:val="center"/>
              <w:rPr>
                <w:rFonts w:ascii="GHEA Grapalat" w:hAnsi="GHEA Grapalat"/>
                <w:sz w:val="20"/>
                <w:szCs w:val="20"/>
              </w:rPr>
            </w:pPr>
          </w:p>
        </w:tc>
        <w:tc>
          <w:tcPr>
            <w:tcW w:w="1174" w:type="dxa"/>
          </w:tcPr>
          <w:p w14:paraId="41CB21E0" w14:textId="638887E6" w:rsidR="003A1C2B" w:rsidRPr="003C01B2" w:rsidRDefault="003A1C2B" w:rsidP="003A1C2B">
            <w:pPr>
              <w:widowControl w:val="0"/>
              <w:spacing w:after="120"/>
              <w:jc w:val="center"/>
              <w:rPr>
                <w:rFonts w:ascii="GHEA Grapalat" w:hAnsi="GHEA Grapalat"/>
                <w:sz w:val="20"/>
                <w:szCs w:val="20"/>
              </w:rPr>
            </w:pPr>
            <w:r w:rsidRPr="00A96B2A">
              <w:rPr>
                <w:rFonts w:ascii="GHEA Grapalat" w:hAnsi="GHEA Grapalat"/>
                <w:sz w:val="20"/>
              </w:rPr>
              <w:lastRenderedPageBreak/>
              <w:t>драм</w:t>
            </w:r>
          </w:p>
        </w:tc>
        <w:tc>
          <w:tcPr>
            <w:tcW w:w="1355" w:type="dxa"/>
          </w:tcPr>
          <w:p w14:paraId="28DF6585" w14:textId="5BD93B46" w:rsidR="003A1C2B" w:rsidRPr="003C01B2" w:rsidRDefault="003A1C2B" w:rsidP="003A1C2B">
            <w:pPr>
              <w:widowControl w:val="0"/>
              <w:spacing w:after="120"/>
              <w:jc w:val="center"/>
              <w:rPr>
                <w:rFonts w:ascii="GHEA Grapalat" w:hAnsi="GHEA Grapalat"/>
                <w:sz w:val="20"/>
                <w:szCs w:val="20"/>
              </w:rPr>
            </w:pPr>
            <w:r>
              <w:rPr>
                <w:rFonts w:ascii="GHEA Grapalat" w:hAnsi="GHEA Grapalat"/>
                <w:sz w:val="20"/>
                <w:lang w:val="hy-AM"/>
              </w:rPr>
              <w:t>1</w:t>
            </w:r>
          </w:p>
        </w:tc>
        <w:tc>
          <w:tcPr>
            <w:tcW w:w="822" w:type="dxa"/>
          </w:tcPr>
          <w:p w14:paraId="1D465C4F" w14:textId="7E61C138" w:rsidR="003A1C2B" w:rsidRPr="003C01B2" w:rsidRDefault="003A1C2B" w:rsidP="003A1C2B">
            <w:pPr>
              <w:widowControl w:val="0"/>
              <w:spacing w:after="120"/>
              <w:jc w:val="center"/>
              <w:rPr>
                <w:rFonts w:ascii="GHEA Grapalat" w:hAnsi="GHEA Grapalat"/>
                <w:sz w:val="20"/>
                <w:szCs w:val="20"/>
              </w:rPr>
            </w:pPr>
            <w:r>
              <w:rPr>
                <w:rFonts w:ascii="GHEA Grapalat" w:hAnsi="GHEA Grapalat"/>
                <w:sz w:val="20"/>
                <w:lang w:val="hy-AM"/>
              </w:rPr>
              <w:t>367 671</w:t>
            </w:r>
          </w:p>
        </w:tc>
        <w:tc>
          <w:tcPr>
            <w:tcW w:w="848" w:type="dxa"/>
          </w:tcPr>
          <w:p w14:paraId="2F5016FF" w14:textId="2845DF2C" w:rsidR="003A1C2B" w:rsidRPr="003C01B2" w:rsidRDefault="003A1C2B" w:rsidP="003A1C2B">
            <w:pPr>
              <w:widowControl w:val="0"/>
              <w:spacing w:after="120"/>
              <w:jc w:val="center"/>
              <w:rPr>
                <w:rFonts w:ascii="GHEA Grapalat" w:hAnsi="GHEA Grapalat"/>
                <w:sz w:val="20"/>
                <w:szCs w:val="20"/>
              </w:rPr>
            </w:pPr>
            <w:r w:rsidRPr="003A1C2B">
              <w:rPr>
                <w:rFonts w:ascii="GHEA Grapalat" w:hAnsi="GHEA Grapalat"/>
                <w:sz w:val="20"/>
                <w:szCs w:val="20"/>
              </w:rPr>
              <w:t>Муниципалитет Ферик, Армавирская область, РА, Ферик, улица Комитаса 6</w:t>
            </w:r>
          </w:p>
        </w:tc>
        <w:tc>
          <w:tcPr>
            <w:tcW w:w="807" w:type="dxa"/>
          </w:tcPr>
          <w:p w14:paraId="2E8EF560" w14:textId="03ABEF7F" w:rsidR="003A1C2B" w:rsidRPr="003C01B2" w:rsidRDefault="003A1C2B" w:rsidP="003A1C2B">
            <w:pPr>
              <w:widowControl w:val="0"/>
              <w:spacing w:after="120"/>
              <w:jc w:val="center"/>
              <w:rPr>
                <w:rFonts w:ascii="GHEA Grapalat" w:hAnsi="GHEA Grapalat"/>
                <w:sz w:val="20"/>
                <w:szCs w:val="20"/>
              </w:rPr>
            </w:pPr>
            <w:r w:rsidRPr="007D5E2B">
              <w:rPr>
                <w:color w:val="000000"/>
                <w:sz w:val="20"/>
                <w:szCs w:val="20"/>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3A1C2B" w:rsidRPr="003C01B2" w14:paraId="36D0BE11" w14:textId="77777777" w:rsidTr="003A1C2B">
        <w:trPr>
          <w:trHeight w:val="439"/>
          <w:jc w:val="center"/>
        </w:trPr>
        <w:tc>
          <w:tcPr>
            <w:tcW w:w="1880" w:type="dxa"/>
          </w:tcPr>
          <w:p w14:paraId="62B86B4A" w14:textId="77777777" w:rsidR="003A1C2B" w:rsidRPr="003C01B2" w:rsidRDefault="003A1C2B" w:rsidP="003A1C2B">
            <w:pPr>
              <w:widowControl w:val="0"/>
              <w:spacing w:after="120"/>
              <w:jc w:val="center"/>
              <w:rPr>
                <w:rFonts w:ascii="GHEA Grapalat" w:hAnsi="GHEA Grapalat"/>
                <w:sz w:val="20"/>
                <w:szCs w:val="20"/>
              </w:rPr>
            </w:pPr>
          </w:p>
        </w:tc>
        <w:tc>
          <w:tcPr>
            <w:tcW w:w="1846" w:type="dxa"/>
          </w:tcPr>
          <w:p w14:paraId="57F8E00E" w14:textId="77777777" w:rsidR="003A1C2B" w:rsidRPr="003C01B2" w:rsidRDefault="003A1C2B" w:rsidP="003A1C2B">
            <w:pPr>
              <w:widowControl w:val="0"/>
              <w:spacing w:after="120"/>
              <w:jc w:val="center"/>
              <w:rPr>
                <w:rFonts w:ascii="GHEA Grapalat" w:hAnsi="GHEA Grapalat"/>
                <w:sz w:val="20"/>
                <w:szCs w:val="20"/>
              </w:rPr>
            </w:pPr>
          </w:p>
        </w:tc>
        <w:tc>
          <w:tcPr>
            <w:tcW w:w="2498" w:type="dxa"/>
          </w:tcPr>
          <w:p w14:paraId="01B861B1" w14:textId="77777777" w:rsidR="003A1C2B" w:rsidRPr="003C01B2" w:rsidRDefault="003A1C2B" w:rsidP="003A1C2B">
            <w:pPr>
              <w:widowControl w:val="0"/>
              <w:spacing w:after="120"/>
              <w:jc w:val="center"/>
              <w:rPr>
                <w:rFonts w:ascii="GHEA Grapalat" w:hAnsi="GHEA Grapalat"/>
                <w:sz w:val="20"/>
                <w:szCs w:val="20"/>
              </w:rPr>
            </w:pPr>
          </w:p>
        </w:tc>
        <w:tc>
          <w:tcPr>
            <w:tcW w:w="1174" w:type="dxa"/>
          </w:tcPr>
          <w:p w14:paraId="1988664C" w14:textId="77777777" w:rsidR="003A1C2B" w:rsidRPr="003C01B2" w:rsidRDefault="003A1C2B" w:rsidP="003A1C2B">
            <w:pPr>
              <w:widowControl w:val="0"/>
              <w:spacing w:after="120"/>
              <w:jc w:val="center"/>
              <w:rPr>
                <w:rFonts w:ascii="GHEA Grapalat" w:hAnsi="GHEA Grapalat"/>
                <w:sz w:val="20"/>
                <w:szCs w:val="20"/>
              </w:rPr>
            </w:pPr>
          </w:p>
        </w:tc>
        <w:tc>
          <w:tcPr>
            <w:tcW w:w="1355" w:type="dxa"/>
          </w:tcPr>
          <w:p w14:paraId="20C91E6C" w14:textId="77777777" w:rsidR="003A1C2B" w:rsidRPr="003C01B2" w:rsidRDefault="003A1C2B" w:rsidP="003A1C2B">
            <w:pPr>
              <w:widowControl w:val="0"/>
              <w:spacing w:after="120"/>
              <w:jc w:val="center"/>
              <w:rPr>
                <w:rFonts w:ascii="GHEA Grapalat" w:hAnsi="GHEA Grapalat"/>
                <w:sz w:val="20"/>
                <w:szCs w:val="20"/>
              </w:rPr>
            </w:pPr>
          </w:p>
        </w:tc>
        <w:tc>
          <w:tcPr>
            <w:tcW w:w="822" w:type="dxa"/>
          </w:tcPr>
          <w:p w14:paraId="5EA0D12D" w14:textId="77777777" w:rsidR="003A1C2B" w:rsidRPr="003C01B2" w:rsidRDefault="003A1C2B" w:rsidP="003A1C2B">
            <w:pPr>
              <w:widowControl w:val="0"/>
              <w:spacing w:after="120"/>
              <w:jc w:val="center"/>
              <w:rPr>
                <w:rFonts w:ascii="GHEA Grapalat" w:hAnsi="GHEA Grapalat"/>
                <w:sz w:val="20"/>
                <w:szCs w:val="20"/>
              </w:rPr>
            </w:pPr>
          </w:p>
        </w:tc>
        <w:tc>
          <w:tcPr>
            <w:tcW w:w="848" w:type="dxa"/>
          </w:tcPr>
          <w:p w14:paraId="5A85912D" w14:textId="77777777" w:rsidR="003A1C2B" w:rsidRPr="003C01B2" w:rsidRDefault="003A1C2B" w:rsidP="003A1C2B">
            <w:pPr>
              <w:widowControl w:val="0"/>
              <w:spacing w:after="120"/>
              <w:jc w:val="center"/>
              <w:rPr>
                <w:rFonts w:ascii="GHEA Grapalat" w:hAnsi="GHEA Grapalat"/>
                <w:sz w:val="20"/>
                <w:szCs w:val="20"/>
              </w:rPr>
            </w:pPr>
          </w:p>
        </w:tc>
        <w:tc>
          <w:tcPr>
            <w:tcW w:w="807" w:type="dxa"/>
          </w:tcPr>
          <w:p w14:paraId="511F3F6B" w14:textId="77777777" w:rsidR="003A1C2B" w:rsidRPr="003C01B2" w:rsidRDefault="003A1C2B" w:rsidP="003A1C2B">
            <w:pPr>
              <w:widowControl w:val="0"/>
              <w:spacing w:after="120"/>
              <w:jc w:val="center"/>
              <w:rPr>
                <w:rFonts w:ascii="GHEA Grapalat" w:hAnsi="GHEA Grapalat"/>
                <w:sz w:val="20"/>
                <w:szCs w:val="20"/>
              </w:rPr>
            </w:pPr>
          </w:p>
        </w:tc>
      </w:tr>
    </w:tbl>
    <w:p w14:paraId="011875FC" w14:textId="77777777" w:rsidR="003B2F27" w:rsidRPr="003C01B2" w:rsidRDefault="003B2F27" w:rsidP="003B2F27">
      <w:pPr>
        <w:widowControl w:val="0"/>
        <w:spacing w:after="160" w:line="360" w:lineRule="auto"/>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3C01B2" w14:paraId="7B3C00BD" w14:textId="77777777" w:rsidTr="005B7138">
        <w:trPr>
          <w:jc w:val="center"/>
        </w:trPr>
        <w:tc>
          <w:tcPr>
            <w:tcW w:w="4536" w:type="dxa"/>
          </w:tcPr>
          <w:p w14:paraId="2272F5ED"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ЗАКАЗЧИК</w:t>
            </w:r>
          </w:p>
          <w:p w14:paraId="2F51537A"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___________________________</w:t>
            </w:r>
          </w:p>
          <w:p w14:paraId="5DFC2E25"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2E833A31"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c>
          <w:tcPr>
            <w:tcW w:w="760" w:type="dxa"/>
          </w:tcPr>
          <w:p w14:paraId="7B5C2571" w14:textId="77777777" w:rsidR="003B2F27" w:rsidRPr="003C01B2" w:rsidRDefault="003B2F27" w:rsidP="005B7138">
            <w:pPr>
              <w:widowControl w:val="0"/>
              <w:spacing w:after="160" w:line="360" w:lineRule="auto"/>
              <w:jc w:val="center"/>
              <w:rPr>
                <w:rFonts w:ascii="GHEA Grapalat" w:hAnsi="GHEA Grapalat"/>
                <w:sz w:val="20"/>
                <w:szCs w:val="20"/>
              </w:rPr>
            </w:pPr>
          </w:p>
        </w:tc>
        <w:tc>
          <w:tcPr>
            <w:tcW w:w="4343" w:type="dxa"/>
          </w:tcPr>
          <w:p w14:paraId="1915505F"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ИСПОЛНИТЕЛЬ</w:t>
            </w:r>
          </w:p>
          <w:p w14:paraId="61B90AC7"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__________________________</w:t>
            </w:r>
          </w:p>
          <w:p w14:paraId="12DF4BF6"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1B71E3C7"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r>
    </w:tbl>
    <w:p w14:paraId="47F53C62" w14:textId="77777777" w:rsidR="003B2F27" w:rsidRPr="003C01B2" w:rsidRDefault="003B2F27" w:rsidP="003B2F27">
      <w:pPr>
        <w:widowControl w:val="0"/>
        <w:spacing w:after="160" w:line="360" w:lineRule="auto"/>
        <w:jc w:val="center"/>
        <w:rPr>
          <w:rFonts w:ascii="GHEA Grapalat" w:hAnsi="GHEA Grapalat"/>
          <w:sz w:val="20"/>
          <w:szCs w:val="20"/>
        </w:rPr>
      </w:pPr>
      <w:r w:rsidRPr="003C01B2">
        <w:rPr>
          <w:rFonts w:ascii="GHEA Grapalat" w:hAnsi="GHEA Grapalat"/>
          <w:sz w:val="20"/>
          <w:szCs w:val="20"/>
        </w:rPr>
        <w:br w:type="page"/>
      </w:r>
    </w:p>
    <w:p w14:paraId="261A60D5"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lastRenderedPageBreak/>
        <w:t>Приложение № 2</w:t>
      </w:r>
    </w:p>
    <w:p w14:paraId="5D018E10" w14:textId="77777777" w:rsidR="003B2F27" w:rsidRPr="003C01B2" w:rsidRDefault="003B2F27" w:rsidP="003B2F27">
      <w:pPr>
        <w:widowControl w:val="0"/>
        <w:spacing w:after="160" w:line="360" w:lineRule="auto"/>
        <w:jc w:val="right"/>
        <w:rPr>
          <w:rFonts w:ascii="GHEA Grapalat" w:hAnsi="GHEA Grapala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i/>
          <w:sz w:val="20"/>
          <w:szCs w:val="20"/>
        </w:rPr>
        <w:b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1FB3EEFB" w14:textId="77777777" w:rsidR="003B2F27" w:rsidRPr="003C01B2" w:rsidRDefault="003B2F27" w:rsidP="003B2F27">
      <w:pPr>
        <w:widowControl w:val="0"/>
        <w:tabs>
          <w:tab w:val="left" w:pos="9540"/>
        </w:tabs>
        <w:spacing w:after="160" w:line="360" w:lineRule="auto"/>
        <w:jc w:val="center"/>
        <w:rPr>
          <w:rFonts w:ascii="GHEA Grapalat" w:hAnsi="GHEA Grapalat"/>
          <w:sz w:val="20"/>
          <w:szCs w:val="20"/>
        </w:rPr>
      </w:pPr>
    </w:p>
    <w:p w14:paraId="54E3CDA0" w14:textId="77777777" w:rsidR="003B2F27" w:rsidRPr="003C01B2" w:rsidRDefault="003B2F27" w:rsidP="003B2F27">
      <w:pPr>
        <w:widowControl w:val="0"/>
        <w:spacing w:after="160" w:line="360" w:lineRule="auto"/>
        <w:jc w:val="center"/>
        <w:rPr>
          <w:rFonts w:ascii="GHEA Grapalat" w:hAnsi="GHEA Grapalat"/>
          <w:sz w:val="20"/>
          <w:szCs w:val="20"/>
          <w:lang w:val="en-US"/>
        </w:rPr>
      </w:pPr>
      <w:r w:rsidRPr="003C01B2">
        <w:rPr>
          <w:rFonts w:ascii="GHEA Grapalat" w:hAnsi="GHEA Grapalat"/>
          <w:sz w:val="20"/>
          <w:szCs w:val="20"/>
        </w:rPr>
        <w:t>ГРАФИК ОПЛАТЫ</w:t>
      </w:r>
      <w:r w:rsidRPr="003C01B2">
        <w:rPr>
          <w:rStyle w:val="FootnoteReference"/>
          <w:rFonts w:ascii="GHEA Grapalat" w:hAnsi="GHEA Grapalat"/>
          <w:sz w:val="20"/>
          <w:szCs w:val="20"/>
        </w:rPr>
        <w:footnoteReference w:customMarkFollows="1" w:id="18"/>
        <w:t>*</w:t>
      </w:r>
    </w:p>
    <w:p w14:paraId="4254670A" w14:textId="77777777" w:rsidR="003B2F27" w:rsidRPr="003C01B2" w:rsidRDefault="003B2F27" w:rsidP="003B2F27">
      <w:pPr>
        <w:widowControl w:val="0"/>
        <w:spacing w:after="160" w:line="360" w:lineRule="auto"/>
        <w:jc w:val="right"/>
        <w:rPr>
          <w:rFonts w:ascii="GHEA Grapalat" w:hAnsi="GHEA Grapalat"/>
          <w:sz w:val="20"/>
          <w:szCs w:val="20"/>
        </w:rPr>
      </w:pPr>
      <w:r w:rsidRPr="003C01B2">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3C01B2" w14:paraId="4DD847C2" w14:textId="77777777" w:rsidTr="005B7138">
        <w:trPr>
          <w:trHeight w:val="363"/>
          <w:jc w:val="center"/>
        </w:trPr>
        <w:tc>
          <w:tcPr>
            <w:tcW w:w="11627" w:type="dxa"/>
            <w:gridSpan w:val="16"/>
          </w:tcPr>
          <w:p w14:paraId="3B01C466"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Услуги</w:t>
            </w:r>
          </w:p>
        </w:tc>
      </w:tr>
      <w:tr w:rsidR="003B2F27" w:rsidRPr="003C01B2" w14:paraId="50B311AB" w14:textId="77777777" w:rsidTr="005B7138">
        <w:trPr>
          <w:trHeight w:val="1781"/>
          <w:jc w:val="center"/>
        </w:trPr>
        <w:tc>
          <w:tcPr>
            <w:tcW w:w="1006" w:type="dxa"/>
            <w:vAlign w:val="center"/>
          </w:tcPr>
          <w:p w14:paraId="7D45BAFC"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номер предусмотренного приглашением лота</w:t>
            </w:r>
          </w:p>
        </w:tc>
        <w:tc>
          <w:tcPr>
            <w:tcW w:w="1212" w:type="dxa"/>
            <w:vAlign w:val="center"/>
          </w:tcPr>
          <w:p w14:paraId="772349C2"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14:paraId="1FD18D31"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наименование</w:t>
            </w:r>
          </w:p>
        </w:tc>
        <w:tc>
          <w:tcPr>
            <w:tcW w:w="8566" w:type="dxa"/>
            <w:gridSpan w:val="13"/>
            <w:vAlign w:val="center"/>
          </w:tcPr>
          <w:p w14:paraId="45225210" w14:textId="77777777" w:rsidR="003B2F27" w:rsidRPr="003C01B2" w:rsidRDefault="003B2F27" w:rsidP="005B7138">
            <w:pPr>
              <w:widowControl w:val="0"/>
              <w:spacing w:after="120"/>
              <w:jc w:val="both"/>
              <w:rPr>
                <w:rFonts w:ascii="GHEA Grapalat" w:hAnsi="GHEA Grapalat"/>
                <w:sz w:val="20"/>
                <w:szCs w:val="20"/>
              </w:rPr>
            </w:pPr>
            <w:r w:rsidRPr="003C01B2">
              <w:rPr>
                <w:rFonts w:ascii="GHEA Grapalat" w:hAnsi="GHEA Grapalat"/>
                <w:sz w:val="20"/>
                <w:szCs w:val="20"/>
              </w:rPr>
              <w:t>Оплату услуги предусматривается произвести в 20.</w:t>
            </w:r>
            <w:r w:rsidRPr="003C01B2">
              <w:rPr>
                <w:rFonts w:ascii="GHEA Grapalat" w:hAnsi="GHEA Grapalat"/>
                <w:sz w:val="20"/>
                <w:szCs w:val="20"/>
              </w:rPr>
              <w:tab/>
              <w:t>г., по месяцам, в том числе</w:t>
            </w:r>
            <w:r w:rsidRPr="003C01B2">
              <w:rPr>
                <w:rStyle w:val="FootnoteReference"/>
                <w:rFonts w:ascii="GHEA Grapalat" w:hAnsi="GHEA Grapalat"/>
                <w:sz w:val="20"/>
                <w:szCs w:val="20"/>
              </w:rPr>
              <w:footnoteReference w:customMarkFollows="1" w:id="19"/>
              <w:t>**</w:t>
            </w:r>
          </w:p>
        </w:tc>
      </w:tr>
      <w:tr w:rsidR="003B2F27" w:rsidRPr="003C01B2" w14:paraId="364531C0" w14:textId="77777777" w:rsidTr="005B7138">
        <w:trPr>
          <w:trHeight w:val="742"/>
          <w:jc w:val="center"/>
        </w:trPr>
        <w:tc>
          <w:tcPr>
            <w:tcW w:w="1006" w:type="dxa"/>
          </w:tcPr>
          <w:p w14:paraId="00B9AF82" w14:textId="77777777" w:rsidR="003B2F27" w:rsidRPr="003C01B2" w:rsidRDefault="003B2F27" w:rsidP="005B7138">
            <w:pPr>
              <w:widowControl w:val="0"/>
              <w:spacing w:after="120"/>
              <w:jc w:val="center"/>
              <w:rPr>
                <w:rFonts w:ascii="GHEA Grapalat" w:hAnsi="GHEA Grapalat"/>
                <w:sz w:val="20"/>
                <w:szCs w:val="20"/>
              </w:rPr>
            </w:pPr>
          </w:p>
        </w:tc>
        <w:tc>
          <w:tcPr>
            <w:tcW w:w="1212" w:type="dxa"/>
          </w:tcPr>
          <w:p w14:paraId="6E8EAE4B" w14:textId="77777777" w:rsidR="003B2F27" w:rsidRPr="003C01B2" w:rsidRDefault="003B2F27" w:rsidP="005B7138">
            <w:pPr>
              <w:widowControl w:val="0"/>
              <w:spacing w:after="120"/>
              <w:jc w:val="center"/>
              <w:rPr>
                <w:rFonts w:ascii="GHEA Grapalat" w:hAnsi="GHEA Grapalat"/>
                <w:sz w:val="20"/>
                <w:szCs w:val="20"/>
              </w:rPr>
            </w:pPr>
          </w:p>
        </w:tc>
        <w:tc>
          <w:tcPr>
            <w:tcW w:w="843" w:type="dxa"/>
          </w:tcPr>
          <w:p w14:paraId="72C1698E" w14:textId="77777777" w:rsidR="003B2F27" w:rsidRPr="003C01B2" w:rsidRDefault="003B2F27" w:rsidP="005B7138">
            <w:pPr>
              <w:widowControl w:val="0"/>
              <w:spacing w:after="120"/>
              <w:jc w:val="center"/>
              <w:rPr>
                <w:rFonts w:ascii="GHEA Grapalat" w:hAnsi="GHEA Grapalat"/>
                <w:sz w:val="20"/>
                <w:szCs w:val="20"/>
              </w:rPr>
            </w:pPr>
          </w:p>
        </w:tc>
        <w:tc>
          <w:tcPr>
            <w:tcW w:w="682" w:type="dxa"/>
            <w:vAlign w:val="center"/>
          </w:tcPr>
          <w:p w14:paraId="00FB7123" w14:textId="77777777" w:rsidR="003B2F27" w:rsidRPr="003C01B2" w:rsidRDefault="003B2F27" w:rsidP="005B7138">
            <w:pPr>
              <w:widowControl w:val="0"/>
              <w:spacing w:after="120"/>
              <w:ind w:left="-161" w:right="-148"/>
              <w:jc w:val="center"/>
              <w:rPr>
                <w:rFonts w:ascii="GHEA Grapalat" w:hAnsi="GHEA Grapalat"/>
                <w:sz w:val="20"/>
                <w:szCs w:val="20"/>
              </w:rPr>
            </w:pPr>
            <w:r w:rsidRPr="003C01B2">
              <w:rPr>
                <w:rFonts w:ascii="GHEA Grapalat" w:hAnsi="GHEA Grapalat"/>
                <w:sz w:val="20"/>
                <w:szCs w:val="20"/>
              </w:rPr>
              <w:t>январь</w:t>
            </w:r>
          </w:p>
        </w:tc>
        <w:tc>
          <w:tcPr>
            <w:tcW w:w="813" w:type="dxa"/>
            <w:vAlign w:val="center"/>
          </w:tcPr>
          <w:p w14:paraId="49300BA1" w14:textId="77777777" w:rsidR="003B2F27" w:rsidRPr="003C01B2" w:rsidRDefault="003B2F27" w:rsidP="005B7138">
            <w:pPr>
              <w:widowControl w:val="0"/>
              <w:spacing w:after="120"/>
              <w:ind w:left="-68" w:right="-108"/>
              <w:jc w:val="center"/>
              <w:rPr>
                <w:rFonts w:ascii="GHEA Grapalat" w:hAnsi="GHEA Grapalat" w:cs="Sylfaen"/>
                <w:sz w:val="20"/>
                <w:szCs w:val="20"/>
              </w:rPr>
            </w:pPr>
            <w:r w:rsidRPr="003C01B2">
              <w:rPr>
                <w:rFonts w:ascii="GHEA Grapalat" w:hAnsi="GHEA Grapalat"/>
                <w:sz w:val="20"/>
                <w:szCs w:val="20"/>
              </w:rPr>
              <w:t>февраль</w:t>
            </w:r>
          </w:p>
        </w:tc>
        <w:tc>
          <w:tcPr>
            <w:tcW w:w="563" w:type="dxa"/>
            <w:vAlign w:val="center"/>
          </w:tcPr>
          <w:p w14:paraId="533AF701" w14:textId="77777777" w:rsidR="003B2F27" w:rsidRPr="003C01B2" w:rsidRDefault="003B2F27" w:rsidP="005B7138">
            <w:pPr>
              <w:widowControl w:val="0"/>
              <w:spacing w:after="120"/>
              <w:ind w:left="-73" w:right="-73"/>
              <w:jc w:val="center"/>
              <w:rPr>
                <w:rFonts w:ascii="GHEA Grapalat" w:hAnsi="GHEA Grapalat"/>
                <w:sz w:val="20"/>
                <w:szCs w:val="20"/>
              </w:rPr>
            </w:pPr>
            <w:r w:rsidRPr="003C01B2">
              <w:rPr>
                <w:rFonts w:ascii="GHEA Grapalat" w:hAnsi="GHEA Grapalat"/>
                <w:sz w:val="20"/>
                <w:szCs w:val="20"/>
              </w:rPr>
              <w:t>март</w:t>
            </w:r>
          </w:p>
        </w:tc>
        <w:tc>
          <w:tcPr>
            <w:tcW w:w="681" w:type="dxa"/>
            <w:vAlign w:val="center"/>
          </w:tcPr>
          <w:p w14:paraId="1822CCAA" w14:textId="77777777" w:rsidR="003B2F27" w:rsidRPr="003C01B2" w:rsidRDefault="003B2F27" w:rsidP="005B7138">
            <w:pPr>
              <w:widowControl w:val="0"/>
              <w:spacing w:after="120"/>
              <w:ind w:left="-94" w:right="-80"/>
              <w:jc w:val="center"/>
              <w:rPr>
                <w:rFonts w:ascii="GHEA Grapalat" w:hAnsi="GHEA Grapalat" w:cs="Sylfaen"/>
                <w:sz w:val="20"/>
                <w:szCs w:val="20"/>
              </w:rPr>
            </w:pPr>
            <w:r w:rsidRPr="003C01B2">
              <w:rPr>
                <w:rFonts w:ascii="GHEA Grapalat" w:hAnsi="GHEA Grapalat"/>
                <w:sz w:val="20"/>
                <w:szCs w:val="20"/>
              </w:rPr>
              <w:t>апрель</w:t>
            </w:r>
          </w:p>
        </w:tc>
        <w:tc>
          <w:tcPr>
            <w:tcW w:w="582" w:type="dxa"/>
            <w:vAlign w:val="center"/>
          </w:tcPr>
          <w:p w14:paraId="0A124D6F" w14:textId="77777777" w:rsidR="003B2F27" w:rsidRPr="003C01B2" w:rsidRDefault="003B2F27" w:rsidP="005B7138">
            <w:pPr>
              <w:widowControl w:val="0"/>
              <w:spacing w:after="120"/>
              <w:ind w:left="-122" w:right="-94"/>
              <w:jc w:val="center"/>
              <w:rPr>
                <w:rFonts w:ascii="GHEA Grapalat" w:hAnsi="GHEA Grapalat"/>
                <w:sz w:val="20"/>
                <w:szCs w:val="20"/>
              </w:rPr>
            </w:pPr>
            <w:r w:rsidRPr="003C01B2">
              <w:rPr>
                <w:rFonts w:ascii="GHEA Grapalat" w:hAnsi="GHEA Grapalat"/>
                <w:sz w:val="20"/>
                <w:szCs w:val="20"/>
              </w:rPr>
              <w:t>май</w:t>
            </w:r>
          </w:p>
        </w:tc>
        <w:tc>
          <w:tcPr>
            <w:tcW w:w="566" w:type="dxa"/>
            <w:vAlign w:val="center"/>
          </w:tcPr>
          <w:p w14:paraId="7B314D39" w14:textId="77777777" w:rsidR="003B2F27" w:rsidRPr="003C01B2" w:rsidRDefault="003B2F27" w:rsidP="005B7138">
            <w:pPr>
              <w:widowControl w:val="0"/>
              <w:spacing w:after="120"/>
              <w:ind w:left="-94" w:right="-128"/>
              <w:jc w:val="center"/>
              <w:rPr>
                <w:rFonts w:ascii="GHEA Grapalat" w:hAnsi="GHEA Grapalat"/>
                <w:sz w:val="20"/>
                <w:szCs w:val="20"/>
              </w:rPr>
            </w:pPr>
            <w:r w:rsidRPr="003C01B2">
              <w:rPr>
                <w:rFonts w:ascii="GHEA Grapalat" w:hAnsi="GHEA Grapalat"/>
                <w:sz w:val="20"/>
                <w:szCs w:val="20"/>
              </w:rPr>
              <w:t>июнь</w:t>
            </w:r>
          </w:p>
        </w:tc>
        <w:tc>
          <w:tcPr>
            <w:tcW w:w="601" w:type="dxa"/>
            <w:vAlign w:val="center"/>
          </w:tcPr>
          <w:p w14:paraId="2D6C82DD" w14:textId="77777777" w:rsidR="003B2F27" w:rsidRPr="003C01B2" w:rsidRDefault="003B2F27" w:rsidP="005B7138">
            <w:pPr>
              <w:widowControl w:val="0"/>
              <w:spacing w:after="120"/>
              <w:ind w:left="-118" w:right="-122"/>
              <w:jc w:val="center"/>
              <w:rPr>
                <w:rFonts w:ascii="GHEA Grapalat" w:hAnsi="GHEA Grapalat"/>
                <w:sz w:val="20"/>
                <w:szCs w:val="20"/>
              </w:rPr>
            </w:pPr>
            <w:r w:rsidRPr="003C01B2">
              <w:rPr>
                <w:rFonts w:ascii="GHEA Grapalat" w:hAnsi="GHEA Grapalat"/>
                <w:sz w:val="20"/>
                <w:szCs w:val="20"/>
              </w:rPr>
              <w:t>июль</w:t>
            </w:r>
          </w:p>
        </w:tc>
        <w:tc>
          <w:tcPr>
            <w:tcW w:w="611" w:type="dxa"/>
            <w:vAlign w:val="center"/>
          </w:tcPr>
          <w:p w14:paraId="36E51534" w14:textId="77777777" w:rsidR="003B2F27" w:rsidRPr="003C01B2" w:rsidRDefault="003B2F27" w:rsidP="005B7138">
            <w:pPr>
              <w:widowControl w:val="0"/>
              <w:spacing w:after="120"/>
              <w:ind w:left="-94" w:right="-124"/>
              <w:jc w:val="center"/>
              <w:rPr>
                <w:rFonts w:ascii="GHEA Grapalat" w:hAnsi="GHEA Grapalat"/>
                <w:sz w:val="20"/>
                <w:szCs w:val="20"/>
              </w:rPr>
            </w:pPr>
            <w:r w:rsidRPr="003C01B2">
              <w:rPr>
                <w:rFonts w:ascii="GHEA Grapalat" w:hAnsi="GHEA Grapalat"/>
                <w:sz w:val="20"/>
                <w:szCs w:val="20"/>
              </w:rPr>
              <w:t>август</w:t>
            </w:r>
          </w:p>
        </w:tc>
        <w:tc>
          <w:tcPr>
            <w:tcW w:w="871" w:type="dxa"/>
            <w:vAlign w:val="center"/>
          </w:tcPr>
          <w:p w14:paraId="0D6B3938" w14:textId="77777777" w:rsidR="003B2F27" w:rsidRPr="003C01B2" w:rsidRDefault="003B2F27" w:rsidP="005B7138">
            <w:pPr>
              <w:widowControl w:val="0"/>
              <w:spacing w:after="120"/>
              <w:ind w:left="-108" w:right="-119"/>
              <w:jc w:val="center"/>
              <w:rPr>
                <w:rFonts w:ascii="GHEA Grapalat" w:hAnsi="GHEA Grapalat"/>
                <w:sz w:val="20"/>
                <w:szCs w:val="20"/>
              </w:rPr>
            </w:pPr>
            <w:r w:rsidRPr="003C01B2">
              <w:rPr>
                <w:rFonts w:ascii="GHEA Grapalat" w:hAnsi="GHEA Grapalat"/>
                <w:sz w:val="20"/>
                <w:szCs w:val="20"/>
              </w:rPr>
              <w:t>сентябрь</w:t>
            </w:r>
          </w:p>
        </w:tc>
        <w:tc>
          <w:tcPr>
            <w:tcW w:w="676" w:type="dxa"/>
            <w:vAlign w:val="center"/>
          </w:tcPr>
          <w:p w14:paraId="657EDE33" w14:textId="77777777" w:rsidR="003B2F27" w:rsidRPr="003C01B2" w:rsidRDefault="003B2F27" w:rsidP="005B7138">
            <w:pPr>
              <w:widowControl w:val="0"/>
              <w:spacing w:after="120"/>
              <w:ind w:left="-113" w:right="-124"/>
              <w:jc w:val="center"/>
              <w:rPr>
                <w:rFonts w:ascii="GHEA Grapalat" w:hAnsi="GHEA Grapalat"/>
                <w:sz w:val="20"/>
                <w:szCs w:val="20"/>
              </w:rPr>
            </w:pPr>
            <w:r w:rsidRPr="003C01B2">
              <w:rPr>
                <w:rFonts w:ascii="GHEA Grapalat" w:hAnsi="GHEA Grapalat"/>
                <w:sz w:val="20"/>
                <w:szCs w:val="20"/>
              </w:rPr>
              <w:t>октябрь</w:t>
            </w:r>
          </w:p>
        </w:tc>
        <w:tc>
          <w:tcPr>
            <w:tcW w:w="643" w:type="dxa"/>
            <w:vAlign w:val="center"/>
          </w:tcPr>
          <w:p w14:paraId="4F1F47F5" w14:textId="77777777" w:rsidR="003B2F27" w:rsidRPr="003C01B2" w:rsidRDefault="003B2F27" w:rsidP="005B7138">
            <w:pPr>
              <w:widowControl w:val="0"/>
              <w:spacing w:after="120"/>
              <w:ind w:left="-94" w:right="-108"/>
              <w:jc w:val="center"/>
              <w:rPr>
                <w:rFonts w:ascii="GHEA Grapalat" w:hAnsi="GHEA Grapalat"/>
                <w:sz w:val="20"/>
                <w:szCs w:val="20"/>
              </w:rPr>
            </w:pPr>
            <w:r w:rsidRPr="003C01B2">
              <w:rPr>
                <w:rFonts w:ascii="GHEA Grapalat" w:hAnsi="GHEA Grapalat"/>
                <w:sz w:val="20"/>
                <w:szCs w:val="20"/>
              </w:rPr>
              <w:t>ноябрь</w:t>
            </w:r>
          </w:p>
        </w:tc>
        <w:tc>
          <w:tcPr>
            <w:tcW w:w="611" w:type="dxa"/>
            <w:vAlign w:val="center"/>
          </w:tcPr>
          <w:p w14:paraId="7E185E63" w14:textId="77777777" w:rsidR="003B2F27" w:rsidRPr="003C01B2" w:rsidRDefault="003B2F27" w:rsidP="005B7138">
            <w:pPr>
              <w:widowControl w:val="0"/>
              <w:spacing w:after="120"/>
              <w:ind w:left="-136" w:right="-80"/>
              <w:jc w:val="center"/>
              <w:rPr>
                <w:rFonts w:ascii="GHEA Grapalat" w:hAnsi="GHEA Grapalat"/>
                <w:sz w:val="20"/>
                <w:szCs w:val="20"/>
              </w:rPr>
            </w:pPr>
            <w:r w:rsidRPr="003C01B2">
              <w:rPr>
                <w:rFonts w:ascii="GHEA Grapalat" w:hAnsi="GHEA Grapalat"/>
                <w:sz w:val="20"/>
                <w:szCs w:val="20"/>
              </w:rPr>
              <w:t>декабрь</w:t>
            </w:r>
          </w:p>
        </w:tc>
        <w:tc>
          <w:tcPr>
            <w:tcW w:w="666" w:type="dxa"/>
            <w:vAlign w:val="center"/>
          </w:tcPr>
          <w:p w14:paraId="07E9FABF" w14:textId="77777777" w:rsidR="003B2F27" w:rsidRPr="003C01B2" w:rsidRDefault="003B2F27" w:rsidP="005B7138">
            <w:pPr>
              <w:widowControl w:val="0"/>
              <w:spacing w:after="120"/>
              <w:ind w:right="-1"/>
              <w:jc w:val="center"/>
              <w:rPr>
                <w:rFonts w:ascii="GHEA Grapalat" w:hAnsi="GHEA Grapalat"/>
                <w:sz w:val="20"/>
                <w:szCs w:val="20"/>
                <w:lang w:val="en-US"/>
              </w:rPr>
            </w:pPr>
            <w:r w:rsidRPr="003C01B2">
              <w:rPr>
                <w:rFonts w:ascii="GHEA Grapalat" w:hAnsi="GHEA Grapalat"/>
                <w:sz w:val="20"/>
                <w:szCs w:val="20"/>
              </w:rPr>
              <w:t>Всего</w:t>
            </w:r>
          </w:p>
        </w:tc>
      </w:tr>
      <w:tr w:rsidR="00F917EF" w:rsidRPr="003C01B2" w14:paraId="710C6844" w14:textId="77777777" w:rsidTr="00006EAA">
        <w:trPr>
          <w:trHeight w:val="363"/>
          <w:jc w:val="center"/>
        </w:trPr>
        <w:tc>
          <w:tcPr>
            <w:tcW w:w="1006" w:type="dxa"/>
          </w:tcPr>
          <w:p w14:paraId="17926DB7" w14:textId="7578D7D6" w:rsidR="00F917EF" w:rsidRPr="00F917EF" w:rsidRDefault="00F917EF" w:rsidP="00F917EF">
            <w:pPr>
              <w:widowControl w:val="0"/>
              <w:spacing w:after="120"/>
              <w:jc w:val="center"/>
              <w:rPr>
                <w:rFonts w:ascii="GHEA Grapalat" w:hAnsi="GHEA Grapalat"/>
                <w:sz w:val="20"/>
                <w:szCs w:val="20"/>
                <w:lang w:val="en-US"/>
              </w:rPr>
            </w:pPr>
            <w:r>
              <w:rPr>
                <w:rFonts w:ascii="GHEA Grapalat" w:hAnsi="GHEA Grapalat"/>
                <w:sz w:val="20"/>
                <w:szCs w:val="20"/>
                <w:lang w:val="en-US"/>
              </w:rPr>
              <w:t>1</w:t>
            </w:r>
          </w:p>
        </w:tc>
        <w:tc>
          <w:tcPr>
            <w:tcW w:w="1212" w:type="dxa"/>
          </w:tcPr>
          <w:p w14:paraId="6787CC96" w14:textId="48E72A7D" w:rsidR="00F917EF" w:rsidRPr="003C01B2" w:rsidRDefault="00F917EF" w:rsidP="00F917EF">
            <w:pPr>
              <w:widowControl w:val="0"/>
              <w:spacing w:after="120"/>
              <w:jc w:val="center"/>
              <w:rPr>
                <w:rFonts w:ascii="GHEA Grapalat" w:hAnsi="GHEA Grapalat"/>
                <w:sz w:val="20"/>
                <w:szCs w:val="20"/>
              </w:rPr>
            </w:pPr>
            <w:r w:rsidRPr="006B6277">
              <w:rPr>
                <w:rFonts w:ascii="GHEA Grapalat" w:hAnsi="GHEA Grapalat" w:cs="Arial"/>
                <w:color w:val="000000" w:themeColor="text1"/>
                <w:sz w:val="18"/>
                <w:szCs w:val="18"/>
              </w:rPr>
              <w:t>71351540</w:t>
            </w:r>
          </w:p>
        </w:tc>
        <w:tc>
          <w:tcPr>
            <w:tcW w:w="843" w:type="dxa"/>
          </w:tcPr>
          <w:p w14:paraId="5FC07ECA" w14:textId="39AB235F" w:rsidR="00F917EF" w:rsidRPr="003C01B2" w:rsidRDefault="00F917EF" w:rsidP="00F917EF">
            <w:pPr>
              <w:widowControl w:val="0"/>
              <w:spacing w:after="120"/>
              <w:jc w:val="center"/>
              <w:rPr>
                <w:rFonts w:ascii="GHEA Grapalat" w:hAnsi="GHEA Grapalat"/>
                <w:sz w:val="20"/>
                <w:szCs w:val="20"/>
              </w:rPr>
            </w:pPr>
            <w:r w:rsidRPr="00F917EF">
              <w:rPr>
                <w:rFonts w:ascii="GHEA Grapalat" w:hAnsi="GHEA Grapalat"/>
                <w:sz w:val="20"/>
                <w:szCs w:val="20"/>
              </w:rPr>
              <w:t xml:space="preserve">Консультационные услуги по контролю качества строительных работ детской игровой площадки </w:t>
            </w:r>
            <w:r w:rsidRPr="00F917EF">
              <w:rPr>
                <w:rFonts w:ascii="GHEA Grapalat" w:hAnsi="GHEA Grapalat"/>
                <w:sz w:val="20"/>
                <w:szCs w:val="20"/>
              </w:rPr>
              <w:lastRenderedPageBreak/>
              <w:t>«Ферик»</w:t>
            </w:r>
          </w:p>
        </w:tc>
        <w:tc>
          <w:tcPr>
            <w:tcW w:w="682" w:type="dxa"/>
            <w:vAlign w:val="center"/>
          </w:tcPr>
          <w:p w14:paraId="76CD0596" w14:textId="77777777" w:rsidR="00F917EF" w:rsidRPr="003C01B2" w:rsidRDefault="00F917EF" w:rsidP="00F917EF">
            <w:pPr>
              <w:widowControl w:val="0"/>
              <w:spacing w:after="120"/>
              <w:jc w:val="center"/>
              <w:rPr>
                <w:rFonts w:ascii="GHEA Grapalat" w:hAnsi="GHEA Grapalat"/>
                <w:sz w:val="20"/>
                <w:szCs w:val="20"/>
              </w:rPr>
            </w:pPr>
            <w:r w:rsidRPr="003C01B2">
              <w:rPr>
                <w:rFonts w:ascii="GHEA Grapalat" w:hAnsi="GHEA Grapalat"/>
                <w:sz w:val="20"/>
                <w:szCs w:val="20"/>
              </w:rPr>
              <w:lastRenderedPageBreak/>
              <w:t>... %</w:t>
            </w:r>
          </w:p>
        </w:tc>
        <w:tc>
          <w:tcPr>
            <w:tcW w:w="813" w:type="dxa"/>
            <w:vAlign w:val="center"/>
          </w:tcPr>
          <w:p w14:paraId="325C5583" w14:textId="77777777" w:rsidR="00F917EF" w:rsidRPr="003C01B2" w:rsidRDefault="00F917EF" w:rsidP="00F917EF">
            <w:pPr>
              <w:widowControl w:val="0"/>
              <w:spacing w:after="120"/>
              <w:jc w:val="center"/>
              <w:rPr>
                <w:rFonts w:ascii="GHEA Grapalat" w:hAnsi="GHEA Grapalat"/>
                <w:sz w:val="20"/>
                <w:szCs w:val="20"/>
              </w:rPr>
            </w:pPr>
            <w:r w:rsidRPr="003C01B2">
              <w:rPr>
                <w:rFonts w:ascii="GHEA Grapalat" w:hAnsi="GHEA Grapalat"/>
                <w:sz w:val="20"/>
                <w:szCs w:val="20"/>
              </w:rPr>
              <w:t>... %</w:t>
            </w:r>
          </w:p>
        </w:tc>
        <w:tc>
          <w:tcPr>
            <w:tcW w:w="563" w:type="dxa"/>
            <w:vAlign w:val="center"/>
          </w:tcPr>
          <w:p w14:paraId="1B494C8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81" w:type="dxa"/>
            <w:vAlign w:val="center"/>
          </w:tcPr>
          <w:p w14:paraId="660A550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582" w:type="dxa"/>
            <w:vAlign w:val="center"/>
          </w:tcPr>
          <w:p w14:paraId="356DA46C"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566" w:type="dxa"/>
            <w:vAlign w:val="center"/>
          </w:tcPr>
          <w:p w14:paraId="4A498EC3"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01" w:type="dxa"/>
            <w:vAlign w:val="center"/>
          </w:tcPr>
          <w:p w14:paraId="02F6AC48" w14:textId="77777777" w:rsidR="00F917EF" w:rsidRPr="003C01B2" w:rsidRDefault="00F917EF" w:rsidP="00F917EF">
            <w:pPr>
              <w:widowControl w:val="0"/>
              <w:spacing w:after="120"/>
              <w:jc w:val="center"/>
              <w:rPr>
                <w:rFonts w:ascii="GHEA Grapalat" w:hAnsi="GHEA Grapalat" w:cs="Arial"/>
                <w:sz w:val="20"/>
                <w:szCs w:val="20"/>
              </w:rPr>
            </w:pPr>
            <w:r w:rsidRPr="003C01B2">
              <w:rPr>
                <w:rFonts w:ascii="GHEA Grapalat" w:hAnsi="GHEA Grapalat"/>
                <w:sz w:val="20"/>
                <w:szCs w:val="20"/>
              </w:rPr>
              <w:t>... %</w:t>
            </w:r>
          </w:p>
        </w:tc>
        <w:tc>
          <w:tcPr>
            <w:tcW w:w="611" w:type="dxa"/>
            <w:textDirection w:val="btLr"/>
          </w:tcPr>
          <w:p w14:paraId="4C3BE6AD" w14:textId="29155C5D" w:rsidR="00F917EF" w:rsidRPr="003C01B2" w:rsidRDefault="00F917EF" w:rsidP="00F917EF">
            <w:pPr>
              <w:widowControl w:val="0"/>
              <w:spacing w:after="120"/>
              <w:jc w:val="center"/>
              <w:rPr>
                <w:rFonts w:ascii="GHEA Grapalat" w:hAnsi="GHEA Grapalat" w:cs="Arial"/>
                <w:sz w:val="20"/>
                <w:szCs w:val="20"/>
              </w:rPr>
            </w:pPr>
            <w:r>
              <w:rPr>
                <w:rFonts w:ascii="GHEA Grapalat" w:hAnsi="GHEA Grapalat"/>
                <w:sz w:val="20"/>
                <w:lang w:val="hy-AM"/>
              </w:rPr>
              <w:t>100</w:t>
            </w:r>
            <w:r w:rsidRPr="00064ADD">
              <w:rPr>
                <w:rFonts w:ascii="GHEA Grapalat" w:hAnsi="GHEA Grapalat"/>
                <w:sz w:val="20"/>
                <w:lang w:val="pt-BR"/>
              </w:rPr>
              <w:t>%</w:t>
            </w:r>
          </w:p>
        </w:tc>
        <w:tc>
          <w:tcPr>
            <w:tcW w:w="871" w:type="dxa"/>
            <w:textDirection w:val="btLr"/>
            <w:vAlign w:val="center"/>
          </w:tcPr>
          <w:p w14:paraId="310D4E3F" w14:textId="1436DD0A"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76" w:type="dxa"/>
            <w:textDirection w:val="btLr"/>
            <w:vAlign w:val="center"/>
          </w:tcPr>
          <w:p w14:paraId="667F97BB" w14:textId="4E5B6C18"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43" w:type="dxa"/>
            <w:textDirection w:val="btLr"/>
            <w:vAlign w:val="center"/>
          </w:tcPr>
          <w:p w14:paraId="47ECE0C3" w14:textId="78D09E06"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11" w:type="dxa"/>
            <w:textDirection w:val="btLr"/>
            <w:vAlign w:val="center"/>
          </w:tcPr>
          <w:p w14:paraId="65776E08" w14:textId="4192FF37" w:rsidR="00F917EF" w:rsidRPr="003C01B2" w:rsidRDefault="00F917EF" w:rsidP="00F917EF">
            <w:pPr>
              <w:widowControl w:val="0"/>
              <w:spacing w:after="120"/>
              <w:jc w:val="center"/>
              <w:rPr>
                <w:rFonts w:ascii="GHEA Grapalat" w:hAnsi="GHEA Grapalat" w:cs="Arial"/>
                <w:sz w:val="20"/>
                <w:szCs w:val="20"/>
              </w:rPr>
            </w:pPr>
            <w:r w:rsidRPr="00B01CBB">
              <w:rPr>
                <w:rFonts w:ascii="GHEA Grapalat" w:hAnsi="GHEA Grapalat"/>
                <w:sz w:val="20"/>
                <w:lang w:val="hy-AM"/>
              </w:rPr>
              <w:t>100</w:t>
            </w:r>
            <w:r w:rsidRPr="00B01CBB">
              <w:rPr>
                <w:rFonts w:ascii="GHEA Grapalat" w:hAnsi="GHEA Grapalat"/>
                <w:sz w:val="20"/>
                <w:lang w:val="pt-BR"/>
              </w:rPr>
              <w:t>%</w:t>
            </w:r>
          </w:p>
        </w:tc>
        <w:tc>
          <w:tcPr>
            <w:tcW w:w="666" w:type="dxa"/>
            <w:textDirection w:val="btLr"/>
            <w:vAlign w:val="center"/>
          </w:tcPr>
          <w:p w14:paraId="31C516E7" w14:textId="54A27658" w:rsidR="00F917EF" w:rsidRPr="003C01B2" w:rsidRDefault="00F917EF" w:rsidP="00F917EF">
            <w:pPr>
              <w:widowControl w:val="0"/>
              <w:spacing w:after="120"/>
              <w:jc w:val="center"/>
              <w:rPr>
                <w:rFonts w:ascii="GHEA Grapalat" w:hAnsi="GHEA Grapalat"/>
                <w:b/>
                <w:sz w:val="20"/>
                <w:szCs w:val="20"/>
              </w:rPr>
            </w:pPr>
            <w:r w:rsidRPr="00B01CBB">
              <w:rPr>
                <w:rFonts w:ascii="GHEA Grapalat" w:hAnsi="GHEA Grapalat"/>
                <w:sz w:val="20"/>
                <w:lang w:val="hy-AM"/>
              </w:rPr>
              <w:t>100</w:t>
            </w:r>
            <w:r w:rsidRPr="00B01CBB">
              <w:rPr>
                <w:rFonts w:ascii="GHEA Grapalat" w:hAnsi="GHEA Grapalat"/>
                <w:sz w:val="20"/>
                <w:lang w:val="pt-BR"/>
              </w:rPr>
              <w:t>%</w:t>
            </w:r>
          </w:p>
        </w:tc>
      </w:tr>
    </w:tbl>
    <w:p w14:paraId="0408FC6E" w14:textId="77777777" w:rsidR="003B2F27" w:rsidRPr="003C01B2" w:rsidRDefault="003B2F27" w:rsidP="003B2F27">
      <w:pPr>
        <w:widowControl w:val="0"/>
        <w:spacing w:after="160" w:line="360" w:lineRule="auto"/>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3C01B2" w14:paraId="247A8A3C" w14:textId="77777777" w:rsidTr="005B7138">
        <w:trPr>
          <w:jc w:val="center"/>
        </w:trPr>
        <w:tc>
          <w:tcPr>
            <w:tcW w:w="4536" w:type="dxa"/>
          </w:tcPr>
          <w:p w14:paraId="67C8C806"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ЗАКАЗЧИК</w:t>
            </w:r>
          </w:p>
          <w:p w14:paraId="1CAE73A3"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w:t>
            </w:r>
          </w:p>
          <w:p w14:paraId="6B96E571"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16ED06DB"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c>
          <w:tcPr>
            <w:tcW w:w="760" w:type="dxa"/>
          </w:tcPr>
          <w:p w14:paraId="1E2CBB21" w14:textId="77777777" w:rsidR="003B2F27" w:rsidRPr="003C01B2" w:rsidRDefault="003B2F27" w:rsidP="005B7138">
            <w:pPr>
              <w:widowControl w:val="0"/>
              <w:spacing w:after="160" w:line="360" w:lineRule="auto"/>
              <w:jc w:val="center"/>
              <w:rPr>
                <w:rFonts w:ascii="GHEA Grapalat" w:hAnsi="GHEA Grapalat"/>
                <w:sz w:val="20"/>
                <w:szCs w:val="20"/>
              </w:rPr>
            </w:pPr>
          </w:p>
        </w:tc>
        <w:tc>
          <w:tcPr>
            <w:tcW w:w="4343" w:type="dxa"/>
          </w:tcPr>
          <w:p w14:paraId="3513A3FA" w14:textId="77777777" w:rsidR="003B2F27" w:rsidRPr="003C01B2" w:rsidRDefault="003B2F27" w:rsidP="005B7138">
            <w:pPr>
              <w:widowControl w:val="0"/>
              <w:spacing w:after="160" w:line="360" w:lineRule="auto"/>
              <w:jc w:val="center"/>
              <w:rPr>
                <w:rFonts w:ascii="GHEA Grapalat" w:hAnsi="GHEA Grapalat" w:cs="Sylfaen"/>
                <w:b/>
                <w:bCs/>
                <w:sz w:val="20"/>
                <w:szCs w:val="20"/>
              </w:rPr>
            </w:pPr>
            <w:r w:rsidRPr="003C01B2">
              <w:rPr>
                <w:rFonts w:ascii="GHEA Grapalat" w:hAnsi="GHEA Grapalat"/>
                <w:b/>
                <w:sz w:val="20"/>
                <w:szCs w:val="20"/>
              </w:rPr>
              <w:t>ИСПОЛНИТЕЛЬ</w:t>
            </w:r>
          </w:p>
          <w:p w14:paraId="4D867022" w14:textId="77777777" w:rsidR="003B2F27" w:rsidRPr="003C01B2" w:rsidRDefault="003B2F27" w:rsidP="005B7138">
            <w:pPr>
              <w:widowControl w:val="0"/>
              <w:jc w:val="center"/>
              <w:rPr>
                <w:rFonts w:ascii="GHEA Grapalat" w:hAnsi="GHEA Grapalat"/>
                <w:sz w:val="20"/>
                <w:szCs w:val="20"/>
                <w:lang w:val="en-US"/>
              </w:rPr>
            </w:pPr>
            <w:r w:rsidRPr="003C01B2">
              <w:rPr>
                <w:rFonts w:ascii="GHEA Grapalat" w:hAnsi="GHEA Grapalat"/>
                <w:sz w:val="20"/>
                <w:szCs w:val="20"/>
                <w:lang w:val="en-US"/>
              </w:rPr>
              <w:t>_________________________</w:t>
            </w:r>
          </w:p>
          <w:p w14:paraId="398898AD" w14:textId="77777777" w:rsidR="003B2F27" w:rsidRPr="003C01B2" w:rsidRDefault="003B2F27" w:rsidP="005B7138">
            <w:pPr>
              <w:widowControl w:val="0"/>
              <w:spacing w:after="160" w:line="360" w:lineRule="auto"/>
              <w:jc w:val="center"/>
              <w:rPr>
                <w:rFonts w:ascii="GHEA Grapalat" w:hAnsi="GHEA Grapalat"/>
                <w:sz w:val="20"/>
                <w:szCs w:val="20"/>
                <w:vertAlign w:val="superscript"/>
              </w:rPr>
            </w:pPr>
            <w:r w:rsidRPr="003C01B2">
              <w:rPr>
                <w:rFonts w:ascii="GHEA Grapalat" w:hAnsi="GHEA Grapalat"/>
                <w:sz w:val="20"/>
                <w:szCs w:val="20"/>
                <w:vertAlign w:val="superscript"/>
              </w:rPr>
              <w:t>/подпись/</w:t>
            </w:r>
          </w:p>
          <w:p w14:paraId="4855F3E6" w14:textId="77777777" w:rsidR="003B2F27" w:rsidRPr="003C01B2" w:rsidRDefault="003B2F27" w:rsidP="005B7138">
            <w:pPr>
              <w:widowControl w:val="0"/>
              <w:spacing w:after="160" w:line="360" w:lineRule="auto"/>
              <w:jc w:val="center"/>
              <w:rPr>
                <w:rFonts w:ascii="GHEA Grapalat" w:hAnsi="GHEA Grapalat"/>
                <w:sz w:val="20"/>
                <w:szCs w:val="20"/>
              </w:rPr>
            </w:pPr>
            <w:r w:rsidRPr="003C01B2">
              <w:rPr>
                <w:rFonts w:ascii="GHEA Grapalat" w:hAnsi="GHEA Grapalat"/>
                <w:sz w:val="20"/>
                <w:szCs w:val="20"/>
              </w:rPr>
              <w:t>М. П.</w:t>
            </w:r>
          </w:p>
        </w:tc>
      </w:tr>
    </w:tbl>
    <w:p w14:paraId="0C15E4CF" w14:textId="77777777" w:rsidR="003B2F27" w:rsidRPr="003C01B2" w:rsidRDefault="003B2F27" w:rsidP="003B2F27">
      <w:pPr>
        <w:widowControl w:val="0"/>
        <w:spacing w:after="160" w:line="360" w:lineRule="auto"/>
        <w:rPr>
          <w:rFonts w:ascii="GHEA Grapalat" w:hAnsi="GHEA Grapalat"/>
          <w:sz w:val="20"/>
          <w:szCs w:val="20"/>
        </w:rPr>
        <w:sectPr w:rsidR="003B2F27" w:rsidRPr="003C01B2" w:rsidSect="003C01B2">
          <w:footerReference w:type="default" r:id="rId9"/>
          <w:footnotePr>
            <w:pos w:val="beneathText"/>
          </w:footnotePr>
          <w:pgSz w:w="11907" w:h="16840" w:code="9"/>
          <w:pgMar w:top="450" w:right="567" w:bottom="1560" w:left="720" w:header="561" w:footer="561" w:gutter="0"/>
          <w:cols w:space="720"/>
          <w:titlePg/>
          <w:docGrid w:linePitch="326"/>
        </w:sectPr>
      </w:pPr>
    </w:p>
    <w:p w14:paraId="3EF797D7"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lastRenderedPageBreak/>
        <w:t>Приложение № 3</w:t>
      </w:r>
    </w:p>
    <w:p w14:paraId="3B88E740"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cs="TimesArmenianPSMT"/>
          <w:i/>
          <w:sz w:val="20"/>
          <w:szCs w:val="20"/>
        </w:rPr>
        <w:br/>
      </w:r>
      <w:r w:rsidRPr="003C01B2">
        <w:rPr>
          <w:rFonts w:ascii="GHEA Grapalat" w:hAnsi="GHEA Grapalat"/>
          <w:i/>
          <w:sz w:val="20"/>
          <w:szCs w:val="20"/>
        </w:rP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0E1C5B6B"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B2F27" w:rsidRPr="003C01B2" w:rsidDel="004B29A5" w14:paraId="21F32E3A" w14:textId="77777777" w:rsidTr="005B7138">
        <w:trPr>
          <w:tblCellSpacing w:w="7" w:type="dxa"/>
          <w:jc w:val="center"/>
        </w:trPr>
        <w:tc>
          <w:tcPr>
            <w:tcW w:w="0" w:type="auto"/>
            <w:gridSpan w:val="2"/>
            <w:vAlign w:val="center"/>
          </w:tcPr>
          <w:p w14:paraId="70EBD130" w14:textId="77777777" w:rsidR="003B2F27" w:rsidRPr="003C01B2" w:rsidDel="004B29A5" w:rsidRDefault="003B2F27" w:rsidP="005B7138">
            <w:pPr>
              <w:widowControl w:val="0"/>
              <w:spacing w:after="160" w:line="360" w:lineRule="auto"/>
              <w:rPr>
                <w:rFonts w:ascii="GHEA Grapalat" w:hAnsi="GHEA Grapalat"/>
                <w:iCs/>
                <w:color w:val="000000"/>
                <w:sz w:val="20"/>
                <w:szCs w:val="20"/>
              </w:rPr>
            </w:pPr>
          </w:p>
        </w:tc>
        <w:tc>
          <w:tcPr>
            <w:tcW w:w="0" w:type="auto"/>
            <w:vAlign w:val="center"/>
          </w:tcPr>
          <w:p w14:paraId="21C51CEB" w14:textId="77777777" w:rsidR="003B2F27" w:rsidRPr="003C01B2" w:rsidDel="004B29A5" w:rsidRDefault="003B2F27" w:rsidP="005B7138">
            <w:pPr>
              <w:widowControl w:val="0"/>
              <w:spacing w:after="160" w:line="360" w:lineRule="auto"/>
              <w:rPr>
                <w:rFonts w:ascii="GHEA Grapalat" w:hAnsi="GHEA Grapalat" w:cs="Arial"/>
                <w:iCs/>
                <w:color w:val="000000"/>
                <w:sz w:val="20"/>
                <w:szCs w:val="20"/>
              </w:rPr>
            </w:pPr>
          </w:p>
        </w:tc>
      </w:tr>
      <w:tr w:rsidR="003B2F27" w:rsidRPr="003C01B2" w14:paraId="40154438" w14:textId="77777777" w:rsidTr="005B7138">
        <w:trPr>
          <w:tblCellSpacing w:w="7" w:type="dxa"/>
          <w:jc w:val="center"/>
        </w:trPr>
        <w:tc>
          <w:tcPr>
            <w:tcW w:w="0" w:type="auto"/>
            <w:vAlign w:val="center"/>
          </w:tcPr>
          <w:p w14:paraId="09412C28"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sz w:val="20"/>
                <w:szCs w:val="20"/>
              </w:rPr>
              <w:t>Сторона договора</w:t>
            </w:r>
            <w:r w:rsidRPr="003C01B2">
              <w:rPr>
                <w:rFonts w:ascii="GHEA Grapalat" w:hAnsi="GHEA Grapalat"/>
                <w:color w:val="000000"/>
                <w:sz w:val="20"/>
                <w:szCs w:val="20"/>
              </w:rPr>
              <w:t xml:space="preserve"> </w:t>
            </w:r>
          </w:p>
          <w:p w14:paraId="2447C024"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w:t>
            </w:r>
          </w:p>
          <w:p w14:paraId="6FA2F51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w:t>
            </w:r>
          </w:p>
          <w:p w14:paraId="59A1BFFC"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место нахождения _______________</w:t>
            </w:r>
          </w:p>
          <w:p w14:paraId="2D4F02C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Р/С_____________________________</w:t>
            </w:r>
          </w:p>
          <w:p w14:paraId="4B2AA37F"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УНН____________________________</w:t>
            </w:r>
          </w:p>
        </w:tc>
        <w:tc>
          <w:tcPr>
            <w:tcW w:w="0" w:type="auto"/>
            <w:gridSpan w:val="2"/>
            <w:vAlign w:val="center"/>
          </w:tcPr>
          <w:p w14:paraId="3DCF2E1B"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Заказчик</w:t>
            </w:r>
          </w:p>
          <w:p w14:paraId="50289C06"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w:t>
            </w:r>
          </w:p>
          <w:p w14:paraId="40F66055"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_________________________________</w:t>
            </w:r>
          </w:p>
          <w:p w14:paraId="46DA61AA"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место нахождения ________________</w:t>
            </w:r>
          </w:p>
          <w:p w14:paraId="42E186DB"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Р/С_____________________________</w:t>
            </w:r>
          </w:p>
          <w:p w14:paraId="60FF6011"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УНН____________________________</w:t>
            </w:r>
          </w:p>
        </w:tc>
      </w:tr>
    </w:tbl>
    <w:p w14:paraId="0AE6DC3B" w14:textId="77777777" w:rsidR="003B2F27" w:rsidRPr="003C01B2" w:rsidRDefault="003B2F27" w:rsidP="003B2F27">
      <w:pPr>
        <w:widowControl w:val="0"/>
        <w:spacing w:after="160" w:line="360" w:lineRule="auto"/>
        <w:ind w:firstLine="375"/>
        <w:rPr>
          <w:rFonts w:ascii="GHEA Grapalat" w:hAnsi="GHEA Grapalat"/>
          <w:iCs/>
          <w:color w:val="000000"/>
          <w:sz w:val="20"/>
          <w:szCs w:val="20"/>
        </w:rPr>
      </w:pPr>
    </w:p>
    <w:p w14:paraId="559B8CA3" w14:textId="77777777" w:rsidR="003B2F27" w:rsidRPr="003C01B2" w:rsidRDefault="003B2F27" w:rsidP="003B2F27">
      <w:pPr>
        <w:widowControl w:val="0"/>
        <w:spacing w:after="160" w:line="360" w:lineRule="auto"/>
        <w:ind w:left="567" w:right="566"/>
        <w:jc w:val="center"/>
        <w:rPr>
          <w:rFonts w:ascii="GHEA Grapalat" w:hAnsi="GHEA Grapalat"/>
          <w:iCs/>
          <w:color w:val="000000"/>
          <w:sz w:val="20"/>
          <w:szCs w:val="20"/>
        </w:rPr>
      </w:pPr>
      <w:r w:rsidRPr="003C01B2">
        <w:rPr>
          <w:rFonts w:ascii="GHEA Grapalat" w:hAnsi="GHEA Grapalat"/>
          <w:b/>
          <w:color w:val="000000"/>
          <w:sz w:val="20"/>
          <w:szCs w:val="20"/>
        </w:rPr>
        <w:t>АКТ №</w:t>
      </w:r>
    </w:p>
    <w:p w14:paraId="4B6F34D0" w14:textId="77777777" w:rsidR="003B2F27" w:rsidRPr="003C01B2" w:rsidRDefault="003B2F27" w:rsidP="003B2F27">
      <w:pPr>
        <w:widowControl w:val="0"/>
        <w:spacing w:after="160" w:line="360" w:lineRule="auto"/>
        <w:ind w:left="567" w:right="566"/>
        <w:jc w:val="center"/>
        <w:rPr>
          <w:rFonts w:ascii="GHEA Grapalat" w:hAnsi="GHEA Grapalat"/>
          <w:b/>
          <w:bCs/>
          <w:iCs/>
          <w:color w:val="000000"/>
          <w:sz w:val="20"/>
          <w:szCs w:val="20"/>
        </w:rPr>
      </w:pPr>
      <w:r w:rsidRPr="003C01B2">
        <w:rPr>
          <w:rFonts w:ascii="GHEA Grapalat" w:hAnsi="GHEA Grapalat"/>
          <w:b/>
          <w:color w:val="000000"/>
          <w:sz w:val="20"/>
          <w:szCs w:val="20"/>
        </w:rPr>
        <w:t xml:space="preserve">СДАЧИ-ПРИЕМКИ РЕЗУЛЬТАТОВ </w:t>
      </w:r>
      <w:r w:rsidRPr="003C01B2">
        <w:rPr>
          <w:rFonts w:ascii="GHEA Grapalat" w:hAnsi="GHEA Grapalat"/>
          <w:b/>
          <w:color w:val="000000"/>
          <w:sz w:val="20"/>
          <w:szCs w:val="20"/>
        </w:rPr>
        <w:br/>
        <w:t>ИСПОЛНЕНИЯ ДОГОВОРА ИЛИ ЕГО ЧАСТИ</w:t>
      </w:r>
    </w:p>
    <w:p w14:paraId="0449E31D" w14:textId="77777777" w:rsidR="003B2F27" w:rsidRPr="003C01B2" w:rsidRDefault="003B2F27" w:rsidP="003B2F27">
      <w:pPr>
        <w:pStyle w:val="BodyTextIndent"/>
        <w:widowControl w:val="0"/>
        <w:spacing w:after="160"/>
        <w:ind w:firstLine="0"/>
        <w:jc w:val="center"/>
        <w:rPr>
          <w:rFonts w:ascii="GHEA Grapalat" w:hAnsi="GHEA Grapalat"/>
          <w:b/>
          <w:bCs/>
          <w:iCs/>
        </w:rPr>
      </w:pPr>
    </w:p>
    <w:p w14:paraId="219A70F5" w14:textId="77777777" w:rsidR="003B2F27" w:rsidRPr="003C01B2" w:rsidRDefault="003B2F27" w:rsidP="003B2F27">
      <w:pPr>
        <w:pStyle w:val="BodyTextIndent"/>
        <w:widowControl w:val="0"/>
        <w:tabs>
          <w:tab w:val="left" w:pos="1134"/>
          <w:tab w:val="left" w:pos="1985"/>
        </w:tabs>
        <w:spacing w:after="160"/>
        <w:ind w:firstLine="540"/>
        <w:rPr>
          <w:rFonts w:ascii="GHEA Grapalat" w:hAnsi="GHEA Grapalat"/>
          <w:iCs/>
        </w:rPr>
      </w:pPr>
      <w:r w:rsidRPr="003C01B2">
        <w:rPr>
          <w:rFonts w:ascii="GHEA Grapalat" w:hAnsi="GHEA Grapalat"/>
        </w:rPr>
        <w:t>"</w:t>
      </w:r>
      <w:r w:rsidRPr="003C01B2">
        <w:rPr>
          <w:rFonts w:ascii="GHEA Grapalat" w:hAnsi="GHEA Grapalat"/>
        </w:rPr>
        <w:tab/>
        <w:t>" "</w:t>
      </w:r>
      <w:r w:rsidRPr="003C01B2">
        <w:rPr>
          <w:rFonts w:ascii="GHEA Grapalat" w:hAnsi="GHEA Grapalat"/>
        </w:rPr>
        <w:tab/>
        <w:t>" 20.</w:t>
      </w:r>
      <w:r w:rsidRPr="003C01B2">
        <w:rPr>
          <w:rFonts w:ascii="GHEA Grapalat" w:hAnsi="GHEA Grapalat"/>
        </w:rPr>
        <w:tab/>
        <w:t>г.</w:t>
      </w:r>
    </w:p>
    <w:p w14:paraId="3CEC1AEE" w14:textId="77777777" w:rsidR="003B2F27" w:rsidRPr="003C01B2" w:rsidRDefault="003B2F27" w:rsidP="003B2F27">
      <w:pPr>
        <w:pStyle w:val="NormalWeb"/>
        <w:widowControl w:val="0"/>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Наименование договора (далее — Договор) __________________________________</w:t>
      </w:r>
    </w:p>
    <w:p w14:paraId="48D1F194" w14:textId="77777777" w:rsidR="003B2F27" w:rsidRPr="003C01B2"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Дата заключения Договора "___________" "_________________________" 20.</w:t>
      </w:r>
      <w:r w:rsidRPr="003C01B2">
        <w:rPr>
          <w:rFonts w:ascii="GHEA Grapalat" w:hAnsi="GHEA Grapalat"/>
          <w:color w:val="000000"/>
          <w:sz w:val="20"/>
          <w:szCs w:val="20"/>
        </w:rPr>
        <w:tab/>
        <w:t>г.</w:t>
      </w:r>
    </w:p>
    <w:p w14:paraId="392DA1CB" w14:textId="77777777" w:rsidR="003B2F27" w:rsidRPr="003C01B2" w:rsidRDefault="003B2F27" w:rsidP="003B2F27">
      <w:pPr>
        <w:pStyle w:val="NormalWeb"/>
        <w:widowControl w:val="0"/>
        <w:spacing w:before="0" w:beforeAutospacing="0" w:after="160" w:afterAutospacing="0" w:line="360" w:lineRule="auto"/>
        <w:rPr>
          <w:rFonts w:ascii="GHEA Grapalat" w:hAnsi="GHEA Grapalat"/>
          <w:color w:val="000000"/>
          <w:sz w:val="20"/>
          <w:szCs w:val="20"/>
        </w:rPr>
      </w:pPr>
      <w:r w:rsidRPr="003C01B2">
        <w:rPr>
          <w:rFonts w:ascii="GHEA Grapalat" w:hAnsi="GHEA Grapalat"/>
          <w:color w:val="000000"/>
          <w:sz w:val="20"/>
          <w:szCs w:val="20"/>
        </w:rPr>
        <w:t>Номер Договора __________________________________________________________</w:t>
      </w:r>
    </w:p>
    <w:p w14:paraId="26A4B939" w14:textId="77777777" w:rsidR="003B2F27" w:rsidRPr="003C01B2" w:rsidRDefault="003B2F27" w:rsidP="003B2F27">
      <w:pPr>
        <w:widowControl w:val="0"/>
        <w:tabs>
          <w:tab w:val="left" w:pos="5387"/>
          <w:tab w:val="left" w:pos="6237"/>
        </w:tabs>
        <w:spacing w:after="160" w:line="360" w:lineRule="auto"/>
        <w:jc w:val="both"/>
        <w:rPr>
          <w:rFonts w:ascii="GHEA Grapalat" w:hAnsi="GHEA Grapalat" w:cs="Sylfaen"/>
          <w:iCs/>
          <w:sz w:val="20"/>
          <w:szCs w:val="20"/>
        </w:rPr>
      </w:pPr>
      <w:r w:rsidRPr="003C01B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3C01B2">
        <w:rPr>
          <w:rFonts w:ascii="GHEA Grapalat" w:hAnsi="GHEA Grapalat"/>
          <w:color w:val="000000"/>
          <w:sz w:val="20"/>
          <w:szCs w:val="20"/>
        </w:rPr>
        <w:tab/>
        <w:t>" "</w:t>
      </w:r>
      <w:r w:rsidRPr="003C01B2">
        <w:rPr>
          <w:rFonts w:ascii="GHEA Grapalat" w:hAnsi="GHEA Grapalat"/>
          <w:color w:val="000000"/>
          <w:sz w:val="20"/>
          <w:szCs w:val="20"/>
        </w:rPr>
        <w:tab/>
        <w:t>" 20.</w:t>
      </w:r>
      <w:r w:rsidRPr="003C01B2">
        <w:rPr>
          <w:rFonts w:ascii="GHEA Grapalat" w:hAnsi="GHEA Grapalat"/>
          <w:color w:val="000000"/>
          <w:sz w:val="20"/>
          <w:szCs w:val="20"/>
        </w:rPr>
        <w:tab/>
        <w:t>г., составили настоящий акт о следующем:</w:t>
      </w:r>
    </w:p>
    <w:p w14:paraId="18627655" w14:textId="77777777" w:rsidR="003B2F27" w:rsidRPr="003C01B2" w:rsidRDefault="003B2F27" w:rsidP="003B2F27">
      <w:pPr>
        <w:widowControl w:val="0"/>
        <w:spacing w:after="160" w:line="360" w:lineRule="auto"/>
        <w:jc w:val="both"/>
        <w:rPr>
          <w:rFonts w:ascii="GHEA Grapalat" w:hAnsi="GHEA Grapalat"/>
          <w:iCs/>
          <w:color w:val="000000"/>
          <w:sz w:val="20"/>
          <w:szCs w:val="20"/>
        </w:rPr>
      </w:pPr>
      <w:r w:rsidRPr="003C01B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3C01B2" w14:paraId="68585C08" w14:textId="77777777" w:rsidTr="005B7138">
        <w:trPr>
          <w:jc w:val="center"/>
        </w:trPr>
        <w:tc>
          <w:tcPr>
            <w:tcW w:w="357" w:type="dxa"/>
            <w:vMerge w:val="restart"/>
            <w:shd w:val="clear" w:color="auto" w:fill="auto"/>
            <w:vAlign w:val="center"/>
          </w:tcPr>
          <w:p w14:paraId="14625E51"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w:t>
            </w:r>
          </w:p>
        </w:tc>
        <w:tc>
          <w:tcPr>
            <w:tcW w:w="10348" w:type="dxa"/>
            <w:gridSpan w:val="8"/>
            <w:shd w:val="clear" w:color="auto" w:fill="auto"/>
            <w:vAlign w:val="center"/>
          </w:tcPr>
          <w:p w14:paraId="1CC90F30"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Предоставленные услуги</w:t>
            </w:r>
          </w:p>
        </w:tc>
      </w:tr>
      <w:tr w:rsidR="003B2F27" w:rsidRPr="003C01B2" w14:paraId="3A16DD78" w14:textId="77777777" w:rsidTr="005B7138">
        <w:trPr>
          <w:jc w:val="center"/>
        </w:trPr>
        <w:tc>
          <w:tcPr>
            <w:tcW w:w="357" w:type="dxa"/>
            <w:vMerge/>
            <w:shd w:val="clear" w:color="auto" w:fill="auto"/>
          </w:tcPr>
          <w:p w14:paraId="20CF9692"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14:paraId="56D0159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наименов</w:t>
            </w:r>
            <w:r w:rsidRPr="003C01B2">
              <w:rPr>
                <w:rFonts w:ascii="GHEA Grapalat" w:hAnsi="GHEA Grapalat"/>
                <w:sz w:val="20"/>
                <w:szCs w:val="20"/>
              </w:rPr>
              <w:lastRenderedPageBreak/>
              <w:t>ание</w:t>
            </w:r>
          </w:p>
        </w:tc>
        <w:tc>
          <w:tcPr>
            <w:tcW w:w="1440" w:type="dxa"/>
            <w:vMerge w:val="restart"/>
            <w:shd w:val="clear" w:color="auto" w:fill="auto"/>
            <w:vAlign w:val="center"/>
          </w:tcPr>
          <w:p w14:paraId="07D8FE5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 xml:space="preserve">краткое </w:t>
            </w:r>
            <w:r w:rsidRPr="003C01B2">
              <w:rPr>
                <w:rFonts w:ascii="GHEA Grapalat" w:hAnsi="GHEA Grapalat"/>
                <w:sz w:val="20"/>
                <w:szCs w:val="20"/>
              </w:rPr>
              <w:lastRenderedPageBreak/>
              <w:t>изложение технической характеристики</w:t>
            </w:r>
          </w:p>
        </w:tc>
        <w:tc>
          <w:tcPr>
            <w:tcW w:w="2916" w:type="dxa"/>
            <w:gridSpan w:val="2"/>
            <w:shd w:val="clear" w:color="auto" w:fill="auto"/>
            <w:vAlign w:val="center"/>
          </w:tcPr>
          <w:p w14:paraId="2AA18009"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количественный показатель</w:t>
            </w:r>
          </w:p>
        </w:tc>
        <w:tc>
          <w:tcPr>
            <w:tcW w:w="2976" w:type="dxa"/>
            <w:gridSpan w:val="2"/>
            <w:shd w:val="clear" w:color="auto" w:fill="auto"/>
            <w:vAlign w:val="center"/>
          </w:tcPr>
          <w:p w14:paraId="10B9907F"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срок исполнения</w:t>
            </w:r>
          </w:p>
        </w:tc>
        <w:tc>
          <w:tcPr>
            <w:tcW w:w="1168" w:type="dxa"/>
            <w:vMerge w:val="restart"/>
            <w:shd w:val="clear" w:color="auto" w:fill="auto"/>
            <w:vAlign w:val="center"/>
          </w:tcPr>
          <w:p w14:paraId="39E90698"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 xml:space="preserve">сумма, </w:t>
            </w:r>
            <w:r w:rsidRPr="003C01B2">
              <w:rPr>
                <w:rFonts w:ascii="GHEA Grapalat" w:hAnsi="GHEA Grapalat"/>
                <w:sz w:val="20"/>
                <w:szCs w:val="20"/>
              </w:rPr>
              <w:lastRenderedPageBreak/>
              <w:t>подлежащая уплате (тыс. драмов)</w:t>
            </w:r>
          </w:p>
        </w:tc>
        <w:tc>
          <w:tcPr>
            <w:tcW w:w="675" w:type="dxa"/>
            <w:vMerge w:val="restart"/>
            <w:shd w:val="clear" w:color="auto" w:fill="auto"/>
            <w:vAlign w:val="center"/>
          </w:tcPr>
          <w:p w14:paraId="3BAEC05F"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lastRenderedPageBreak/>
              <w:t xml:space="preserve">срок </w:t>
            </w:r>
            <w:r w:rsidRPr="003C01B2">
              <w:rPr>
                <w:rFonts w:ascii="GHEA Grapalat" w:hAnsi="GHEA Grapalat"/>
                <w:sz w:val="20"/>
                <w:szCs w:val="20"/>
              </w:rPr>
              <w:lastRenderedPageBreak/>
              <w:t>оплаты (по графику оплаты)</w:t>
            </w:r>
          </w:p>
        </w:tc>
      </w:tr>
      <w:tr w:rsidR="003B2F27" w:rsidRPr="003C01B2" w14:paraId="15C33126" w14:textId="77777777" w:rsidTr="005B7138">
        <w:trPr>
          <w:trHeight w:val="1105"/>
          <w:jc w:val="center"/>
        </w:trPr>
        <w:tc>
          <w:tcPr>
            <w:tcW w:w="357" w:type="dxa"/>
            <w:vMerge/>
            <w:tcBorders>
              <w:bottom w:val="single" w:sz="4" w:space="0" w:color="auto"/>
            </w:tcBorders>
            <w:shd w:val="clear" w:color="auto" w:fill="auto"/>
          </w:tcPr>
          <w:p w14:paraId="1A3B201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694A972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6D957E9E"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1B27703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5309529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14:paraId="27B2257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7853884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r w:rsidRPr="003C01B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14:paraId="379F6A3A"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79BAFE8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r w:rsidR="003B2F27" w:rsidRPr="003C01B2" w14:paraId="4B6B2210" w14:textId="77777777" w:rsidTr="005B7138">
        <w:trPr>
          <w:jc w:val="center"/>
        </w:trPr>
        <w:tc>
          <w:tcPr>
            <w:tcW w:w="357" w:type="dxa"/>
            <w:shd w:val="clear" w:color="auto" w:fill="auto"/>
            <w:vAlign w:val="center"/>
          </w:tcPr>
          <w:p w14:paraId="7C4149F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14:paraId="6FBF1CF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14:paraId="11C6E502"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14:paraId="164C36E6"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14:paraId="04E2DFBD"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14:paraId="0EAE0265"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14:paraId="449EA107"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14:paraId="1494563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shd w:val="clear" w:color="auto" w:fill="auto"/>
            <w:vAlign w:val="center"/>
          </w:tcPr>
          <w:p w14:paraId="19BB8F0A"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r w:rsidR="003B2F27" w:rsidRPr="003C01B2" w14:paraId="608DB9FD" w14:textId="77777777" w:rsidTr="005B7138">
        <w:trPr>
          <w:jc w:val="center"/>
        </w:trPr>
        <w:tc>
          <w:tcPr>
            <w:tcW w:w="357" w:type="dxa"/>
            <w:shd w:val="clear" w:color="auto" w:fill="auto"/>
          </w:tcPr>
          <w:p w14:paraId="680698D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tcPr>
          <w:p w14:paraId="6021CEC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14:paraId="0C05EF3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tcPr>
          <w:p w14:paraId="5AB641A1"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tcPr>
          <w:p w14:paraId="1D00AFF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tcPr>
          <w:p w14:paraId="3E6BF8A4"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14:paraId="4F2E77DB"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tcPr>
          <w:p w14:paraId="44B8E2F3"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c>
          <w:tcPr>
            <w:tcW w:w="675" w:type="dxa"/>
            <w:shd w:val="clear" w:color="auto" w:fill="auto"/>
          </w:tcPr>
          <w:p w14:paraId="03E76EAE" w14:textId="77777777" w:rsidR="003B2F27" w:rsidRPr="003C01B2" w:rsidRDefault="003B2F27" w:rsidP="005B7138">
            <w:pPr>
              <w:pStyle w:val="NormalWeb"/>
              <w:widowControl w:val="0"/>
              <w:spacing w:before="0" w:beforeAutospacing="0" w:after="120" w:afterAutospacing="0"/>
              <w:jc w:val="center"/>
              <w:rPr>
                <w:rFonts w:ascii="GHEA Grapalat" w:hAnsi="GHEA Grapalat"/>
                <w:sz w:val="20"/>
                <w:szCs w:val="20"/>
              </w:rPr>
            </w:pPr>
          </w:p>
        </w:tc>
      </w:tr>
    </w:tbl>
    <w:p w14:paraId="38250244" w14:textId="77777777" w:rsidR="003B2F27" w:rsidRPr="003C01B2" w:rsidRDefault="003B2F27" w:rsidP="003B2F27">
      <w:pPr>
        <w:widowControl w:val="0"/>
        <w:spacing w:after="160" w:line="360" w:lineRule="auto"/>
        <w:ind w:firstLine="375"/>
        <w:jc w:val="both"/>
        <w:rPr>
          <w:rFonts w:ascii="GHEA Grapalat" w:hAnsi="GHEA Grapalat" w:cs="Arial"/>
          <w:iCs/>
          <w:color w:val="000000"/>
          <w:sz w:val="20"/>
          <w:szCs w:val="20"/>
          <w:lang w:val="en-US"/>
        </w:rPr>
      </w:pPr>
    </w:p>
    <w:p w14:paraId="7ED4BEFE" w14:textId="77777777" w:rsidR="003B2F27" w:rsidRPr="003C01B2" w:rsidRDefault="003B2F27" w:rsidP="003B2F27">
      <w:pPr>
        <w:widowControl w:val="0"/>
        <w:spacing w:after="160" w:line="360" w:lineRule="auto"/>
        <w:ind w:firstLine="567"/>
        <w:jc w:val="both"/>
        <w:rPr>
          <w:rFonts w:ascii="GHEA Grapalat" w:hAnsi="GHEA Grapalat"/>
          <w:iCs/>
          <w:snapToGrid w:val="0"/>
          <w:color w:val="000000"/>
          <w:sz w:val="20"/>
          <w:szCs w:val="20"/>
        </w:rPr>
      </w:pPr>
      <w:r w:rsidRPr="003C01B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3C01B2" w14:paraId="18637B50" w14:textId="77777777" w:rsidTr="005B7138">
        <w:trPr>
          <w:trHeight w:val="266"/>
          <w:tblCellSpacing w:w="7" w:type="dxa"/>
          <w:jc w:val="center"/>
        </w:trPr>
        <w:tc>
          <w:tcPr>
            <w:tcW w:w="0" w:type="auto"/>
            <w:vAlign w:val="center"/>
          </w:tcPr>
          <w:p w14:paraId="42B023BD"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 xml:space="preserve">Услугу сдал </w:t>
            </w:r>
          </w:p>
        </w:tc>
        <w:tc>
          <w:tcPr>
            <w:tcW w:w="0" w:type="auto"/>
            <w:vAlign w:val="center"/>
          </w:tcPr>
          <w:p w14:paraId="7A57E119"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Услугу принял</w:t>
            </w:r>
          </w:p>
        </w:tc>
      </w:tr>
      <w:tr w:rsidR="003B2F27" w:rsidRPr="003C01B2" w14:paraId="636CC969" w14:textId="77777777" w:rsidTr="005B7138">
        <w:trPr>
          <w:trHeight w:val="473"/>
          <w:tblCellSpacing w:w="7" w:type="dxa"/>
          <w:jc w:val="center"/>
        </w:trPr>
        <w:tc>
          <w:tcPr>
            <w:tcW w:w="0" w:type="auto"/>
            <w:vAlign w:val="center"/>
          </w:tcPr>
          <w:p w14:paraId="3B7E7006"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 xml:space="preserve">___________________________ </w:t>
            </w:r>
          </w:p>
          <w:p w14:paraId="7C9C6659"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 xml:space="preserve">подпись </w:t>
            </w:r>
          </w:p>
        </w:tc>
        <w:tc>
          <w:tcPr>
            <w:tcW w:w="0" w:type="auto"/>
            <w:vAlign w:val="center"/>
          </w:tcPr>
          <w:p w14:paraId="170F722D"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___________________________</w:t>
            </w:r>
          </w:p>
          <w:p w14:paraId="469BD5FB"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 xml:space="preserve">подпись </w:t>
            </w:r>
          </w:p>
        </w:tc>
      </w:tr>
      <w:tr w:rsidR="003B2F27" w:rsidRPr="003C01B2" w14:paraId="0BF363CF" w14:textId="77777777" w:rsidTr="005B7138">
        <w:trPr>
          <w:trHeight w:val="503"/>
          <w:tblCellSpacing w:w="7" w:type="dxa"/>
          <w:jc w:val="center"/>
        </w:trPr>
        <w:tc>
          <w:tcPr>
            <w:tcW w:w="0" w:type="auto"/>
            <w:vAlign w:val="center"/>
          </w:tcPr>
          <w:p w14:paraId="5F77A912"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 xml:space="preserve">___________________________ </w:t>
            </w:r>
          </w:p>
          <w:p w14:paraId="0C9DEEE9"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фамилия, имя</w:t>
            </w:r>
          </w:p>
        </w:tc>
        <w:tc>
          <w:tcPr>
            <w:tcW w:w="0" w:type="auto"/>
            <w:vAlign w:val="center"/>
          </w:tcPr>
          <w:p w14:paraId="21E30C2E" w14:textId="77777777" w:rsidR="003B2F27" w:rsidRPr="003C01B2" w:rsidRDefault="003B2F27" w:rsidP="005B7138">
            <w:pPr>
              <w:widowControl w:val="0"/>
              <w:jc w:val="center"/>
              <w:rPr>
                <w:rFonts w:ascii="GHEA Grapalat" w:hAnsi="GHEA Grapalat"/>
                <w:iCs/>
                <w:sz w:val="20"/>
                <w:szCs w:val="20"/>
              </w:rPr>
            </w:pPr>
            <w:r w:rsidRPr="003C01B2">
              <w:rPr>
                <w:rFonts w:ascii="GHEA Grapalat" w:hAnsi="GHEA Grapalat"/>
                <w:sz w:val="20"/>
                <w:szCs w:val="20"/>
              </w:rPr>
              <w:t>___________________________</w:t>
            </w:r>
          </w:p>
          <w:p w14:paraId="1E5708A5" w14:textId="77777777" w:rsidR="003B2F27" w:rsidRPr="003C01B2" w:rsidRDefault="003B2F27" w:rsidP="005B7138">
            <w:pPr>
              <w:widowControl w:val="0"/>
              <w:spacing w:after="160" w:line="360" w:lineRule="auto"/>
              <w:jc w:val="center"/>
              <w:rPr>
                <w:rFonts w:ascii="GHEA Grapalat" w:hAnsi="GHEA Grapalat"/>
                <w:iCs/>
                <w:sz w:val="20"/>
                <w:szCs w:val="20"/>
                <w:vertAlign w:val="superscript"/>
              </w:rPr>
            </w:pPr>
            <w:r w:rsidRPr="003C01B2">
              <w:rPr>
                <w:rFonts w:ascii="GHEA Grapalat" w:hAnsi="GHEA Grapalat"/>
                <w:sz w:val="20"/>
                <w:szCs w:val="20"/>
                <w:vertAlign w:val="superscript"/>
              </w:rPr>
              <w:t>фамилия, имя</w:t>
            </w:r>
          </w:p>
        </w:tc>
      </w:tr>
      <w:tr w:rsidR="003B2F27" w:rsidRPr="003C01B2" w14:paraId="1116A5A0" w14:textId="77777777" w:rsidTr="005B7138">
        <w:trPr>
          <w:trHeight w:val="281"/>
          <w:tblCellSpacing w:w="7" w:type="dxa"/>
          <w:jc w:val="center"/>
        </w:trPr>
        <w:tc>
          <w:tcPr>
            <w:tcW w:w="0" w:type="auto"/>
            <w:vAlign w:val="center"/>
          </w:tcPr>
          <w:p w14:paraId="1348A2B7"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 П.</w:t>
            </w:r>
          </w:p>
        </w:tc>
        <w:tc>
          <w:tcPr>
            <w:tcW w:w="0" w:type="auto"/>
            <w:vAlign w:val="center"/>
          </w:tcPr>
          <w:p w14:paraId="649707E4" w14:textId="77777777" w:rsidR="003B2F27" w:rsidRPr="003C01B2" w:rsidRDefault="003B2F27" w:rsidP="005B7138">
            <w:pPr>
              <w:widowControl w:val="0"/>
              <w:spacing w:after="160" w:line="360" w:lineRule="auto"/>
              <w:jc w:val="center"/>
              <w:rPr>
                <w:rFonts w:ascii="GHEA Grapalat" w:hAnsi="GHEA Grapalat"/>
                <w:iCs/>
                <w:color w:val="000000"/>
                <w:sz w:val="20"/>
                <w:szCs w:val="20"/>
              </w:rPr>
            </w:pPr>
            <w:r w:rsidRPr="003C01B2">
              <w:rPr>
                <w:rFonts w:ascii="GHEA Grapalat" w:hAnsi="GHEA Grapalat"/>
                <w:color w:val="000000"/>
                <w:sz w:val="20"/>
                <w:szCs w:val="20"/>
              </w:rPr>
              <w:t>М. П.</w:t>
            </w:r>
          </w:p>
        </w:tc>
      </w:tr>
    </w:tbl>
    <w:p w14:paraId="2CDC9EE7"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sz w:val="20"/>
          <w:szCs w:val="20"/>
        </w:rPr>
      </w:pPr>
    </w:p>
    <w:p w14:paraId="26C8CB1A" w14:textId="77777777" w:rsidR="003B2F27" w:rsidRPr="003C01B2" w:rsidRDefault="003B2F27" w:rsidP="003B2F27">
      <w:pPr>
        <w:rPr>
          <w:rFonts w:ascii="GHEA Grapalat" w:hAnsi="GHEA Grapalat"/>
          <w:sz w:val="20"/>
          <w:szCs w:val="20"/>
        </w:rPr>
      </w:pPr>
      <w:r w:rsidRPr="003C01B2">
        <w:rPr>
          <w:rFonts w:ascii="GHEA Grapalat" w:hAnsi="GHEA Grapalat"/>
          <w:sz w:val="20"/>
          <w:szCs w:val="20"/>
        </w:rPr>
        <w:br w:type="page"/>
      </w:r>
    </w:p>
    <w:p w14:paraId="00246D5B"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lastRenderedPageBreak/>
        <w:t>Приложение № 3.1</w:t>
      </w:r>
    </w:p>
    <w:p w14:paraId="1083E56C" w14:textId="77777777" w:rsidR="003B2F27" w:rsidRPr="003C01B2"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3C01B2">
        <w:rPr>
          <w:rFonts w:ascii="GHEA Grapalat" w:hAnsi="GHEA Grapalat"/>
          <w:i/>
          <w:sz w:val="20"/>
          <w:szCs w:val="20"/>
        </w:rPr>
        <w:t xml:space="preserve">к Договору под кодом </w:t>
      </w:r>
      <w:r w:rsidRPr="003C01B2">
        <w:rPr>
          <w:rFonts w:ascii="GHEA Grapalat" w:hAnsi="GHEA Grapalat" w:cs="TimesArmenianPSMT"/>
          <w:i/>
          <w:sz w:val="20"/>
          <w:szCs w:val="20"/>
        </w:rPr>
        <w:br/>
      </w:r>
      <w:r w:rsidRPr="003C01B2">
        <w:rPr>
          <w:rFonts w:ascii="GHEA Grapalat" w:hAnsi="GHEA Grapalat"/>
          <w:i/>
          <w:sz w:val="20"/>
          <w:szCs w:val="20"/>
        </w:rPr>
        <w:t xml:space="preserve"> заключенному "</w:t>
      </w:r>
      <w:r w:rsidRPr="003C01B2">
        <w:rPr>
          <w:rFonts w:ascii="GHEA Grapalat" w:hAnsi="GHEA Grapalat"/>
          <w:i/>
          <w:sz w:val="20"/>
          <w:szCs w:val="20"/>
        </w:rPr>
        <w:tab/>
        <w:t>"</w:t>
      </w:r>
      <w:r w:rsidRPr="003C01B2">
        <w:rPr>
          <w:rFonts w:ascii="GHEA Grapalat" w:hAnsi="GHEA Grapalat"/>
          <w:i/>
          <w:sz w:val="20"/>
          <w:szCs w:val="20"/>
        </w:rPr>
        <w:tab/>
        <w:t>20.</w:t>
      </w:r>
      <w:r w:rsidRPr="003C01B2">
        <w:rPr>
          <w:rFonts w:ascii="GHEA Grapalat" w:hAnsi="GHEA Grapalat"/>
          <w:i/>
          <w:sz w:val="20"/>
          <w:szCs w:val="20"/>
        </w:rPr>
        <w:tab/>
        <w:t>г.</w:t>
      </w:r>
    </w:p>
    <w:p w14:paraId="2F051DE7" w14:textId="77777777" w:rsidR="003B2F27" w:rsidRPr="003C01B2" w:rsidRDefault="003B2F27" w:rsidP="003B2F27">
      <w:pPr>
        <w:widowControl w:val="0"/>
        <w:spacing w:after="160" w:line="360" w:lineRule="auto"/>
        <w:rPr>
          <w:rFonts w:ascii="GHEA Grapalat" w:hAnsi="GHEA Grapalat"/>
          <w:sz w:val="20"/>
          <w:szCs w:val="20"/>
        </w:rPr>
      </w:pPr>
    </w:p>
    <w:p w14:paraId="7258FB91" w14:textId="77777777" w:rsidR="003B2F27" w:rsidRPr="003C01B2" w:rsidRDefault="003B2F27" w:rsidP="003B2F27">
      <w:pPr>
        <w:widowControl w:val="0"/>
        <w:tabs>
          <w:tab w:val="left" w:pos="2250"/>
        </w:tabs>
        <w:spacing w:after="160" w:line="360" w:lineRule="auto"/>
        <w:jc w:val="center"/>
        <w:rPr>
          <w:rFonts w:ascii="GHEA Grapalat" w:hAnsi="GHEA Grapalat" w:cs="Sylfaen"/>
          <w:bCs/>
          <w:sz w:val="20"/>
          <w:szCs w:val="20"/>
        </w:rPr>
      </w:pPr>
      <w:r w:rsidRPr="003C01B2">
        <w:rPr>
          <w:rFonts w:ascii="GHEA Grapalat" w:hAnsi="GHEA Grapalat"/>
          <w:sz w:val="20"/>
          <w:szCs w:val="20"/>
        </w:rPr>
        <w:t>АКТ № ________</w:t>
      </w:r>
    </w:p>
    <w:p w14:paraId="5AB7D51F" w14:textId="77777777" w:rsidR="003B2F27" w:rsidRPr="003C01B2" w:rsidRDefault="003B2F27" w:rsidP="003B2F27">
      <w:pPr>
        <w:widowControl w:val="0"/>
        <w:tabs>
          <w:tab w:val="left" w:pos="360"/>
          <w:tab w:val="left" w:pos="540"/>
          <w:tab w:val="left" w:pos="2250"/>
        </w:tabs>
        <w:spacing w:after="160" w:line="360" w:lineRule="auto"/>
        <w:jc w:val="center"/>
        <w:rPr>
          <w:rFonts w:ascii="GHEA Grapalat" w:hAnsi="GHEA Grapalat"/>
          <w:sz w:val="20"/>
          <w:szCs w:val="20"/>
        </w:rPr>
      </w:pPr>
      <w:r w:rsidRPr="003C01B2">
        <w:rPr>
          <w:rFonts w:ascii="GHEA Grapalat" w:hAnsi="GHEA Grapalat"/>
          <w:sz w:val="20"/>
          <w:szCs w:val="20"/>
        </w:rPr>
        <w:t>относительно фиксирования факта сдачи Заказчику результата договора</w:t>
      </w:r>
    </w:p>
    <w:p w14:paraId="5977F262" w14:textId="77777777" w:rsidR="003B2F27" w:rsidRPr="003C01B2" w:rsidRDefault="003B2F27" w:rsidP="003B2F27">
      <w:pPr>
        <w:widowControl w:val="0"/>
        <w:tabs>
          <w:tab w:val="left" w:pos="360"/>
          <w:tab w:val="left" w:pos="540"/>
          <w:tab w:val="left" w:pos="2250"/>
        </w:tabs>
        <w:spacing w:after="160" w:line="360" w:lineRule="auto"/>
        <w:jc w:val="center"/>
        <w:rPr>
          <w:rFonts w:ascii="GHEA Grapalat" w:hAnsi="GHEA Grapalat" w:cs="Sylfaen"/>
          <w:bCs/>
          <w:sz w:val="20"/>
          <w:szCs w:val="20"/>
        </w:rPr>
      </w:pPr>
    </w:p>
    <w:p w14:paraId="699A778F" w14:textId="77777777" w:rsidR="003B2F27" w:rsidRPr="003C01B2" w:rsidRDefault="003B2F27" w:rsidP="003B2F27">
      <w:pPr>
        <w:widowControl w:val="0"/>
        <w:ind w:firstLine="567"/>
        <w:jc w:val="both"/>
        <w:rPr>
          <w:rFonts w:ascii="GHEA Grapalat" w:hAnsi="GHEA Grapalat"/>
          <w:sz w:val="20"/>
          <w:szCs w:val="20"/>
        </w:rPr>
      </w:pPr>
      <w:r w:rsidRPr="003C01B2">
        <w:rPr>
          <w:rFonts w:ascii="GHEA Grapalat" w:hAnsi="GHEA Grapalat"/>
          <w:sz w:val="20"/>
          <w:szCs w:val="20"/>
        </w:rPr>
        <w:t>Настоящим фиксируется, что в рамках договора закупки № ______________,</w:t>
      </w:r>
    </w:p>
    <w:p w14:paraId="65E9A09C" w14:textId="77777777" w:rsidR="003B2F27" w:rsidRPr="003C01B2" w:rsidRDefault="003B2F27" w:rsidP="003B2F27">
      <w:pPr>
        <w:widowControl w:val="0"/>
        <w:spacing w:after="120"/>
        <w:ind w:left="7371" w:hanging="141"/>
        <w:jc w:val="both"/>
        <w:rPr>
          <w:rFonts w:ascii="GHEA Grapalat" w:hAnsi="GHEA Grapalat"/>
          <w:sz w:val="20"/>
          <w:szCs w:val="20"/>
        </w:rPr>
      </w:pPr>
      <w:r w:rsidRPr="003C01B2">
        <w:rPr>
          <w:rFonts w:ascii="GHEA Grapalat" w:hAnsi="GHEA Grapalat"/>
          <w:sz w:val="20"/>
          <w:szCs w:val="20"/>
        </w:rPr>
        <w:t>номер договора</w:t>
      </w:r>
    </w:p>
    <w:p w14:paraId="4EC35D95" w14:textId="77777777" w:rsidR="003B2F27" w:rsidRPr="003C01B2" w:rsidRDefault="003B2F27" w:rsidP="003B2F27">
      <w:pPr>
        <w:widowControl w:val="0"/>
        <w:tabs>
          <w:tab w:val="left" w:pos="4480"/>
        </w:tabs>
        <w:jc w:val="both"/>
        <w:rPr>
          <w:rFonts w:ascii="GHEA Grapalat" w:hAnsi="GHEA Grapalat" w:cs="Sylfaen"/>
          <w:sz w:val="20"/>
          <w:szCs w:val="20"/>
        </w:rPr>
      </w:pPr>
      <w:r w:rsidRPr="003C01B2">
        <w:rPr>
          <w:rFonts w:ascii="GHEA Grapalat" w:hAnsi="GHEA Grapalat"/>
          <w:sz w:val="20"/>
          <w:szCs w:val="20"/>
        </w:rPr>
        <w:t>заключенного __________________ 20</w:t>
      </w:r>
      <w:r w:rsidRPr="003C01B2">
        <w:rPr>
          <w:rFonts w:ascii="GHEA Grapalat" w:hAnsi="GHEA Grapalat"/>
          <w:sz w:val="20"/>
          <w:szCs w:val="20"/>
        </w:rPr>
        <w:tab/>
        <w:t>г. между _____________________________</w:t>
      </w:r>
    </w:p>
    <w:p w14:paraId="37E9FFF6" w14:textId="77777777" w:rsidR="003B2F27" w:rsidRPr="003C01B2" w:rsidRDefault="003B2F27" w:rsidP="003B2F27">
      <w:pPr>
        <w:widowControl w:val="0"/>
        <w:tabs>
          <w:tab w:val="left" w:pos="6379"/>
        </w:tabs>
        <w:spacing w:after="120"/>
        <w:ind w:left="1701" w:right="-360"/>
        <w:jc w:val="both"/>
        <w:rPr>
          <w:rFonts w:ascii="GHEA Grapalat" w:hAnsi="GHEA Grapalat" w:cs="Sylfaen"/>
          <w:sz w:val="20"/>
          <w:szCs w:val="20"/>
        </w:rPr>
      </w:pPr>
      <w:r w:rsidRPr="003C01B2">
        <w:rPr>
          <w:rFonts w:ascii="GHEA Grapalat" w:hAnsi="GHEA Grapalat"/>
          <w:sz w:val="20"/>
          <w:szCs w:val="20"/>
        </w:rPr>
        <w:t xml:space="preserve">дата заключения договора </w:t>
      </w:r>
      <w:r w:rsidRPr="003C01B2">
        <w:rPr>
          <w:rFonts w:ascii="GHEA Grapalat" w:hAnsi="GHEA Grapalat"/>
          <w:sz w:val="20"/>
          <w:szCs w:val="20"/>
        </w:rPr>
        <w:tab/>
        <w:t>имя Заказчика</w:t>
      </w:r>
    </w:p>
    <w:p w14:paraId="270D4A40" w14:textId="77777777" w:rsidR="003B2F27" w:rsidRPr="003C01B2" w:rsidRDefault="003B2F27" w:rsidP="003B2F27">
      <w:pPr>
        <w:widowControl w:val="0"/>
        <w:tabs>
          <w:tab w:val="left" w:pos="360"/>
          <w:tab w:val="left" w:pos="540"/>
        </w:tabs>
        <w:ind w:right="-2"/>
        <w:jc w:val="both"/>
        <w:rPr>
          <w:rFonts w:ascii="GHEA Grapalat" w:hAnsi="GHEA Grapalat"/>
          <w:sz w:val="20"/>
          <w:szCs w:val="20"/>
        </w:rPr>
      </w:pPr>
      <w:r w:rsidRPr="003C01B2">
        <w:rPr>
          <w:rFonts w:ascii="GHEA Grapalat" w:hAnsi="GHEA Grapalat"/>
          <w:sz w:val="20"/>
          <w:szCs w:val="20"/>
        </w:rPr>
        <w:t xml:space="preserve">(далее — Заказчик) и ________________________________ (далее — Исполнитель), </w:t>
      </w:r>
    </w:p>
    <w:p w14:paraId="43E63079" w14:textId="77777777" w:rsidR="003B2F27" w:rsidRPr="003C01B2" w:rsidRDefault="003B2F27" w:rsidP="003B2F27">
      <w:pPr>
        <w:widowControl w:val="0"/>
        <w:spacing w:after="120"/>
        <w:ind w:left="3544" w:right="-360"/>
        <w:jc w:val="both"/>
        <w:rPr>
          <w:rFonts w:ascii="GHEA Grapalat" w:hAnsi="GHEA Grapalat"/>
          <w:sz w:val="20"/>
          <w:szCs w:val="20"/>
        </w:rPr>
      </w:pPr>
      <w:r w:rsidRPr="003C01B2">
        <w:rPr>
          <w:rFonts w:ascii="GHEA Grapalat" w:hAnsi="GHEA Grapalat"/>
          <w:sz w:val="20"/>
          <w:szCs w:val="20"/>
        </w:rPr>
        <w:t>имя Исполнителя</w:t>
      </w:r>
    </w:p>
    <w:p w14:paraId="70DE66C6" w14:textId="77777777" w:rsidR="003B2F27" w:rsidRPr="003C01B2" w:rsidRDefault="003B2F27" w:rsidP="003B2F27">
      <w:pPr>
        <w:widowControl w:val="0"/>
        <w:tabs>
          <w:tab w:val="left" w:pos="360"/>
          <w:tab w:val="left" w:pos="540"/>
        </w:tabs>
        <w:spacing w:after="160" w:line="360" w:lineRule="auto"/>
        <w:jc w:val="both"/>
        <w:rPr>
          <w:rFonts w:ascii="GHEA Grapalat" w:hAnsi="GHEA Grapalat"/>
          <w:sz w:val="20"/>
          <w:szCs w:val="20"/>
        </w:rPr>
      </w:pPr>
      <w:r w:rsidRPr="003C01B2">
        <w:rPr>
          <w:rFonts w:ascii="GHEA Grapalat" w:hAnsi="GHEA Grapalat"/>
          <w:sz w:val="20"/>
          <w:szCs w:val="20"/>
        </w:rPr>
        <w:t>Исполнитель _______ 20</w:t>
      </w:r>
      <w:r w:rsidRPr="003C01B2">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3C01B2" w14:paraId="36D3157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F19AB73" w14:textId="77777777" w:rsidR="003B2F27" w:rsidRPr="003C01B2" w:rsidRDefault="003B2F27" w:rsidP="005B7138">
            <w:pPr>
              <w:widowControl w:val="0"/>
              <w:spacing w:after="120"/>
              <w:jc w:val="center"/>
              <w:rPr>
                <w:rFonts w:ascii="GHEA Grapalat" w:hAnsi="GHEA Grapalat" w:cs="Sylfaen"/>
                <w:bCs/>
                <w:sz w:val="20"/>
                <w:szCs w:val="20"/>
              </w:rPr>
            </w:pPr>
            <w:r w:rsidRPr="003C01B2">
              <w:rPr>
                <w:rFonts w:ascii="GHEA Grapalat" w:hAnsi="GHEA Grapalat"/>
                <w:sz w:val="20"/>
                <w:szCs w:val="20"/>
              </w:rPr>
              <w:t>Услуги</w:t>
            </w:r>
          </w:p>
        </w:tc>
      </w:tr>
      <w:tr w:rsidR="003B2F27" w:rsidRPr="003C01B2" w14:paraId="4A4FDC3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EA98DE"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F77069"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3A05E56" w14:textId="77777777" w:rsidR="003B2F27" w:rsidRPr="003C01B2" w:rsidRDefault="003B2F27" w:rsidP="005B7138">
            <w:pPr>
              <w:widowControl w:val="0"/>
              <w:spacing w:after="120"/>
              <w:jc w:val="center"/>
              <w:rPr>
                <w:rFonts w:ascii="GHEA Grapalat" w:hAnsi="GHEA Grapalat"/>
                <w:sz w:val="20"/>
                <w:szCs w:val="20"/>
              </w:rPr>
            </w:pPr>
            <w:r w:rsidRPr="003C01B2">
              <w:rPr>
                <w:rFonts w:ascii="GHEA Grapalat" w:hAnsi="GHEA Grapalat"/>
                <w:sz w:val="20"/>
                <w:szCs w:val="20"/>
              </w:rPr>
              <w:t>объем (фактический)</w:t>
            </w:r>
          </w:p>
        </w:tc>
      </w:tr>
      <w:tr w:rsidR="003B2F27" w:rsidRPr="003C01B2" w14:paraId="733F9FC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4BEFA32" w14:textId="77777777" w:rsidR="003B2F27" w:rsidRPr="003C01B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D914B6B" w14:textId="77777777" w:rsidR="003B2F27" w:rsidRPr="003C01B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2A07406F" w14:textId="77777777" w:rsidR="003B2F27" w:rsidRPr="003C01B2" w:rsidRDefault="003B2F27" w:rsidP="005B7138">
            <w:pPr>
              <w:widowControl w:val="0"/>
              <w:spacing w:after="120"/>
              <w:rPr>
                <w:rFonts w:ascii="GHEA Grapalat" w:hAnsi="GHEA Grapalat" w:cs="Sylfaen"/>
                <w:sz w:val="20"/>
                <w:szCs w:val="20"/>
              </w:rPr>
            </w:pPr>
          </w:p>
        </w:tc>
      </w:tr>
      <w:tr w:rsidR="003B2F27" w:rsidRPr="003C01B2" w14:paraId="047C43E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E0F9F1" w14:textId="77777777" w:rsidR="003B2F27" w:rsidRPr="003C01B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3E1875D" w14:textId="77777777" w:rsidR="003B2F27" w:rsidRPr="003C01B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E12DB85" w14:textId="77777777" w:rsidR="003B2F27" w:rsidRPr="003C01B2" w:rsidRDefault="003B2F27" w:rsidP="005B7138">
            <w:pPr>
              <w:widowControl w:val="0"/>
              <w:spacing w:after="120"/>
              <w:rPr>
                <w:rFonts w:ascii="GHEA Grapalat" w:hAnsi="GHEA Grapalat" w:cs="Sylfaen"/>
                <w:sz w:val="20"/>
                <w:szCs w:val="20"/>
              </w:rPr>
            </w:pPr>
          </w:p>
        </w:tc>
      </w:tr>
    </w:tbl>
    <w:p w14:paraId="2E45AC71" w14:textId="77777777" w:rsidR="003B2F27" w:rsidRPr="003C01B2" w:rsidRDefault="003B2F27" w:rsidP="003B2F27">
      <w:pPr>
        <w:widowControl w:val="0"/>
        <w:spacing w:after="160" w:line="360" w:lineRule="auto"/>
        <w:ind w:firstLine="567"/>
        <w:jc w:val="both"/>
        <w:rPr>
          <w:rFonts w:ascii="GHEA Grapalat" w:hAnsi="GHEA Grapalat" w:cs="Sylfaen"/>
          <w:sz w:val="20"/>
          <w:szCs w:val="20"/>
        </w:rPr>
      </w:pPr>
      <w:r w:rsidRPr="003C01B2">
        <w:rPr>
          <w:rFonts w:ascii="GHEA Grapalat" w:hAnsi="GHEA Grapalat"/>
          <w:sz w:val="20"/>
          <w:szCs w:val="20"/>
        </w:rPr>
        <w:t>Настоящий акт составлен в 2 экземплярах, каждой из сторон предоставляется по одному экземпляру.</w:t>
      </w:r>
    </w:p>
    <w:p w14:paraId="41F53561" w14:textId="77777777" w:rsidR="003B2F27" w:rsidRPr="003C01B2" w:rsidRDefault="003B2F27" w:rsidP="003B2F27">
      <w:pPr>
        <w:rPr>
          <w:rFonts w:ascii="GHEA Grapalat" w:hAnsi="GHEA Grapalat" w:cs="Sylfaen"/>
          <w:sz w:val="20"/>
          <w:szCs w:val="20"/>
        </w:rPr>
      </w:pPr>
      <w:r w:rsidRPr="003C01B2">
        <w:rPr>
          <w:rFonts w:ascii="GHEA Grapalat" w:hAnsi="GHEA Grapalat" w:cs="Sylfaen"/>
          <w:sz w:val="20"/>
          <w:szCs w:val="20"/>
        </w:rPr>
        <w:br w:type="page"/>
      </w:r>
    </w:p>
    <w:p w14:paraId="770DAB44" w14:textId="77777777" w:rsidR="003B2F27" w:rsidRPr="003C01B2" w:rsidRDefault="003B2F27" w:rsidP="003B2F27">
      <w:pPr>
        <w:widowControl w:val="0"/>
        <w:spacing w:after="160" w:line="360" w:lineRule="auto"/>
        <w:jc w:val="center"/>
        <w:rPr>
          <w:rFonts w:ascii="GHEA Grapalat" w:hAnsi="GHEA Grapalat" w:cs="Sylfaen"/>
          <w:sz w:val="20"/>
          <w:szCs w:val="20"/>
        </w:rPr>
      </w:pPr>
      <w:r w:rsidRPr="003C01B2">
        <w:rPr>
          <w:rFonts w:ascii="GHEA Grapalat" w:hAnsi="GHEA Grapalat"/>
          <w:sz w:val="20"/>
          <w:szCs w:val="20"/>
        </w:rPr>
        <w:lastRenderedPageBreak/>
        <w:t>СТОРОНЫ</w:t>
      </w:r>
    </w:p>
    <w:p w14:paraId="62705885" w14:textId="77777777" w:rsidR="003B2F27" w:rsidRPr="003C01B2" w:rsidRDefault="003B2F27" w:rsidP="003B2F27">
      <w:pPr>
        <w:widowControl w:val="0"/>
        <w:tabs>
          <w:tab w:val="left" w:pos="360"/>
          <w:tab w:val="left" w:pos="540"/>
        </w:tabs>
        <w:spacing w:after="160" w:line="360" w:lineRule="auto"/>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3B2F27" w:rsidRPr="003C01B2" w14:paraId="14D8E63C" w14:textId="77777777" w:rsidTr="005B7138">
        <w:tc>
          <w:tcPr>
            <w:tcW w:w="4785" w:type="dxa"/>
          </w:tcPr>
          <w:p w14:paraId="0B00DA3C" w14:textId="77777777" w:rsidR="003B2F27" w:rsidRPr="003C01B2" w:rsidRDefault="003B2F27" w:rsidP="005B7138">
            <w:pPr>
              <w:widowControl w:val="0"/>
              <w:tabs>
                <w:tab w:val="left" w:pos="360"/>
                <w:tab w:val="left" w:pos="540"/>
              </w:tabs>
              <w:spacing w:after="160" w:line="360" w:lineRule="auto"/>
              <w:jc w:val="center"/>
              <w:rPr>
                <w:rFonts w:ascii="GHEA Grapalat" w:hAnsi="GHEA Grapalat" w:cs="Sylfaen"/>
                <w:b/>
                <w:bCs/>
                <w:sz w:val="20"/>
                <w:szCs w:val="20"/>
              </w:rPr>
            </w:pPr>
            <w:r w:rsidRPr="003C01B2">
              <w:rPr>
                <w:rFonts w:ascii="GHEA Grapalat" w:hAnsi="GHEA Grapalat"/>
                <w:b/>
                <w:sz w:val="20"/>
                <w:szCs w:val="20"/>
              </w:rPr>
              <w:t>Сдал</w:t>
            </w:r>
          </w:p>
        </w:tc>
        <w:tc>
          <w:tcPr>
            <w:tcW w:w="5223" w:type="dxa"/>
          </w:tcPr>
          <w:p w14:paraId="3AC0E333" w14:textId="77777777" w:rsidR="003B2F27" w:rsidRPr="003C01B2" w:rsidRDefault="003B2F27" w:rsidP="005B7138">
            <w:pPr>
              <w:widowControl w:val="0"/>
              <w:tabs>
                <w:tab w:val="left" w:pos="360"/>
                <w:tab w:val="left" w:pos="540"/>
              </w:tabs>
              <w:spacing w:after="160" w:line="360" w:lineRule="auto"/>
              <w:jc w:val="center"/>
              <w:rPr>
                <w:rFonts w:ascii="GHEA Grapalat" w:hAnsi="GHEA Grapalat" w:cs="Sylfaen"/>
                <w:b/>
                <w:bCs/>
                <w:sz w:val="20"/>
                <w:szCs w:val="20"/>
              </w:rPr>
            </w:pPr>
            <w:r w:rsidRPr="003C01B2">
              <w:rPr>
                <w:rFonts w:ascii="GHEA Grapalat" w:hAnsi="GHEA Grapalat"/>
                <w:b/>
                <w:sz w:val="20"/>
                <w:szCs w:val="20"/>
              </w:rPr>
              <w:t xml:space="preserve"> Принял</w:t>
            </w:r>
          </w:p>
        </w:tc>
      </w:tr>
    </w:tbl>
    <w:p w14:paraId="600542F1" w14:textId="77777777" w:rsidR="003B2F27" w:rsidRPr="003C01B2" w:rsidRDefault="003B2F27" w:rsidP="003B2F27">
      <w:pPr>
        <w:widowControl w:val="0"/>
        <w:tabs>
          <w:tab w:val="left" w:pos="360"/>
          <w:tab w:val="left" w:pos="540"/>
        </w:tabs>
        <w:spacing w:after="160" w:line="360" w:lineRule="auto"/>
        <w:jc w:val="right"/>
        <w:rPr>
          <w:rFonts w:ascii="GHEA Grapalat" w:hAnsi="GHEA Grapalat" w:cs="Sylfaen"/>
          <w:sz w:val="20"/>
          <w:szCs w:val="20"/>
        </w:rPr>
      </w:pPr>
      <w:r w:rsidRPr="003C01B2">
        <w:rPr>
          <w:rFonts w:ascii="GHEA Grapalat" w:hAnsi="GHEA Grapalat"/>
          <w:sz w:val="20"/>
          <w:szCs w:val="20"/>
        </w:rPr>
        <w:t>представитель, спроектировавший заявку:</w:t>
      </w:r>
    </w:p>
    <w:p w14:paraId="44E60BC4" w14:textId="77777777" w:rsidR="003B2F27" w:rsidRPr="003C01B2" w:rsidRDefault="003B2F27" w:rsidP="003B2F27">
      <w:pPr>
        <w:widowControl w:val="0"/>
        <w:tabs>
          <w:tab w:val="left" w:pos="360"/>
          <w:tab w:val="left" w:pos="540"/>
        </w:tabs>
        <w:spacing w:after="160" w:line="360" w:lineRule="auto"/>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3C01B2" w14:paraId="0615DDA8" w14:textId="77777777" w:rsidTr="005B7138">
        <w:trPr>
          <w:tblCellSpacing w:w="7" w:type="dxa"/>
          <w:jc w:val="center"/>
        </w:trPr>
        <w:tc>
          <w:tcPr>
            <w:tcW w:w="0" w:type="auto"/>
            <w:vAlign w:val="center"/>
          </w:tcPr>
          <w:p w14:paraId="485E2D7A"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 xml:space="preserve">___________________________ </w:t>
            </w:r>
          </w:p>
          <w:p w14:paraId="600381E7"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фамилия, имя</w:t>
            </w:r>
          </w:p>
        </w:tc>
        <w:tc>
          <w:tcPr>
            <w:tcW w:w="0" w:type="auto"/>
            <w:vAlign w:val="center"/>
          </w:tcPr>
          <w:p w14:paraId="019B59EE"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___________________________</w:t>
            </w:r>
          </w:p>
          <w:p w14:paraId="3FD5BF3A"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фамилия, имя</w:t>
            </w:r>
          </w:p>
        </w:tc>
      </w:tr>
      <w:tr w:rsidR="003B2F27" w:rsidRPr="003C01B2" w14:paraId="0F305279" w14:textId="77777777" w:rsidTr="005B7138">
        <w:trPr>
          <w:tblCellSpacing w:w="7" w:type="dxa"/>
          <w:jc w:val="center"/>
        </w:trPr>
        <w:tc>
          <w:tcPr>
            <w:tcW w:w="0" w:type="auto"/>
            <w:vAlign w:val="center"/>
          </w:tcPr>
          <w:p w14:paraId="0FE51CD9"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 xml:space="preserve">___________________________ </w:t>
            </w:r>
          </w:p>
          <w:p w14:paraId="639067C1"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подпись</w:t>
            </w:r>
          </w:p>
        </w:tc>
        <w:tc>
          <w:tcPr>
            <w:tcW w:w="0" w:type="auto"/>
            <w:vAlign w:val="center"/>
          </w:tcPr>
          <w:p w14:paraId="35E9366C" w14:textId="77777777" w:rsidR="003B2F27" w:rsidRPr="003C01B2" w:rsidRDefault="003B2F27" w:rsidP="005B7138">
            <w:pPr>
              <w:widowControl w:val="0"/>
              <w:jc w:val="center"/>
              <w:rPr>
                <w:rFonts w:ascii="GHEA Grapalat" w:hAnsi="GHEA Grapalat" w:cs="GHEA Grapalat"/>
                <w:color w:val="000000"/>
                <w:sz w:val="20"/>
                <w:szCs w:val="20"/>
              </w:rPr>
            </w:pPr>
            <w:r w:rsidRPr="003C01B2">
              <w:rPr>
                <w:rFonts w:ascii="GHEA Grapalat" w:hAnsi="GHEA Grapalat"/>
                <w:color w:val="000000"/>
                <w:sz w:val="20"/>
                <w:szCs w:val="20"/>
              </w:rPr>
              <w:t>___________________________</w:t>
            </w:r>
          </w:p>
          <w:p w14:paraId="4ED9A8DF" w14:textId="77777777" w:rsidR="003B2F27" w:rsidRPr="003C01B2" w:rsidRDefault="003B2F27" w:rsidP="005B7138">
            <w:pPr>
              <w:widowControl w:val="0"/>
              <w:spacing w:after="160" w:line="360" w:lineRule="auto"/>
              <w:jc w:val="center"/>
              <w:rPr>
                <w:rFonts w:ascii="GHEA Grapalat" w:hAnsi="GHEA Grapalat" w:cs="GHEA Grapalat"/>
                <w:color w:val="000000"/>
                <w:sz w:val="20"/>
                <w:szCs w:val="20"/>
                <w:vertAlign w:val="superscript"/>
              </w:rPr>
            </w:pPr>
            <w:r w:rsidRPr="003C01B2">
              <w:rPr>
                <w:rFonts w:ascii="GHEA Grapalat" w:hAnsi="GHEA Grapalat"/>
                <w:color w:val="000000"/>
                <w:sz w:val="20"/>
                <w:szCs w:val="20"/>
                <w:vertAlign w:val="superscript"/>
              </w:rPr>
              <w:t>подпись</w:t>
            </w:r>
          </w:p>
        </w:tc>
      </w:tr>
      <w:tr w:rsidR="003B2F27" w:rsidRPr="003C01B2" w14:paraId="65328B10" w14:textId="77777777" w:rsidTr="005B7138">
        <w:trPr>
          <w:tblCellSpacing w:w="7" w:type="dxa"/>
          <w:jc w:val="center"/>
        </w:trPr>
        <w:tc>
          <w:tcPr>
            <w:tcW w:w="0" w:type="auto"/>
            <w:vAlign w:val="center"/>
          </w:tcPr>
          <w:p w14:paraId="4BD8AF2B" w14:textId="77777777" w:rsidR="003B2F27" w:rsidRPr="003C01B2" w:rsidRDefault="003B2F27" w:rsidP="005B7138">
            <w:pPr>
              <w:widowControl w:val="0"/>
              <w:spacing w:after="160" w:line="360" w:lineRule="auto"/>
              <w:rPr>
                <w:rFonts w:ascii="GHEA Grapalat" w:hAnsi="GHEA Grapalat" w:cs="GHEA Grapalat"/>
                <w:color w:val="000000"/>
                <w:sz w:val="20"/>
                <w:szCs w:val="20"/>
              </w:rPr>
            </w:pPr>
            <w:r w:rsidRPr="003C01B2">
              <w:rPr>
                <w:rFonts w:ascii="GHEA Grapalat" w:hAnsi="GHEA Grapalat"/>
                <w:color w:val="000000"/>
                <w:sz w:val="20"/>
                <w:szCs w:val="20"/>
              </w:rPr>
              <w:t xml:space="preserve"> </w:t>
            </w:r>
          </w:p>
        </w:tc>
        <w:tc>
          <w:tcPr>
            <w:tcW w:w="0" w:type="auto"/>
            <w:vAlign w:val="center"/>
          </w:tcPr>
          <w:p w14:paraId="52C4DBD6" w14:textId="77777777" w:rsidR="003B2F27" w:rsidRPr="003C01B2" w:rsidRDefault="003B2F27" w:rsidP="005B7138">
            <w:pPr>
              <w:widowControl w:val="0"/>
              <w:spacing w:after="160" w:line="360" w:lineRule="auto"/>
              <w:rPr>
                <w:rFonts w:ascii="GHEA Grapalat" w:hAnsi="GHEA Grapalat" w:cs="GHEA Grapalat"/>
                <w:color w:val="000000"/>
                <w:sz w:val="20"/>
                <w:szCs w:val="20"/>
              </w:rPr>
            </w:pPr>
          </w:p>
        </w:tc>
      </w:tr>
    </w:tbl>
    <w:p w14:paraId="5F0DDB59" w14:textId="77777777" w:rsidR="003B2F27" w:rsidRPr="003C01B2" w:rsidRDefault="003B2F27" w:rsidP="003B2F27">
      <w:pPr>
        <w:widowControl w:val="0"/>
        <w:spacing w:after="160" w:line="360" w:lineRule="auto"/>
        <w:ind w:left="-142" w:firstLine="142"/>
        <w:jc w:val="center"/>
        <w:rPr>
          <w:rFonts w:ascii="GHEA Grapalat" w:hAnsi="GHEA Grapalat" w:cs="Sylfaen"/>
          <w:b/>
          <w:sz w:val="20"/>
          <w:szCs w:val="20"/>
        </w:rPr>
      </w:pPr>
    </w:p>
    <w:p w14:paraId="31A4CCCF" w14:textId="77777777" w:rsidR="003B2F27" w:rsidRPr="003C01B2" w:rsidRDefault="003B2F27" w:rsidP="003B2F27">
      <w:pPr>
        <w:pStyle w:val="norm"/>
        <w:widowControl w:val="0"/>
        <w:spacing w:after="160" w:line="360" w:lineRule="auto"/>
        <w:ind w:firstLine="284"/>
        <w:jc w:val="center"/>
        <w:rPr>
          <w:rFonts w:ascii="GHEA Grapalat" w:hAnsi="GHEA Grapalat"/>
          <w:b/>
          <w:sz w:val="20"/>
        </w:rPr>
      </w:pPr>
    </w:p>
    <w:p w14:paraId="1A51F51F" w14:textId="77777777" w:rsidR="008D352C" w:rsidRPr="003C01B2" w:rsidRDefault="008D352C" w:rsidP="00B46D58">
      <w:pPr>
        <w:widowControl w:val="0"/>
        <w:spacing w:after="160"/>
        <w:ind w:left="-142" w:firstLine="142"/>
        <w:jc w:val="center"/>
        <w:rPr>
          <w:rFonts w:ascii="GHEA Grapalat" w:hAnsi="GHEA Grapalat"/>
          <w:i/>
          <w:sz w:val="20"/>
          <w:szCs w:val="20"/>
          <w:lang w:val="en-US"/>
        </w:rPr>
      </w:pPr>
    </w:p>
    <w:p w14:paraId="55356A85"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D445C5C"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29832C7"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3E0D1C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2DCEF86"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0DDC9E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797CE81"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25DA030E"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7B401E9"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0FBA089C"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EE90EA7"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DE40F8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3134BFC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4FAE1A5F"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6536899F"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p w14:paraId="784A942A" w14:textId="77777777" w:rsidR="00CE3DEB" w:rsidRPr="003C01B2" w:rsidRDefault="00CE3DEB" w:rsidP="00CE3DEB">
      <w:pPr>
        <w:widowControl w:val="0"/>
        <w:jc w:val="right"/>
        <w:rPr>
          <w:rFonts w:ascii="GHEA Grapalat" w:hAnsi="GHEA Grapalat" w:cs="Sylfaen"/>
          <w:i/>
          <w:sz w:val="20"/>
          <w:szCs w:val="20"/>
        </w:rPr>
      </w:pPr>
      <w:r w:rsidRPr="003C01B2">
        <w:rPr>
          <w:rFonts w:ascii="GHEA Grapalat" w:hAnsi="GHEA Grapalat"/>
          <w:i/>
          <w:sz w:val="20"/>
          <w:szCs w:val="20"/>
        </w:rPr>
        <w:t>Приложение № 4</w:t>
      </w:r>
    </w:p>
    <w:p w14:paraId="602315AD" w14:textId="77777777" w:rsidR="00CE3DEB" w:rsidRPr="003C01B2" w:rsidRDefault="00CE3DEB" w:rsidP="00CE3DEB">
      <w:pPr>
        <w:widowControl w:val="0"/>
        <w:jc w:val="right"/>
        <w:rPr>
          <w:rFonts w:ascii="GHEA Grapalat" w:hAnsi="GHEA Grapalat" w:cs="Sylfaen"/>
          <w:i/>
          <w:sz w:val="20"/>
          <w:szCs w:val="20"/>
        </w:rPr>
      </w:pPr>
      <w:r w:rsidRPr="003C01B2">
        <w:rPr>
          <w:rFonts w:ascii="GHEA Grapalat" w:hAnsi="GHEA Grapalat"/>
          <w:i/>
          <w:sz w:val="20"/>
          <w:szCs w:val="20"/>
        </w:rPr>
        <w:t>к Договору под кодом</w:t>
      </w:r>
      <w:r w:rsidRPr="003C01B2">
        <w:rPr>
          <w:rFonts w:ascii="GHEA Grapalat" w:hAnsi="GHEA Grapalat"/>
          <w:i/>
          <w:sz w:val="20"/>
          <w:szCs w:val="20"/>
          <w:lang w:val="hy-AM"/>
        </w:rPr>
        <w:t xml:space="preserve"> «      »</w:t>
      </w:r>
      <w:r w:rsidRPr="003C01B2">
        <w:rPr>
          <w:rFonts w:ascii="GHEA Grapalat" w:hAnsi="GHEA Grapalat"/>
          <w:i/>
          <w:sz w:val="20"/>
          <w:szCs w:val="20"/>
        </w:rPr>
        <w:t xml:space="preserve"> </w:t>
      </w:r>
      <w:r w:rsidRPr="003C01B2">
        <w:rPr>
          <w:rFonts w:ascii="GHEA Grapalat" w:hAnsi="GHEA Grapalat" w:cs="Sylfaen"/>
          <w:i/>
          <w:sz w:val="20"/>
          <w:szCs w:val="20"/>
        </w:rPr>
        <w:br/>
      </w:r>
      <w:r w:rsidRPr="003C01B2">
        <w:rPr>
          <w:rFonts w:ascii="GHEA Grapalat" w:hAnsi="GHEA Grapalat"/>
          <w:i/>
          <w:sz w:val="20"/>
          <w:szCs w:val="20"/>
        </w:rPr>
        <w:t>заключенному "</w:t>
      </w:r>
      <w:r w:rsidRPr="003C01B2">
        <w:rPr>
          <w:rFonts w:ascii="GHEA Grapalat" w:hAnsi="GHEA Grapalat"/>
          <w:i/>
          <w:sz w:val="20"/>
          <w:szCs w:val="20"/>
        </w:rPr>
        <w:tab/>
        <w:t xml:space="preserve"> "</w:t>
      </w:r>
      <w:r w:rsidRPr="003C01B2">
        <w:rPr>
          <w:rFonts w:ascii="GHEA Grapalat" w:hAnsi="GHEA Grapalat"/>
          <w:i/>
          <w:sz w:val="20"/>
          <w:szCs w:val="20"/>
        </w:rPr>
        <w:tab/>
        <w:t>20</w:t>
      </w:r>
      <w:r w:rsidRPr="003C01B2">
        <w:rPr>
          <w:rFonts w:ascii="GHEA Grapalat" w:hAnsi="GHEA Grapalat"/>
          <w:i/>
          <w:sz w:val="20"/>
          <w:szCs w:val="20"/>
        </w:rPr>
        <w:tab/>
        <w:t xml:space="preserve">  г.</w:t>
      </w:r>
    </w:p>
    <w:p w14:paraId="3D0388F5" w14:textId="77777777" w:rsidR="00CE3DEB" w:rsidRPr="003C01B2" w:rsidRDefault="00CE3DEB" w:rsidP="00CE3DEB">
      <w:pPr>
        <w:jc w:val="center"/>
        <w:rPr>
          <w:rFonts w:ascii="GHEA Grapalat" w:hAnsi="GHEA Grapalat" w:cs="GHEA Grapalat"/>
          <w:sz w:val="20"/>
          <w:szCs w:val="20"/>
        </w:rPr>
      </w:pPr>
    </w:p>
    <w:p w14:paraId="4BA9E330" w14:textId="77777777" w:rsidR="00CE3DEB" w:rsidRPr="003C01B2" w:rsidRDefault="00CE3DEB" w:rsidP="00CE3DEB">
      <w:pPr>
        <w:jc w:val="center"/>
        <w:rPr>
          <w:rFonts w:ascii="GHEA Grapalat" w:hAnsi="GHEA Grapalat" w:cs="GHEA Grapalat"/>
          <w:sz w:val="20"/>
          <w:szCs w:val="20"/>
        </w:rPr>
      </w:pPr>
      <w:r w:rsidRPr="003C01B2">
        <w:rPr>
          <w:rFonts w:ascii="GHEA Grapalat" w:hAnsi="GHEA Grapalat" w:cs="GHEA Grapalat"/>
          <w:sz w:val="20"/>
          <w:szCs w:val="20"/>
        </w:rPr>
        <w:t>УВЕДОМЛЕНИЕ</w:t>
      </w:r>
    </w:p>
    <w:p w14:paraId="4F7D8D84" w14:textId="77777777" w:rsidR="00CE3DEB" w:rsidRPr="003C01B2" w:rsidRDefault="00CE3DEB" w:rsidP="00CE3DEB">
      <w:pPr>
        <w:jc w:val="center"/>
        <w:rPr>
          <w:rFonts w:ascii="GHEA Grapalat" w:hAnsi="GHEA Grapalat" w:cs="GHEA Grapalat"/>
          <w:sz w:val="20"/>
          <w:szCs w:val="20"/>
          <w:lang w:val="hy-AM"/>
        </w:rPr>
      </w:pPr>
    </w:p>
    <w:p w14:paraId="1EAADC11" w14:textId="77777777" w:rsidR="00CE3DEB" w:rsidRPr="003C01B2" w:rsidRDefault="00CE3DEB" w:rsidP="00CE3DEB">
      <w:pPr>
        <w:rPr>
          <w:rFonts w:ascii="GHEA Grapalat" w:hAnsi="GHEA Grapalat" w:cs="Arial"/>
          <w:sz w:val="20"/>
          <w:szCs w:val="20"/>
          <w:lang w:val="es-ES"/>
        </w:rPr>
      </w:pPr>
      <w:r w:rsidRPr="003C01B2">
        <w:rPr>
          <w:rFonts w:ascii="GHEA Grapalat" w:hAnsi="GHEA Grapalat"/>
          <w:sz w:val="20"/>
          <w:szCs w:val="20"/>
          <w:u w:val="single"/>
          <w:lang w:val="es-ES"/>
        </w:rPr>
        <w:t xml:space="preserve">                                                             </w:t>
      </w:r>
      <w:r w:rsidRPr="003C01B2">
        <w:rPr>
          <w:rFonts w:ascii="GHEA Grapalat" w:hAnsi="GHEA Grapalat"/>
          <w:sz w:val="20"/>
          <w:szCs w:val="20"/>
          <w:u w:val="single"/>
          <w:lang w:val="es-ES"/>
        </w:rPr>
        <w:tab/>
      </w:r>
      <w:r w:rsidRPr="003C01B2">
        <w:rPr>
          <w:rFonts w:ascii="GHEA Grapalat" w:hAnsi="GHEA Grapalat"/>
          <w:sz w:val="20"/>
          <w:szCs w:val="20"/>
          <w:u w:val="single"/>
          <w:lang w:val="es-ES"/>
        </w:rPr>
        <w:tab/>
        <w:t xml:space="preserve">       </w:t>
      </w:r>
      <w:r w:rsidRPr="003C01B2">
        <w:rPr>
          <w:rFonts w:ascii="GHEA Grapalat" w:hAnsi="GHEA Grapalat"/>
          <w:sz w:val="20"/>
          <w:szCs w:val="20"/>
          <w:lang w:val="es-ES"/>
        </w:rPr>
        <w:t xml:space="preserve"> </w:t>
      </w:r>
      <w:r w:rsidRPr="003C01B2">
        <w:rPr>
          <w:rFonts w:ascii="GHEA Grapalat" w:hAnsi="GHEA Grapalat"/>
          <w:sz w:val="20"/>
          <w:szCs w:val="20"/>
        </w:rPr>
        <w:t>з</w:t>
      </w:r>
      <w:r w:rsidRPr="003C01B2">
        <w:rPr>
          <w:rFonts w:ascii="GHEA Grapalat" w:hAnsi="GHEA Grapalat" w:cs="Sylfaen"/>
          <w:sz w:val="20"/>
          <w:szCs w:val="20"/>
        </w:rPr>
        <w:t>аявляет, что</w:t>
      </w:r>
      <w:r w:rsidRPr="003C01B2">
        <w:rPr>
          <w:rFonts w:ascii="GHEA Grapalat" w:hAnsi="GHEA Grapalat" w:cs="Arial"/>
          <w:sz w:val="20"/>
          <w:szCs w:val="20"/>
        </w:rPr>
        <w:t>:</w:t>
      </w:r>
      <w:r w:rsidRPr="003C01B2">
        <w:rPr>
          <w:rFonts w:ascii="GHEA Grapalat" w:hAnsi="GHEA Grapalat" w:cs="Arial"/>
          <w:sz w:val="20"/>
          <w:szCs w:val="20"/>
          <w:lang w:val="es-ES"/>
        </w:rPr>
        <w:t xml:space="preserve">  </w:t>
      </w:r>
    </w:p>
    <w:p w14:paraId="1BC94D39" w14:textId="77777777" w:rsidR="00CE3DEB" w:rsidRPr="003C01B2" w:rsidRDefault="00CE3DEB" w:rsidP="00CE3DEB">
      <w:pPr>
        <w:rPr>
          <w:rFonts w:ascii="GHEA Grapalat" w:hAnsi="GHEA Grapalat" w:cs="Arial"/>
          <w:sz w:val="20"/>
          <w:szCs w:val="20"/>
          <w:vertAlign w:val="superscript"/>
          <w:lang w:val="es-ES"/>
        </w:rPr>
      </w:pPr>
      <w:r w:rsidRPr="003C01B2">
        <w:rPr>
          <w:rFonts w:ascii="GHEA Grapalat" w:hAnsi="GHEA Grapalat"/>
          <w:sz w:val="20"/>
          <w:szCs w:val="20"/>
          <w:vertAlign w:val="superscript"/>
          <w:lang w:val="es-ES"/>
        </w:rPr>
        <w:t xml:space="preserve">               </w:t>
      </w:r>
      <w:r w:rsidRPr="003C01B2">
        <w:rPr>
          <w:rFonts w:ascii="GHEA Grapalat" w:hAnsi="GHEA Grapalat"/>
          <w:sz w:val="20"/>
          <w:szCs w:val="20"/>
          <w:lang w:val="es-ES"/>
        </w:rPr>
        <w:t xml:space="preserve">     </w:t>
      </w:r>
      <w:r w:rsidRPr="003C01B2">
        <w:rPr>
          <w:rFonts w:ascii="GHEA Grapalat" w:hAnsi="GHEA Grapalat" w:cs="Sylfaen"/>
          <w:sz w:val="20"/>
          <w:szCs w:val="20"/>
          <w:vertAlign w:val="superscript"/>
        </w:rPr>
        <w:t>название</w:t>
      </w:r>
      <w:r w:rsidRPr="003C01B2">
        <w:rPr>
          <w:rFonts w:ascii="GHEA Grapalat" w:hAnsi="GHEA Grapalat" w:cs="Sylfaen"/>
          <w:sz w:val="20"/>
          <w:szCs w:val="20"/>
          <w:vertAlign w:val="superscript"/>
          <w:lang w:val="es-ES"/>
        </w:rPr>
        <w:t xml:space="preserve"> </w:t>
      </w:r>
      <w:proofErr w:type="spellStart"/>
      <w:r w:rsidRPr="003C01B2">
        <w:rPr>
          <w:rFonts w:ascii="GHEA Grapalat" w:hAnsi="GHEA Grapalat" w:cs="Sylfaen"/>
          <w:sz w:val="20"/>
          <w:szCs w:val="20"/>
          <w:vertAlign w:val="superscript"/>
          <w:lang w:val="es-ES"/>
        </w:rPr>
        <w:t>финансового</w:t>
      </w:r>
      <w:proofErr w:type="spellEnd"/>
      <w:r w:rsidRPr="003C01B2">
        <w:rPr>
          <w:rFonts w:ascii="GHEA Grapalat" w:hAnsi="GHEA Grapalat" w:cs="Sylfaen"/>
          <w:sz w:val="20"/>
          <w:szCs w:val="20"/>
          <w:vertAlign w:val="superscript"/>
          <w:lang w:val="es-ES"/>
        </w:rPr>
        <w:t xml:space="preserve"> </w:t>
      </w:r>
      <w:proofErr w:type="spellStart"/>
      <w:r w:rsidRPr="003C01B2">
        <w:rPr>
          <w:rFonts w:ascii="GHEA Grapalat" w:hAnsi="GHEA Grapalat" w:cs="Sylfaen"/>
          <w:sz w:val="20"/>
          <w:szCs w:val="20"/>
          <w:vertAlign w:val="superscript"/>
          <w:lang w:val="es-ES"/>
        </w:rPr>
        <w:t>агента</w:t>
      </w:r>
      <w:proofErr w:type="spellEnd"/>
    </w:p>
    <w:p w14:paraId="14A43D68" w14:textId="77777777" w:rsidR="00CE3DEB" w:rsidRPr="003C01B2" w:rsidRDefault="00CE3DEB" w:rsidP="00CE3DEB">
      <w:pPr>
        <w:rPr>
          <w:rFonts w:ascii="GHEA Grapalat" w:hAnsi="GHEA Grapalat"/>
          <w:sz w:val="20"/>
          <w:szCs w:val="20"/>
          <w:vertAlign w:val="superscript"/>
          <w:lang w:val="es-ES"/>
        </w:rPr>
      </w:pPr>
    </w:p>
    <w:p w14:paraId="7BD46D02" w14:textId="77777777" w:rsidR="00CE3DEB" w:rsidRPr="003C01B2" w:rsidRDefault="00CE3DEB" w:rsidP="00CE3DEB">
      <w:pPr>
        <w:pStyle w:val="ListParagraph"/>
        <w:numPr>
          <w:ilvl w:val="0"/>
          <w:numId w:val="34"/>
        </w:numPr>
        <w:contextualSpacing/>
        <w:jc w:val="both"/>
        <w:rPr>
          <w:rFonts w:ascii="GHEA Grapalat" w:hAnsi="GHEA Grapalat"/>
          <w:sz w:val="20"/>
          <w:szCs w:val="20"/>
          <w:u w:val="single"/>
          <w:lang w:val="es-ES"/>
        </w:rPr>
      </w:pPr>
      <w:r w:rsidRPr="003C01B2">
        <w:rPr>
          <w:rFonts w:ascii="GHEA Grapalat" w:hAnsi="GHEA Grapalat"/>
          <w:sz w:val="20"/>
          <w:szCs w:val="20"/>
        </w:rPr>
        <w:t>В рамках заключенного между -------------------------</w:t>
      </w:r>
      <w:r w:rsidRPr="003C01B2">
        <w:rPr>
          <w:rFonts w:ascii="GHEA Grapalat" w:hAnsi="GHEA Grapalat"/>
          <w:sz w:val="20"/>
          <w:szCs w:val="20"/>
          <w:lang w:val="hy-AM"/>
        </w:rPr>
        <w:t xml:space="preserve"> </w:t>
      </w:r>
      <w:r w:rsidRPr="003C01B2">
        <w:rPr>
          <w:rFonts w:ascii="GHEA Grapalat" w:hAnsi="GHEA Grapalat"/>
          <w:sz w:val="20"/>
          <w:szCs w:val="20"/>
        </w:rPr>
        <w:t xml:space="preserve">- ом   и ---------------------------- -ом                              </w:t>
      </w:r>
    </w:p>
    <w:p w14:paraId="1F66E8B4" w14:textId="77777777" w:rsidR="00CE3DEB" w:rsidRPr="003C01B2" w:rsidRDefault="00CE3DEB" w:rsidP="00CE3DEB">
      <w:pPr>
        <w:rPr>
          <w:rFonts w:ascii="GHEA Grapalat" w:hAnsi="GHEA Grapalat" w:cs="Sylfaen"/>
          <w:sz w:val="20"/>
          <w:szCs w:val="20"/>
          <w:vertAlign w:val="superscript"/>
        </w:rPr>
      </w:pP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заказчика</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 xml:space="preserve">                       </w:t>
      </w:r>
      <w:r w:rsidRPr="003C01B2">
        <w:rPr>
          <w:rFonts w:ascii="GHEA Grapalat" w:hAnsi="GHEA Grapalat" w:cs="Sylfaen"/>
          <w:sz w:val="20"/>
          <w:szCs w:val="20"/>
          <w:vertAlign w:val="superscript"/>
          <w:lang w:val="hy-AM"/>
        </w:rPr>
        <w:t xml:space="preserve">           </w:t>
      </w: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исполнителя</w:t>
      </w:r>
    </w:p>
    <w:p w14:paraId="49FA0859" w14:textId="77777777" w:rsidR="00CE3DEB" w:rsidRPr="003C01B2" w:rsidRDefault="00CE3DEB" w:rsidP="00CE3DEB">
      <w:pPr>
        <w:rPr>
          <w:rFonts w:ascii="GHEA Grapalat" w:hAnsi="GHEA Grapalat" w:cs="Sylfaen"/>
          <w:sz w:val="20"/>
          <w:szCs w:val="20"/>
          <w:vertAlign w:val="superscript"/>
        </w:rPr>
      </w:pPr>
      <w:r w:rsidRPr="003C01B2">
        <w:rPr>
          <w:rFonts w:ascii="GHEA Grapalat" w:hAnsi="GHEA Grapalat" w:cs="Sylfaen"/>
          <w:sz w:val="20"/>
          <w:szCs w:val="20"/>
          <w:lang w:val="es-ES"/>
        </w:rPr>
        <w:t xml:space="preserve">   «--»</w:t>
      </w:r>
      <w:r w:rsidRPr="003C01B2">
        <w:rPr>
          <w:rFonts w:ascii="GHEA Grapalat" w:hAnsi="GHEA Grapalat" w:cs="Sylfaen"/>
          <w:sz w:val="20"/>
          <w:szCs w:val="20"/>
        </w:rPr>
        <w:t xml:space="preserve"> </w:t>
      </w:r>
      <w:r w:rsidRPr="003C01B2">
        <w:rPr>
          <w:rFonts w:ascii="GHEA Grapalat" w:hAnsi="GHEA Grapalat" w:cs="Sylfaen"/>
          <w:sz w:val="20"/>
          <w:szCs w:val="20"/>
          <w:lang w:val="es-ES"/>
        </w:rPr>
        <w:t>20</w:t>
      </w:r>
      <w:r w:rsidRPr="003C01B2">
        <w:rPr>
          <w:rFonts w:ascii="GHEA Grapalat" w:hAnsi="GHEA Grapalat" w:cs="Sylfaen"/>
          <w:sz w:val="20"/>
          <w:szCs w:val="20"/>
        </w:rPr>
        <w:t>г</w:t>
      </w:r>
      <w:r w:rsidRPr="003C01B2">
        <w:rPr>
          <w:rFonts w:ascii="GHEA Grapalat" w:hAnsi="GHEA Grapalat" w:cs="Sylfaen"/>
          <w:sz w:val="20"/>
          <w:szCs w:val="20"/>
          <w:lang w:val="es-ES"/>
        </w:rPr>
        <w:t>.</w:t>
      </w:r>
      <w:r w:rsidRPr="003C01B2">
        <w:rPr>
          <w:rFonts w:ascii="GHEA Grapalat" w:hAnsi="GHEA Grapalat" w:cs="Sylfaen"/>
          <w:sz w:val="20"/>
          <w:szCs w:val="20"/>
        </w:rPr>
        <w:t xml:space="preserve">договора под кодом </w:t>
      </w:r>
      <w:r w:rsidRPr="003C01B2">
        <w:rPr>
          <w:rFonts w:ascii="GHEA Grapalat" w:hAnsi="GHEA Grapalat" w:cs="Sylfaen"/>
          <w:sz w:val="20"/>
          <w:szCs w:val="20"/>
          <w:lang w:val="es-ES"/>
        </w:rPr>
        <w:t xml:space="preserve"> </w:t>
      </w:r>
      <w:r w:rsidRPr="003C01B2">
        <w:rPr>
          <w:rFonts w:ascii="GHEA Grapalat" w:hAnsi="GHEA Grapalat"/>
          <w:i/>
          <w:sz w:val="20"/>
          <w:szCs w:val="20"/>
          <w:lang w:val="af-ZA"/>
        </w:rPr>
        <w:t>___</w:t>
      </w:r>
      <w:r w:rsidRPr="003C01B2">
        <w:rPr>
          <w:rFonts w:ascii="GHEA Grapalat" w:hAnsi="GHEA Grapalat" w:cs="Arial"/>
          <w:i/>
          <w:sz w:val="20"/>
          <w:szCs w:val="20"/>
          <w:shd w:val="clear" w:color="auto" w:fill="FFFFFF"/>
          <w:lang w:val="hy-AM"/>
        </w:rPr>
        <w:t>«   »</w:t>
      </w:r>
      <w:r w:rsidRPr="003C01B2">
        <w:rPr>
          <w:rFonts w:ascii="GHEA Grapalat" w:hAnsi="GHEA Grapalat"/>
          <w:i/>
          <w:sz w:val="20"/>
          <w:szCs w:val="20"/>
          <w:u w:val="single"/>
        </w:rPr>
        <w:t xml:space="preserve">__ </w:t>
      </w:r>
      <w:r w:rsidRPr="003C01B2">
        <w:rPr>
          <w:rFonts w:ascii="GHEA Grapalat" w:hAnsi="GHEA Grapalat"/>
          <w:sz w:val="20"/>
          <w:szCs w:val="20"/>
        </w:rPr>
        <w:t>(</w:t>
      </w:r>
      <w:r w:rsidRPr="003C01B2">
        <w:rPr>
          <w:rFonts w:ascii="GHEA Grapalat" w:hAnsi="GHEA Grapalat" w:cs="Sylfaen"/>
          <w:sz w:val="20"/>
          <w:szCs w:val="20"/>
        </w:rPr>
        <w:t>далее-Договор</w:t>
      </w:r>
      <w:r w:rsidRPr="003C01B2">
        <w:rPr>
          <w:rFonts w:ascii="GHEA Grapalat" w:hAnsi="GHEA Grapalat" w:cs="Sylfaen"/>
          <w:sz w:val="20"/>
          <w:szCs w:val="20"/>
          <w:lang w:val="es-ES"/>
        </w:rPr>
        <w:t>)</w:t>
      </w:r>
      <w:r w:rsidRPr="003C01B2">
        <w:rPr>
          <w:rFonts w:ascii="GHEA Grapalat" w:hAnsi="GHEA Grapalat" w:cs="Sylfaen"/>
          <w:sz w:val="20"/>
          <w:szCs w:val="20"/>
        </w:rPr>
        <w:t xml:space="preserve">, между мной </w:t>
      </w:r>
      <w:r w:rsidRPr="003C01B2">
        <w:rPr>
          <w:rFonts w:ascii="GHEA Grapalat" w:hAnsi="GHEA Grapalat" w:cs="Sylfaen"/>
          <w:sz w:val="20"/>
          <w:szCs w:val="20"/>
          <w:lang w:val="hy-AM"/>
        </w:rPr>
        <w:t xml:space="preserve"> </w:t>
      </w:r>
      <w:r w:rsidRPr="003C01B2">
        <w:rPr>
          <w:rFonts w:ascii="GHEA Grapalat" w:hAnsi="GHEA Grapalat" w:cs="Sylfaen"/>
          <w:sz w:val="20"/>
          <w:szCs w:val="20"/>
        </w:rPr>
        <w:t>и ------------------------- - ом</w:t>
      </w:r>
    </w:p>
    <w:p w14:paraId="181F18B3" w14:textId="77777777" w:rsidR="00CE3DEB" w:rsidRPr="003C01B2" w:rsidRDefault="00CE3DEB" w:rsidP="00CE3DEB">
      <w:pPr>
        <w:rPr>
          <w:rFonts w:ascii="GHEA Grapalat" w:hAnsi="GHEA Grapalat"/>
          <w:sz w:val="20"/>
          <w:szCs w:val="20"/>
          <w:u w:val="single"/>
          <w:lang w:val="es-ES"/>
        </w:rPr>
      </w:pPr>
      <w:r w:rsidRPr="003C01B2">
        <w:rPr>
          <w:rFonts w:ascii="GHEA Grapalat" w:hAnsi="GHEA Grapalat" w:cs="Sylfaen"/>
          <w:sz w:val="20"/>
          <w:szCs w:val="20"/>
          <w:vertAlign w:val="superscript"/>
        </w:rPr>
        <w:t xml:space="preserve">                                                                                                                                                                  название</w:t>
      </w:r>
      <w:r w:rsidRPr="003C01B2">
        <w:rPr>
          <w:rFonts w:ascii="GHEA Grapalat" w:hAnsi="GHEA Grapalat" w:cs="Sylfaen"/>
          <w:sz w:val="20"/>
          <w:szCs w:val="20"/>
          <w:vertAlign w:val="superscript"/>
          <w:lang w:val="es-ES"/>
        </w:rPr>
        <w:t xml:space="preserve"> </w:t>
      </w:r>
      <w:r w:rsidRPr="003C01B2">
        <w:rPr>
          <w:rFonts w:ascii="GHEA Grapalat" w:hAnsi="GHEA Grapalat" w:cs="Sylfaen"/>
          <w:sz w:val="20"/>
          <w:szCs w:val="20"/>
          <w:vertAlign w:val="superscript"/>
        </w:rPr>
        <w:t>исполнителя</w:t>
      </w:r>
    </w:p>
    <w:p w14:paraId="7C0340BF" w14:textId="77777777" w:rsidR="00CE3DEB" w:rsidRPr="003C01B2" w:rsidRDefault="00CE3DEB" w:rsidP="00CE3DEB">
      <w:pPr>
        <w:ind w:firstLine="709"/>
        <w:rPr>
          <w:rFonts w:ascii="GHEA Grapalat" w:hAnsi="GHEA Grapalat" w:cs="Sylfaen"/>
          <w:sz w:val="20"/>
          <w:szCs w:val="20"/>
          <w:lang w:val="es-ES"/>
        </w:rPr>
      </w:pPr>
      <w:r w:rsidRPr="003C01B2">
        <w:rPr>
          <w:rFonts w:ascii="GHEA Grapalat" w:hAnsi="GHEA Grapalat"/>
          <w:sz w:val="20"/>
          <w:szCs w:val="20"/>
          <w:u w:val="single"/>
          <w:lang w:val="es-ES"/>
        </w:rPr>
        <w:tab/>
      </w:r>
      <w:r w:rsidRPr="003C01B2">
        <w:rPr>
          <w:rFonts w:ascii="GHEA Grapalat" w:hAnsi="GHEA Grapalat" w:cs="Sylfaen"/>
          <w:sz w:val="20"/>
          <w:szCs w:val="20"/>
          <w:lang w:val="es-ES"/>
        </w:rPr>
        <w:t xml:space="preserve"> «--»   20  </w:t>
      </w:r>
      <w:r w:rsidRPr="003C01B2">
        <w:rPr>
          <w:rFonts w:ascii="GHEA Grapalat" w:hAnsi="GHEA Grapalat" w:cs="Sylfaen"/>
          <w:sz w:val="20"/>
          <w:szCs w:val="20"/>
        </w:rPr>
        <w:t xml:space="preserve">года </w:t>
      </w:r>
      <w:r w:rsidRPr="003C01B2">
        <w:rPr>
          <w:rFonts w:ascii="GHEA Grapalat" w:hAnsi="GHEA Grapalat" w:cs="Sylfaen"/>
          <w:sz w:val="20"/>
          <w:szCs w:val="20"/>
          <w:lang w:val="es-ES"/>
        </w:rPr>
        <w:t xml:space="preserve"> </w:t>
      </w:r>
      <w:r w:rsidRPr="003C01B2">
        <w:rPr>
          <w:rFonts w:ascii="GHEA Grapalat" w:hAnsi="GHEA Grapalat"/>
          <w:sz w:val="20"/>
          <w:szCs w:val="20"/>
        </w:rPr>
        <w:t>заключен</w:t>
      </w:r>
      <w:r w:rsidRPr="003C01B2">
        <w:rPr>
          <w:rFonts w:ascii="GHEA Grapalat" w:hAnsi="GHEA Grapalat" w:cs="Sylfaen"/>
          <w:sz w:val="20"/>
          <w:szCs w:val="20"/>
          <w:lang w:val="es-ES"/>
        </w:rPr>
        <w:t xml:space="preserve"> </w:t>
      </w:r>
      <w:r w:rsidRPr="003C01B2">
        <w:rPr>
          <w:rFonts w:ascii="GHEA Grapalat" w:hAnsi="GHEA Grapalat" w:cs="Sylfaen"/>
          <w:sz w:val="20"/>
          <w:szCs w:val="20"/>
        </w:rPr>
        <w:t xml:space="preserve">договор факторинга под кодом </w:t>
      </w:r>
      <w:r w:rsidRPr="003C01B2">
        <w:rPr>
          <w:rFonts w:ascii="GHEA Grapalat" w:hAnsi="GHEA Grapalat"/>
          <w:sz w:val="20"/>
          <w:szCs w:val="20"/>
          <w:lang w:val="es-ES"/>
        </w:rPr>
        <w:t>«---</w:t>
      </w:r>
      <w:r w:rsidRPr="003C01B2">
        <w:rPr>
          <w:rFonts w:ascii="GHEA Grapalat" w:hAnsi="GHEA Grapalat" w:cs="Sylfaen"/>
          <w:sz w:val="20"/>
          <w:szCs w:val="20"/>
          <w:lang w:val="es-ES"/>
        </w:rPr>
        <w:t>------------------</w:t>
      </w:r>
      <w:r w:rsidRPr="003C01B2">
        <w:rPr>
          <w:rFonts w:ascii="GHEA Grapalat" w:hAnsi="GHEA Grapalat"/>
          <w:sz w:val="20"/>
          <w:szCs w:val="20"/>
          <w:lang w:val="es-ES"/>
        </w:rPr>
        <w:t>»</w:t>
      </w:r>
      <w:r w:rsidRPr="003C01B2">
        <w:rPr>
          <w:rFonts w:ascii="GHEA Grapalat" w:hAnsi="GHEA Grapalat"/>
          <w:sz w:val="20"/>
          <w:szCs w:val="20"/>
        </w:rPr>
        <w:t>.</w:t>
      </w:r>
      <w:r w:rsidRPr="003C01B2">
        <w:rPr>
          <w:rFonts w:ascii="GHEA Grapalat" w:hAnsi="GHEA Grapalat" w:cs="Sylfaen"/>
          <w:sz w:val="20"/>
          <w:szCs w:val="20"/>
          <w:lang w:val="es-ES"/>
        </w:rPr>
        <w:t xml:space="preserve"> </w:t>
      </w:r>
    </w:p>
    <w:p w14:paraId="23D7E8A8" w14:textId="77777777" w:rsidR="00CE3DEB" w:rsidRPr="003C01B2" w:rsidRDefault="00CE3DEB" w:rsidP="00CE3DEB">
      <w:pPr>
        <w:rPr>
          <w:rFonts w:ascii="GHEA Grapalat" w:hAnsi="GHEA Grapalat" w:cs="Sylfaen"/>
          <w:sz w:val="20"/>
          <w:szCs w:val="20"/>
          <w:lang w:val="es-ES"/>
        </w:rPr>
      </w:pPr>
    </w:p>
    <w:p w14:paraId="2D0545E1" w14:textId="77777777" w:rsidR="00CE3DEB" w:rsidRPr="003C01B2" w:rsidRDefault="00CE3DEB" w:rsidP="00CE3DEB">
      <w:pPr>
        <w:pStyle w:val="ListParagraph"/>
        <w:numPr>
          <w:ilvl w:val="0"/>
          <w:numId w:val="34"/>
        </w:numPr>
        <w:contextualSpacing/>
        <w:jc w:val="both"/>
        <w:rPr>
          <w:rFonts w:ascii="GHEA Grapalat" w:hAnsi="GHEA Grapalat" w:cs="Sylfaen"/>
          <w:sz w:val="20"/>
          <w:szCs w:val="20"/>
        </w:rPr>
      </w:pPr>
      <w:r w:rsidRPr="003C01B2">
        <w:rPr>
          <w:rFonts w:ascii="GHEA Grapalat" w:hAnsi="GHEA Grapalat" w:cs="Sylfaen"/>
          <w:sz w:val="20"/>
          <w:szCs w:val="20"/>
        </w:rPr>
        <w:t>Согласен с условиями изложенными в пункте 7.12.</w:t>
      </w:r>
    </w:p>
    <w:p w14:paraId="3E56A234" w14:textId="77777777" w:rsidR="00CE3DEB" w:rsidRPr="003C01B2" w:rsidRDefault="00CE3DEB" w:rsidP="00CE3DEB">
      <w:pPr>
        <w:jc w:val="center"/>
        <w:rPr>
          <w:rFonts w:ascii="GHEA Grapalat" w:hAnsi="GHEA Grapalat" w:cs="GHEA Grapalat"/>
          <w:sz w:val="20"/>
          <w:szCs w:val="20"/>
          <w:lang w:val="es-ES"/>
        </w:rPr>
      </w:pPr>
    </w:p>
    <w:p w14:paraId="1C997A16" w14:textId="77777777" w:rsidR="00CE3DEB" w:rsidRPr="003C01B2" w:rsidRDefault="00CE3DEB" w:rsidP="00CE3DEB">
      <w:pPr>
        <w:ind w:firstLine="709"/>
        <w:rPr>
          <w:sz w:val="20"/>
          <w:szCs w:val="20"/>
          <w:lang w:val="es-ES"/>
        </w:rPr>
      </w:pPr>
    </w:p>
    <w:p w14:paraId="46ED65A0" w14:textId="77777777" w:rsidR="00CE3DEB" w:rsidRPr="003C01B2" w:rsidRDefault="00CE3DEB" w:rsidP="00CE3DEB">
      <w:pPr>
        <w:ind w:firstLine="709"/>
        <w:rPr>
          <w:sz w:val="20"/>
          <w:szCs w:val="20"/>
          <w:lang w:val="es-ES"/>
        </w:rPr>
      </w:pPr>
    </w:p>
    <w:p w14:paraId="1C60777B" w14:textId="77777777" w:rsidR="00CE3DEB" w:rsidRPr="003C01B2" w:rsidRDefault="00CE3DEB" w:rsidP="00CE3DEB">
      <w:pPr>
        <w:ind w:firstLine="709"/>
        <w:rPr>
          <w:sz w:val="20"/>
          <w:szCs w:val="20"/>
          <w:lang w:val="es-ES"/>
        </w:rPr>
      </w:pPr>
    </w:p>
    <w:p w14:paraId="3BD460AE" w14:textId="77777777" w:rsidR="00CE3DEB" w:rsidRPr="003C01B2" w:rsidRDefault="00CE3DEB" w:rsidP="00CE3DEB">
      <w:pPr>
        <w:ind w:left="720" w:firstLine="720"/>
        <w:rPr>
          <w:rFonts w:ascii="GHEA Grapalat" w:hAnsi="GHEA Grapalat"/>
          <w:sz w:val="20"/>
          <w:szCs w:val="20"/>
          <w:lang w:val="hy-AM"/>
        </w:rPr>
      </w:pPr>
      <w:r w:rsidRPr="003C01B2">
        <w:rPr>
          <w:rFonts w:ascii="GHEA Grapalat" w:hAnsi="GHEA Grapalat"/>
          <w:sz w:val="20"/>
          <w:szCs w:val="20"/>
          <w:lang w:val="hy-AM"/>
        </w:rPr>
        <w:t xml:space="preserve">_______________________________________ </w:t>
      </w:r>
      <w:r w:rsidRPr="003C01B2">
        <w:rPr>
          <w:rFonts w:ascii="GHEA Grapalat" w:hAnsi="GHEA Grapalat"/>
          <w:sz w:val="20"/>
          <w:szCs w:val="20"/>
          <w:lang w:val="hy-AM"/>
        </w:rPr>
        <w:tab/>
        <w:t xml:space="preserve">                </w:t>
      </w:r>
      <w:r w:rsidRPr="003C01B2">
        <w:rPr>
          <w:rFonts w:ascii="GHEA Grapalat" w:hAnsi="GHEA Grapalat"/>
          <w:sz w:val="20"/>
          <w:szCs w:val="20"/>
          <w:lang w:val="es-ES"/>
        </w:rPr>
        <w:t xml:space="preserve">       </w:t>
      </w:r>
      <w:r w:rsidRPr="003C01B2">
        <w:rPr>
          <w:rFonts w:ascii="GHEA Grapalat" w:hAnsi="GHEA Grapalat"/>
          <w:sz w:val="20"/>
          <w:szCs w:val="20"/>
          <w:lang w:val="hy-AM"/>
        </w:rPr>
        <w:t xml:space="preserve">_____________ </w:t>
      </w:r>
    </w:p>
    <w:p w14:paraId="5D8DD97D" w14:textId="77777777" w:rsidR="00CE3DEB" w:rsidRPr="003C01B2" w:rsidRDefault="00CE3DEB" w:rsidP="00CE3DEB">
      <w:pPr>
        <w:rPr>
          <w:rFonts w:ascii="GHEA Grapalat" w:hAnsi="GHEA Grapalat"/>
          <w:sz w:val="20"/>
          <w:szCs w:val="20"/>
          <w:vertAlign w:val="superscript"/>
          <w:lang w:val="hy-AM"/>
        </w:rPr>
      </w:pPr>
      <w:r w:rsidRPr="003C01B2">
        <w:rPr>
          <w:rFonts w:ascii="GHEA Grapalat" w:hAnsi="GHEA Grapalat"/>
          <w:sz w:val="20"/>
          <w:szCs w:val="20"/>
          <w:vertAlign w:val="superscript"/>
        </w:rPr>
        <w:t xml:space="preserve">                                                </w:t>
      </w:r>
      <w:r w:rsidRPr="003C01B2">
        <w:rPr>
          <w:rFonts w:ascii="GHEA Grapalat" w:hAnsi="GHEA Grapalat"/>
          <w:sz w:val="20"/>
          <w:szCs w:val="20"/>
          <w:vertAlign w:val="superscript"/>
          <w:lang w:val="hy-AM"/>
        </w:rPr>
        <w:t>название финансового агента (должность руководителя, имя, фамилия)</w:t>
      </w:r>
      <w:r w:rsidRPr="003C01B2">
        <w:rPr>
          <w:rFonts w:ascii="GHEA Grapalat" w:hAnsi="GHEA Grapalat"/>
          <w:sz w:val="20"/>
          <w:szCs w:val="20"/>
          <w:vertAlign w:val="superscript"/>
        </w:rPr>
        <w:t xml:space="preserve">                                                         подпись</w:t>
      </w:r>
      <w:r w:rsidRPr="003C01B2">
        <w:rPr>
          <w:rFonts w:ascii="GHEA Grapalat" w:hAnsi="GHEA Grapalat"/>
          <w:sz w:val="20"/>
          <w:szCs w:val="20"/>
          <w:vertAlign w:val="superscript"/>
          <w:lang w:val="hy-AM"/>
        </w:rPr>
        <w:t xml:space="preserve">                                                                                                                                                                                                                       </w:t>
      </w:r>
    </w:p>
    <w:p w14:paraId="25DD67EE" w14:textId="77777777" w:rsidR="00CE3DEB" w:rsidRPr="003C01B2" w:rsidRDefault="00CE3DEB" w:rsidP="00CE3DEB">
      <w:pPr>
        <w:jc w:val="right"/>
        <w:rPr>
          <w:rFonts w:ascii="GHEA Grapalat" w:hAnsi="GHEA Grapalat"/>
          <w:sz w:val="20"/>
          <w:szCs w:val="20"/>
          <w:lang w:val="hy-AM"/>
        </w:rPr>
      </w:pPr>
      <w:r w:rsidRPr="003C01B2">
        <w:rPr>
          <w:rFonts w:ascii="GHEA Grapalat" w:hAnsi="GHEA Grapalat"/>
          <w:sz w:val="20"/>
          <w:szCs w:val="20"/>
          <w:lang w:val="hy-AM"/>
        </w:rPr>
        <w:t xml:space="preserve">    </w:t>
      </w:r>
    </w:p>
    <w:p w14:paraId="39E8CEEE" w14:textId="77777777" w:rsidR="00CE3DEB" w:rsidRPr="003C01B2" w:rsidRDefault="00CE3DEB" w:rsidP="00CE3DEB">
      <w:pPr>
        <w:jc w:val="center"/>
        <w:rPr>
          <w:rFonts w:ascii="GHEA Grapalat" w:hAnsi="GHEA Grapalat" w:cs="Sylfaen"/>
          <w:sz w:val="20"/>
          <w:szCs w:val="20"/>
          <w:lang w:val="es-ES"/>
        </w:rPr>
      </w:pPr>
      <w:r w:rsidRPr="003C01B2">
        <w:rPr>
          <w:rFonts w:ascii="GHEA Grapalat" w:hAnsi="GHEA Grapalat"/>
          <w:sz w:val="20"/>
          <w:szCs w:val="20"/>
        </w:rPr>
        <w:t xml:space="preserve">                                                                                                      М. П.</w:t>
      </w:r>
      <w:r w:rsidRPr="003C01B2">
        <w:rPr>
          <w:rFonts w:ascii="GHEA Grapalat" w:hAnsi="GHEA Grapalat" w:cs="Sylfaen"/>
          <w:sz w:val="20"/>
          <w:szCs w:val="20"/>
          <w:lang w:val="es-ES"/>
        </w:rPr>
        <w:t xml:space="preserve"> (</w:t>
      </w:r>
      <w:r w:rsidRPr="003C01B2">
        <w:rPr>
          <w:rFonts w:ascii="GHEA Grapalat" w:hAnsi="GHEA Grapalat" w:cs="Sylfaen"/>
          <w:sz w:val="20"/>
          <w:szCs w:val="20"/>
        </w:rPr>
        <w:t>при наличии</w:t>
      </w:r>
      <w:r w:rsidRPr="003C01B2">
        <w:rPr>
          <w:rFonts w:ascii="GHEA Grapalat" w:hAnsi="GHEA Grapalat" w:cs="Sylfaen"/>
          <w:sz w:val="20"/>
          <w:szCs w:val="20"/>
          <w:lang w:val="es-ES"/>
        </w:rPr>
        <w:t>)</w:t>
      </w:r>
    </w:p>
    <w:p w14:paraId="33576684" w14:textId="77777777" w:rsidR="00CE3DEB" w:rsidRPr="003C01B2" w:rsidRDefault="00CE3DEB" w:rsidP="00CE3DEB">
      <w:pPr>
        <w:jc w:val="center"/>
        <w:rPr>
          <w:rFonts w:ascii="GHEA Grapalat" w:hAnsi="GHEA Grapalat" w:cs="Sylfaen"/>
          <w:sz w:val="20"/>
          <w:szCs w:val="20"/>
          <w:lang w:val="es-ES"/>
        </w:rPr>
      </w:pPr>
      <w:r w:rsidRPr="003C01B2">
        <w:rPr>
          <w:rFonts w:ascii="GHEA Grapalat" w:hAnsi="GHEA Grapalat" w:cs="Sylfaen"/>
          <w:sz w:val="20"/>
          <w:szCs w:val="20"/>
          <w:lang w:val="es-ES"/>
        </w:rPr>
        <w:t xml:space="preserve">                                               </w:t>
      </w:r>
    </w:p>
    <w:p w14:paraId="3B049891" w14:textId="77777777" w:rsidR="00CE3DEB" w:rsidRPr="003C01B2" w:rsidRDefault="00CE3DEB" w:rsidP="00CE3DEB">
      <w:pPr>
        <w:jc w:val="center"/>
        <w:rPr>
          <w:rFonts w:ascii="GHEA Grapalat" w:hAnsi="GHEA Grapalat" w:cs="Sylfaen"/>
          <w:sz w:val="20"/>
          <w:szCs w:val="20"/>
          <w:lang w:val="es-ES"/>
        </w:rPr>
      </w:pPr>
    </w:p>
    <w:p w14:paraId="3A5DB882" w14:textId="77777777" w:rsidR="00CE3DEB" w:rsidRPr="003C01B2" w:rsidRDefault="00CE3DEB" w:rsidP="00CE3DEB">
      <w:pPr>
        <w:widowControl w:val="0"/>
        <w:spacing w:after="160"/>
        <w:ind w:left="-142" w:firstLine="142"/>
        <w:jc w:val="center"/>
        <w:rPr>
          <w:rFonts w:ascii="GHEA Grapalat" w:hAnsi="GHEA Grapalat"/>
          <w:i/>
          <w:sz w:val="20"/>
          <w:szCs w:val="20"/>
          <w:lang w:val="en-US"/>
        </w:rPr>
      </w:pPr>
      <w:r w:rsidRPr="003C01B2">
        <w:rPr>
          <w:rFonts w:ascii="GHEA Grapalat" w:hAnsi="GHEA Grapalat" w:cs="Sylfaen"/>
          <w:sz w:val="20"/>
          <w:szCs w:val="20"/>
          <w:lang w:val="es-ES"/>
        </w:rPr>
        <w:t xml:space="preserve">«--»         20  </w:t>
      </w:r>
      <w:r w:rsidRPr="003C01B2">
        <w:rPr>
          <w:rFonts w:ascii="GHEA Grapalat" w:hAnsi="GHEA Grapalat" w:cs="Sylfaen"/>
          <w:sz w:val="20"/>
          <w:szCs w:val="20"/>
        </w:rPr>
        <w:t>г.</w:t>
      </w:r>
      <w:r w:rsidRPr="003C01B2">
        <w:rPr>
          <w:rFonts w:ascii="GHEA Grapalat" w:hAnsi="GHEA Grapalat"/>
          <w:sz w:val="20"/>
          <w:szCs w:val="20"/>
          <w:lang w:val="hy-AM"/>
        </w:rPr>
        <w:tab/>
      </w:r>
    </w:p>
    <w:p w14:paraId="387C3828" w14:textId="77777777" w:rsidR="00CE3DEB" w:rsidRPr="003C01B2" w:rsidRDefault="00CE3DEB" w:rsidP="00B46D58">
      <w:pPr>
        <w:widowControl w:val="0"/>
        <w:spacing w:after="160"/>
        <w:ind w:left="-142" w:firstLine="142"/>
        <w:jc w:val="center"/>
        <w:rPr>
          <w:rFonts w:ascii="GHEA Grapalat" w:hAnsi="GHEA Grapalat"/>
          <w:i/>
          <w:sz w:val="20"/>
          <w:szCs w:val="20"/>
          <w:lang w:val="en-US"/>
        </w:rPr>
      </w:pPr>
    </w:p>
    <w:sectPr w:rsidR="00CE3DEB" w:rsidRPr="003C01B2"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C248F" w14:textId="77777777" w:rsidR="00252374" w:rsidRDefault="00252374">
      <w:r>
        <w:separator/>
      </w:r>
    </w:p>
  </w:endnote>
  <w:endnote w:type="continuationSeparator" w:id="0">
    <w:p w14:paraId="6899DC7B" w14:textId="77777777" w:rsidR="00252374" w:rsidRDefault="0025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3E0FA46A" w14:textId="77777777" w:rsidR="008B7AAE" w:rsidRPr="00305BEC" w:rsidRDefault="008B7A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B8AE" w14:textId="77777777" w:rsidR="00252374" w:rsidRDefault="00252374">
      <w:r>
        <w:separator/>
      </w:r>
    </w:p>
  </w:footnote>
  <w:footnote w:type="continuationSeparator" w:id="0">
    <w:p w14:paraId="2C6F907B" w14:textId="77777777" w:rsidR="00252374" w:rsidRDefault="00252374">
      <w:r>
        <w:continuationSeparator/>
      </w:r>
    </w:p>
  </w:footnote>
  <w:footnote w:id="1">
    <w:p w14:paraId="04D3BB56" w14:textId="77777777" w:rsidR="008B7AAE" w:rsidRPr="00A31673" w:rsidRDefault="008B7AA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6229BCD0" w14:textId="77777777" w:rsidR="008B7AAE" w:rsidRPr="00B666FB" w:rsidRDefault="008B7AAE">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3">
    <w:p w14:paraId="763D6375" w14:textId="77777777" w:rsidR="008B7AAE" w:rsidRDefault="008B7AAE" w:rsidP="006B3E56">
      <w:pPr>
        <w:jc w:val="both"/>
      </w:pPr>
    </w:p>
    <w:p w14:paraId="2C1D6EEC"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00353179"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13B7AB5A"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08355E9D" w14:textId="77777777" w:rsidR="008B7AAE" w:rsidRPr="008D64EE" w:rsidRDefault="008B7AAE" w:rsidP="006B3E56">
      <w:pPr>
        <w:pStyle w:val="FootnoteText"/>
        <w:rPr>
          <w:rFonts w:asciiTheme="minorHAnsi" w:hAnsiTheme="minorHAnsi"/>
        </w:rPr>
      </w:pPr>
    </w:p>
  </w:footnote>
  <w:footnote w:id="4">
    <w:p w14:paraId="5D930399" w14:textId="77777777" w:rsidR="008B7AAE" w:rsidRPr="00A25D1B" w:rsidRDefault="008B7AAE" w:rsidP="006016F3">
      <w:pPr>
        <w:pStyle w:val="FootnoteText"/>
        <w:rPr>
          <w:ins w:id="5" w:author="Inesa Kocharyan" w:date="2025-03-21T20:34:00Z"/>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6BFDFAD1" w14:textId="77777777" w:rsidR="008B7AAE" w:rsidRPr="00DC619D" w:rsidRDefault="008B7AA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098C15E5" w14:textId="77777777" w:rsidR="008B7AAE" w:rsidRPr="00D3436F" w:rsidRDefault="008B7AA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5E30B04E" w14:textId="77777777" w:rsidR="008B7AAE" w:rsidRPr="00D3436F" w:rsidRDefault="008B7AAE">
      <w:pPr>
        <w:pStyle w:val="FootnoteText"/>
        <w:rPr>
          <w:lang w:val="es-ES"/>
        </w:rPr>
      </w:pPr>
    </w:p>
  </w:footnote>
  <w:footnote w:id="7">
    <w:p w14:paraId="58CAD2B3" w14:textId="77777777" w:rsidR="008B7AAE" w:rsidRPr="00217344" w:rsidRDefault="008B7AAE"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5207A21C" w14:textId="77777777" w:rsidR="008B7AAE" w:rsidRDefault="008B7AAE"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09E2EA23" w14:textId="77777777" w:rsidR="008B7AAE" w:rsidRPr="002A1F5A" w:rsidRDefault="008B7AAE"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13CEBA6" w14:textId="77777777" w:rsidR="008B7AAE" w:rsidRPr="002A1F5A" w:rsidRDefault="008B7AAE" w:rsidP="003B2F27">
      <w:pPr>
        <w:pStyle w:val="FootnoteText"/>
        <w:jc w:val="both"/>
        <w:rPr>
          <w:rFonts w:asciiTheme="minorHAnsi" w:hAnsiTheme="minorHAnsi"/>
        </w:rPr>
      </w:pPr>
    </w:p>
  </w:footnote>
  <w:footnote w:id="9">
    <w:p w14:paraId="79291C36" w14:textId="77777777" w:rsidR="008B7AAE" w:rsidRPr="002A7C6E" w:rsidRDefault="008B7AAE"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392C4CD0" w14:textId="77777777" w:rsidR="008B7AAE" w:rsidRPr="00D81E0E" w:rsidRDefault="008B7AAE"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0">
    <w:p w14:paraId="738B9184" w14:textId="77777777" w:rsidR="008B7AAE" w:rsidRPr="006F5F33" w:rsidRDefault="008B7AA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14:paraId="4C5A5982" w14:textId="77777777" w:rsidR="008B7AAE" w:rsidRPr="006F5F33" w:rsidRDefault="008B7AA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2">
    <w:p w14:paraId="4128A113" w14:textId="77777777" w:rsidR="008B7AAE" w:rsidRPr="00EB336B" w:rsidRDefault="008B7AAE"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EB82F5E" w14:textId="77777777" w:rsidR="008B7AAE" w:rsidRDefault="008B7AAE" w:rsidP="003B2F27">
      <w:pPr>
        <w:pStyle w:val="FootnoteText"/>
        <w:rPr>
          <w:rFonts w:asciiTheme="minorHAnsi" w:hAnsiTheme="minorHAnsi"/>
        </w:rPr>
      </w:pPr>
    </w:p>
    <w:p w14:paraId="0AFDFE58" w14:textId="77777777" w:rsidR="008B7AAE" w:rsidRPr="008F6EF8" w:rsidRDefault="008B7AAE"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4D133D9A" w14:textId="77777777" w:rsidR="008B7AAE" w:rsidRPr="00576D9C" w:rsidRDefault="008B7AAE" w:rsidP="003B2F27">
      <w:pPr>
        <w:pStyle w:val="FootnoteText"/>
        <w:rPr>
          <w:rFonts w:asciiTheme="minorHAnsi" w:hAnsiTheme="minorHAnsi"/>
        </w:rPr>
      </w:pPr>
    </w:p>
  </w:footnote>
  <w:footnote w:id="13">
    <w:p w14:paraId="6A3A2FB2" w14:textId="77777777" w:rsidR="008B7AAE" w:rsidRPr="00576D9C" w:rsidRDefault="008B7AAE" w:rsidP="003B2F27">
      <w:pPr>
        <w:pStyle w:val="FootnoteText"/>
        <w:jc w:val="both"/>
        <w:rPr>
          <w:rFonts w:ascii="GHEA Grapalat" w:hAnsi="GHEA Grapalat"/>
          <w:lang w:val="hy-AM"/>
        </w:rPr>
      </w:pPr>
    </w:p>
  </w:footnote>
  <w:footnote w:id="14">
    <w:p w14:paraId="4448D575" w14:textId="77777777" w:rsidR="008B7AAE" w:rsidRPr="006F5F33" w:rsidRDefault="008B7AA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3931C105" w14:textId="77777777" w:rsidR="008B7AAE" w:rsidRPr="006F5F33" w:rsidRDefault="008B7AA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14:paraId="44C6BCA6" w14:textId="77777777" w:rsidR="008B7AAE" w:rsidRPr="00E40AC8" w:rsidRDefault="008B7AAE"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7">
    <w:p w14:paraId="1740125C" w14:textId="77777777" w:rsidR="008B7AAE" w:rsidRPr="00E40AC8" w:rsidRDefault="008B7AAE"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8">
    <w:p w14:paraId="100D1609"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1131D1A" w14:textId="77777777" w:rsidR="008B7AAE" w:rsidRPr="00CA2754" w:rsidRDefault="008B7AAE" w:rsidP="003B2F27">
      <w:pPr>
        <w:pStyle w:val="FootnoteText"/>
        <w:jc w:val="both"/>
        <w:rPr>
          <w:sz w:val="2"/>
          <w:szCs w:val="2"/>
        </w:rPr>
      </w:pPr>
    </w:p>
  </w:footnote>
  <w:footnote w:id="19">
    <w:p w14:paraId="35505360" w14:textId="77777777" w:rsidR="008B7AAE" w:rsidRPr="00CA2754" w:rsidRDefault="008B7AAE"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3A0"/>
    <w:rsid w:val="00077BB9"/>
    <w:rsid w:val="00080C4E"/>
    <w:rsid w:val="00080E73"/>
    <w:rsid w:val="000811C1"/>
    <w:rsid w:val="000816A6"/>
    <w:rsid w:val="00081B5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B98"/>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256"/>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AB7"/>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818"/>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7CE"/>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374"/>
    <w:rsid w:val="00252C9C"/>
    <w:rsid w:val="00254128"/>
    <w:rsid w:val="002542AE"/>
    <w:rsid w:val="00254A36"/>
    <w:rsid w:val="002554A3"/>
    <w:rsid w:val="002559B9"/>
    <w:rsid w:val="0025693E"/>
    <w:rsid w:val="00257773"/>
    <w:rsid w:val="00257BB0"/>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7A9"/>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1A9"/>
    <w:rsid w:val="002D6A4F"/>
    <w:rsid w:val="002D7901"/>
    <w:rsid w:val="002D7D70"/>
    <w:rsid w:val="002E067C"/>
    <w:rsid w:val="002E069D"/>
    <w:rsid w:val="002E0768"/>
    <w:rsid w:val="002E07CB"/>
    <w:rsid w:val="002E0877"/>
    <w:rsid w:val="002E1CA9"/>
    <w:rsid w:val="002E2252"/>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99B"/>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3C40"/>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0F56"/>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C2B"/>
    <w:rsid w:val="003A1EBB"/>
    <w:rsid w:val="003A2BE0"/>
    <w:rsid w:val="003A2D11"/>
    <w:rsid w:val="003A39AC"/>
    <w:rsid w:val="003A5049"/>
    <w:rsid w:val="003A519F"/>
    <w:rsid w:val="003A5533"/>
    <w:rsid w:val="003A621E"/>
    <w:rsid w:val="003A62A4"/>
    <w:rsid w:val="003A645E"/>
    <w:rsid w:val="003A6791"/>
    <w:rsid w:val="003A734A"/>
    <w:rsid w:val="003A792E"/>
    <w:rsid w:val="003A7A2C"/>
    <w:rsid w:val="003A7D5F"/>
    <w:rsid w:val="003B0D6E"/>
    <w:rsid w:val="003B14AF"/>
    <w:rsid w:val="003B1FC0"/>
    <w:rsid w:val="003B2281"/>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1B2"/>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974"/>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6E36"/>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18EC"/>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4BC0"/>
    <w:rsid w:val="004B5522"/>
    <w:rsid w:val="004B60F5"/>
    <w:rsid w:val="004B61C2"/>
    <w:rsid w:val="004B6A49"/>
    <w:rsid w:val="004B6D52"/>
    <w:rsid w:val="004B7B69"/>
    <w:rsid w:val="004B7F14"/>
    <w:rsid w:val="004C098F"/>
    <w:rsid w:val="004C0D54"/>
    <w:rsid w:val="004C17D2"/>
    <w:rsid w:val="004C1A4F"/>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CC3"/>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326"/>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B8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2FA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74C"/>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30E"/>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A43"/>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5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B26"/>
    <w:rsid w:val="008D4137"/>
    <w:rsid w:val="008D4192"/>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0A24"/>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428"/>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72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5A3"/>
    <w:rsid w:val="00AA567C"/>
    <w:rsid w:val="00AA5B57"/>
    <w:rsid w:val="00AA632C"/>
    <w:rsid w:val="00AA697C"/>
    <w:rsid w:val="00AA6BA1"/>
    <w:rsid w:val="00AA6BE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2CC"/>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C06"/>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D86"/>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3932"/>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4BBE"/>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2AD"/>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AD4"/>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19F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269"/>
    <w:rsid w:val="00F86ED5"/>
    <w:rsid w:val="00F871C2"/>
    <w:rsid w:val="00F87FD4"/>
    <w:rsid w:val="00F914CF"/>
    <w:rsid w:val="00F917A1"/>
    <w:rsid w:val="00F917E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524"/>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6B6"/>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810B0A"/>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B2550C"/>
    <w:rPr>
      <w:rFonts w:ascii="Courier New" w:hAnsi="Courier New" w:cs="Courier New"/>
      <w:lang w:val="en-US" w:eastAsia="en-US" w:bidi="ar-SA"/>
    </w:rPr>
  </w:style>
  <w:style w:type="character" w:customStyle="1" w:styleId="y2iqfc">
    <w:name w:val="y2iqfc"/>
    <w:basedOn w:val="DefaultParagraphFont"/>
    <w:rsid w:val="00B2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2410</TotalTime>
  <Pages>66</Pages>
  <Words>17845</Words>
  <Characters>101719</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procurement.armenia@gmail.com</cp:lastModifiedBy>
  <cp:revision>1773</cp:revision>
  <cp:lastPrinted>2018-02-16T07:12:00Z</cp:lastPrinted>
  <dcterms:created xsi:type="dcterms:W3CDTF">2019-10-28T07:04:00Z</dcterms:created>
  <dcterms:modified xsi:type="dcterms:W3CDTF">2025-07-29T09:26:00Z</dcterms:modified>
</cp:coreProperties>
</file>